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4AC" w:rsidRPr="00973E36" w:rsidRDefault="00CE24AC" w:rsidP="00973E36">
      <w:pPr>
        <w:jc w:val="center"/>
        <w:rPr>
          <w:rFonts w:ascii="Sylfaen" w:hAnsi="Sylfaen"/>
          <w:sz w:val="20"/>
          <w:szCs w:val="20"/>
        </w:rPr>
      </w:pPr>
      <w:r w:rsidRPr="00973E36">
        <w:rPr>
          <w:rFonts w:ascii="Sylfaen" w:hAnsi="Sylfaen"/>
          <w:sz w:val="20"/>
          <w:szCs w:val="20"/>
        </w:rPr>
        <w:t>ОБ</w:t>
      </w:r>
      <w:r w:rsidRPr="00973E36">
        <w:rPr>
          <w:rFonts w:ascii="Sylfaen" w:hAnsi="Sylfaen"/>
          <w:caps/>
          <w:sz w:val="20"/>
          <w:szCs w:val="20"/>
          <w:lang w:val="af-ZA"/>
        </w:rPr>
        <w:t>ъ</w:t>
      </w:r>
      <w:r w:rsidRPr="00973E36">
        <w:rPr>
          <w:rFonts w:ascii="Sylfaen" w:hAnsi="Sylfaen"/>
          <w:sz w:val="20"/>
          <w:szCs w:val="20"/>
        </w:rPr>
        <w:t>ЯВЛЕНИЕ</w:t>
      </w:r>
    </w:p>
    <w:p w:rsidR="00CE24AC" w:rsidRPr="00973E36" w:rsidRDefault="00CE24AC" w:rsidP="00973E36">
      <w:pPr>
        <w:jc w:val="center"/>
        <w:rPr>
          <w:rFonts w:ascii="Sylfaen" w:hAnsi="Sylfaen"/>
          <w:sz w:val="20"/>
          <w:szCs w:val="20"/>
        </w:rPr>
      </w:pPr>
      <w:r w:rsidRPr="00973E36">
        <w:rPr>
          <w:rFonts w:ascii="Sylfaen" w:hAnsi="Sylfaen"/>
          <w:sz w:val="20"/>
          <w:szCs w:val="20"/>
        </w:rPr>
        <w:t>ОБ  ОТКРЫТОМ КОНКУРСЕ</w:t>
      </w:r>
    </w:p>
    <w:p w:rsidR="00CE24AC" w:rsidRPr="00973E36" w:rsidRDefault="00CE24AC" w:rsidP="00973E36">
      <w:pPr>
        <w:jc w:val="center"/>
        <w:rPr>
          <w:rFonts w:ascii="Sylfaen" w:hAnsi="Sylfaen"/>
          <w:sz w:val="20"/>
          <w:szCs w:val="20"/>
        </w:rPr>
      </w:pPr>
      <w:r w:rsidRPr="00973E36">
        <w:rPr>
          <w:rFonts w:ascii="Sylfaen" w:hAnsi="Sylfaen"/>
          <w:sz w:val="20"/>
          <w:szCs w:val="20"/>
        </w:rPr>
        <w:t>Данный текст об</w:t>
      </w:r>
      <w:r w:rsidRPr="00973E36">
        <w:rPr>
          <w:rFonts w:ascii="Sylfaen" w:hAnsi="Sylfaen"/>
          <w:sz w:val="20"/>
          <w:szCs w:val="20"/>
          <w:lang w:val="af-ZA"/>
        </w:rPr>
        <w:t xml:space="preserve">ъявления </w:t>
      </w:r>
      <w:r w:rsidRPr="00973E36">
        <w:rPr>
          <w:rFonts w:ascii="Sylfaen" w:hAnsi="Sylfaen"/>
          <w:sz w:val="20"/>
          <w:szCs w:val="20"/>
        </w:rPr>
        <w:t>утвержден решением комисии</w:t>
      </w:r>
      <w:proofErr w:type="gramStart"/>
      <w:r w:rsidRPr="00973E36">
        <w:rPr>
          <w:rFonts w:ascii="Sylfaen" w:hAnsi="Sylfaen"/>
          <w:sz w:val="20"/>
          <w:szCs w:val="20"/>
        </w:rPr>
        <w:t xml:space="preserve"> </w:t>
      </w:r>
      <w:r w:rsidR="009E3C32">
        <w:rPr>
          <w:rFonts w:ascii="Sylfaen" w:hAnsi="Sylfaen"/>
          <w:sz w:val="20"/>
          <w:szCs w:val="20"/>
        </w:rPr>
        <w:t>О</w:t>
      </w:r>
      <w:proofErr w:type="gramEnd"/>
      <w:r w:rsidR="009E3C32">
        <w:rPr>
          <w:rFonts w:ascii="Sylfaen" w:hAnsi="Sylfaen"/>
          <w:sz w:val="20"/>
          <w:szCs w:val="20"/>
        </w:rPr>
        <w:t xml:space="preserve"> запросе котировки цен</w:t>
      </w:r>
      <w:r w:rsidR="006040A8" w:rsidRPr="006040A8">
        <w:rPr>
          <w:rFonts w:ascii="Sylfaen" w:hAnsi="Sylfaen"/>
          <w:sz w:val="20"/>
          <w:szCs w:val="20"/>
        </w:rPr>
        <w:t xml:space="preserve"> </w:t>
      </w:r>
      <w:r w:rsidRPr="00973E36">
        <w:rPr>
          <w:rFonts w:ascii="Sylfaen" w:hAnsi="Sylfaen"/>
          <w:sz w:val="20"/>
          <w:szCs w:val="20"/>
        </w:rPr>
        <w:t xml:space="preserve">N </w:t>
      </w:r>
      <w:r w:rsidR="006040A8" w:rsidRPr="006040A8">
        <w:rPr>
          <w:rFonts w:ascii="Sylfaen" w:hAnsi="Sylfaen"/>
          <w:sz w:val="20"/>
          <w:szCs w:val="20"/>
        </w:rPr>
        <w:t>2</w:t>
      </w:r>
      <w:r w:rsidRPr="00973E36">
        <w:rPr>
          <w:rFonts w:ascii="Sylfaen" w:hAnsi="Sylfaen"/>
          <w:sz w:val="20"/>
          <w:szCs w:val="20"/>
        </w:rPr>
        <w:t xml:space="preserve"> от </w:t>
      </w:r>
      <w:r w:rsidR="00142594" w:rsidRPr="00142594">
        <w:rPr>
          <w:rFonts w:ascii="Sylfaen" w:hAnsi="Sylfaen"/>
          <w:sz w:val="20"/>
          <w:szCs w:val="20"/>
        </w:rPr>
        <w:t>30</w:t>
      </w:r>
      <w:r w:rsidR="00A010F5" w:rsidRPr="00A010F5">
        <w:rPr>
          <w:rFonts w:ascii="Sylfaen" w:hAnsi="Sylfaen"/>
          <w:sz w:val="20"/>
          <w:szCs w:val="20"/>
        </w:rPr>
        <w:t>.</w:t>
      </w:r>
      <w:r w:rsidR="006040A8" w:rsidRPr="006040A8">
        <w:rPr>
          <w:rFonts w:ascii="Sylfaen" w:hAnsi="Sylfaen"/>
          <w:sz w:val="20"/>
          <w:szCs w:val="20"/>
        </w:rPr>
        <w:t>12</w:t>
      </w:r>
      <w:r w:rsidR="00A010F5" w:rsidRPr="00A010F5">
        <w:rPr>
          <w:rFonts w:ascii="Sylfaen" w:hAnsi="Sylfaen"/>
          <w:sz w:val="20"/>
          <w:szCs w:val="20"/>
        </w:rPr>
        <w:t>.2020</w:t>
      </w:r>
      <w:r w:rsidRPr="00973E36">
        <w:rPr>
          <w:rFonts w:ascii="Sylfaen" w:hAnsi="Sylfaen"/>
          <w:sz w:val="20"/>
          <w:szCs w:val="20"/>
        </w:rPr>
        <w:t>г.</w:t>
      </w:r>
    </w:p>
    <w:p w:rsidR="00CE24AC" w:rsidRPr="00973E36" w:rsidRDefault="00CE24AC" w:rsidP="00973E36">
      <w:pPr>
        <w:jc w:val="center"/>
        <w:rPr>
          <w:rFonts w:ascii="Sylfaen" w:hAnsi="Sylfaen"/>
          <w:sz w:val="20"/>
          <w:szCs w:val="20"/>
          <w:lang w:val="af-ZA"/>
        </w:rPr>
      </w:pPr>
    </w:p>
    <w:p w:rsidR="00CE24AC" w:rsidRPr="001074BE" w:rsidRDefault="00CE24AC" w:rsidP="00973E36">
      <w:pPr>
        <w:jc w:val="center"/>
        <w:rPr>
          <w:rFonts w:ascii="Sylfaen" w:hAnsi="Sylfaen"/>
          <w:sz w:val="20"/>
          <w:szCs w:val="20"/>
        </w:rPr>
      </w:pPr>
      <w:r w:rsidRPr="00973E36">
        <w:rPr>
          <w:rFonts w:ascii="Sylfaen" w:hAnsi="Sylfaen"/>
          <w:sz w:val="20"/>
          <w:szCs w:val="20"/>
        </w:rPr>
        <w:t>Код</w:t>
      </w:r>
      <w:r w:rsidRPr="00973E36">
        <w:rPr>
          <w:rFonts w:ascii="Sylfaen" w:hAnsi="Sylfaen"/>
          <w:sz w:val="20"/>
          <w:szCs w:val="20"/>
          <w:lang w:val="af-ZA"/>
        </w:rPr>
        <w:t xml:space="preserve"> </w:t>
      </w:r>
      <w:r w:rsidR="009E3C32">
        <w:rPr>
          <w:rFonts w:ascii="Sylfaen" w:hAnsi="Sylfaen"/>
          <w:sz w:val="20"/>
          <w:szCs w:val="20"/>
        </w:rPr>
        <w:t>О запросе котировки цен</w:t>
      </w:r>
      <w:r w:rsidRPr="00973E36">
        <w:rPr>
          <w:rFonts w:ascii="Sylfaen" w:hAnsi="Sylfaen"/>
          <w:sz w:val="20"/>
          <w:szCs w:val="20"/>
        </w:rPr>
        <w:t xml:space="preserve">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ОКПТ-</w:t>
      </w:r>
      <w:r w:rsidR="00142594">
        <w:rPr>
          <w:rFonts w:ascii="Sylfaen" w:hAnsi="Sylfaen"/>
          <w:sz w:val="20"/>
          <w:szCs w:val="20"/>
        </w:rPr>
        <w:t>21/2</w:t>
      </w:r>
    </w:p>
    <w:p w:rsidR="0091042F" w:rsidRPr="00973E36" w:rsidRDefault="0091042F" w:rsidP="00973E36">
      <w:pPr>
        <w:pStyle w:val="a3"/>
        <w:widowControl w:val="0"/>
        <w:spacing w:after="160" w:line="240" w:lineRule="auto"/>
        <w:rPr>
          <w:rFonts w:ascii="Sylfaen" w:hAnsi="Sylfaen"/>
          <w:i w:val="0"/>
        </w:rPr>
      </w:pPr>
    </w:p>
    <w:p w:rsidR="00973E36" w:rsidRPr="005765FF" w:rsidRDefault="00973E36" w:rsidP="00973E36">
      <w:pPr>
        <w:pStyle w:val="2"/>
        <w:shd w:val="clear" w:color="auto" w:fill="FFFFFF"/>
        <w:textAlignment w:val="baseline"/>
        <w:rPr>
          <w:rFonts w:ascii="Sylfaen" w:hAnsi="Sylfaen"/>
          <w:b w:val="0"/>
          <w:color w:val="auto"/>
        </w:rPr>
      </w:pPr>
      <w:r w:rsidRPr="005765FF">
        <w:rPr>
          <w:rFonts w:ascii="Sylfaen" w:hAnsi="Sylfaen"/>
          <w:b w:val="0"/>
          <w:color w:val="auto"/>
        </w:rPr>
        <w:t xml:space="preserve">            Заказчик, </w:t>
      </w:r>
      <w:r w:rsidRPr="005765FF">
        <w:rPr>
          <w:rFonts w:ascii="Sylfaen" w:hAnsi="Sylfaen"/>
          <w:b w:val="0"/>
          <w:color w:val="auto"/>
          <w:shd w:val="clear" w:color="auto" w:fill="FFFFFF"/>
        </w:rPr>
        <w:t>"СУРБ АСТВАЦАМАЙР" МЕДИЦИНСКИЙ ЦЕНТР (</w:t>
      </w:r>
      <w:r w:rsidRPr="005765FF">
        <w:rPr>
          <w:rFonts w:ascii="Sylfaen" w:hAnsi="Sylfaen"/>
          <w:b w:val="0"/>
          <w:color w:val="auto"/>
        </w:rPr>
        <w:t>ЗАО</w:t>
      </w:r>
      <w:r w:rsidRPr="005765FF">
        <w:rPr>
          <w:rFonts w:ascii="Sylfaen" w:hAnsi="Sylfaen"/>
          <w:b w:val="0"/>
          <w:color w:val="auto"/>
          <w:shd w:val="clear" w:color="auto" w:fill="FFFFFF"/>
        </w:rPr>
        <w:t>)</w:t>
      </w:r>
      <w:r w:rsidRPr="005765FF">
        <w:rPr>
          <w:rFonts w:ascii="Sylfaen" w:hAnsi="Sylfaen"/>
          <w:b w:val="0"/>
          <w:color w:val="auto"/>
        </w:rPr>
        <w:t xml:space="preserve">, который находится  по  адресу РА  г. Ереван, </w:t>
      </w:r>
      <w:r w:rsidRPr="005765FF">
        <w:rPr>
          <w:rFonts w:ascii="Sylfaen" w:hAnsi="Sylfaen"/>
          <w:b w:val="0"/>
          <w:color w:val="auto"/>
          <w:bdr w:val="none" w:sz="0" w:space="0" w:color="auto" w:frame="1"/>
          <w:shd w:val="clear" w:color="auto" w:fill="FFFFFF"/>
        </w:rPr>
        <w:t>Арташисян ул.</w:t>
      </w:r>
      <w:r w:rsidRPr="005765FF">
        <w:rPr>
          <w:rFonts w:ascii="Sylfaen" w:hAnsi="Sylfaen"/>
          <w:b w:val="0"/>
          <w:color w:val="auto"/>
          <w:shd w:val="clear" w:color="auto" w:fill="FFFFFF"/>
        </w:rPr>
        <w:t>, 46/1 дом</w:t>
      </w:r>
      <w:r w:rsidRPr="005765FF">
        <w:rPr>
          <w:rFonts w:ascii="Sylfaen" w:hAnsi="Sylfaen"/>
          <w:b w:val="0"/>
          <w:color w:val="auto"/>
        </w:rPr>
        <w:t xml:space="preserve">, объявляет  </w:t>
      </w:r>
      <w:r w:rsidR="005765FF" w:rsidRPr="005765FF">
        <w:rPr>
          <w:rFonts w:ascii="Sylfaen" w:hAnsi="Sylfaen"/>
          <w:b w:val="0"/>
          <w:color w:val="auto"/>
        </w:rPr>
        <w:t xml:space="preserve">ОТКРЫТОМ КОНКУРСЕ  </w:t>
      </w:r>
      <w:proofErr w:type="gramStart"/>
      <w:r w:rsidRPr="005765FF">
        <w:rPr>
          <w:rFonts w:ascii="Sylfaen" w:hAnsi="Sylfaen"/>
          <w:b w:val="0"/>
          <w:color w:val="auto"/>
        </w:rPr>
        <w:t>осуществляемая</w:t>
      </w:r>
      <w:proofErr w:type="gramEnd"/>
      <w:r w:rsidRPr="005765FF">
        <w:rPr>
          <w:rFonts w:ascii="Sylfaen" w:hAnsi="Sylfaen"/>
          <w:b w:val="0"/>
          <w:color w:val="auto"/>
        </w:rPr>
        <w:t xml:space="preserve"> одним этапом. </w:t>
      </w:r>
    </w:p>
    <w:p w:rsidR="00357D48" w:rsidRPr="00973E36" w:rsidRDefault="00A20B69" w:rsidP="00973E36">
      <w:pPr>
        <w:pStyle w:val="a3"/>
        <w:widowControl w:val="0"/>
        <w:spacing w:after="160" w:line="240" w:lineRule="auto"/>
        <w:ind w:firstLine="567"/>
        <w:rPr>
          <w:rFonts w:ascii="Sylfaen" w:hAnsi="Sylfaen"/>
          <w:i w:val="0"/>
        </w:rPr>
      </w:pPr>
      <w:r w:rsidRPr="00973E36">
        <w:rPr>
          <w:rFonts w:ascii="Sylfaen" w:hAnsi="Sylfaen"/>
          <w:i w:val="0"/>
        </w:rPr>
        <w:t xml:space="preserve">Участнику, отобранному по итогам </w:t>
      </w:r>
      <w:r w:rsidR="0041023E" w:rsidRPr="00973E36">
        <w:rPr>
          <w:rFonts w:ascii="Sylfaen" w:hAnsi="Sylfaen"/>
          <w:i w:val="0"/>
        </w:rPr>
        <w:t>настоящей процедуры</w:t>
      </w:r>
      <w:r w:rsidRPr="00973E36">
        <w:rPr>
          <w:rFonts w:ascii="Sylfaen" w:hAnsi="Sylfaen"/>
          <w:i w:val="0"/>
        </w:rPr>
        <w:t>, в</w:t>
      </w:r>
      <w:r w:rsidR="00782D60" w:rsidRPr="00973E36">
        <w:rPr>
          <w:rFonts w:ascii="Sylfaen" w:hAnsi="Sylfaen"/>
          <w:i w:val="0"/>
        </w:rPr>
        <w:t> </w:t>
      </w:r>
      <w:r w:rsidRPr="00973E36">
        <w:rPr>
          <w:rFonts w:ascii="Sylfaen" w:hAnsi="Sylfaen"/>
          <w:i w:val="0"/>
        </w:rPr>
        <w:t>установленном</w:t>
      </w:r>
      <w:r w:rsidR="00782D60" w:rsidRPr="00973E36">
        <w:rPr>
          <w:rFonts w:ascii="Sylfaen" w:hAnsi="Sylfaen"/>
          <w:i w:val="0"/>
        </w:rPr>
        <w:t> </w:t>
      </w:r>
      <w:r w:rsidRPr="00973E36">
        <w:rPr>
          <w:rFonts w:ascii="Sylfaen" w:hAnsi="Sylfaen"/>
          <w:i w:val="0"/>
        </w:rPr>
        <w:t xml:space="preserve">порядке будет предложено заключить договор </w:t>
      </w:r>
      <w:r w:rsidR="00B604B4" w:rsidRPr="00973E36">
        <w:rPr>
          <w:rFonts w:ascii="Sylfaen" w:hAnsi="Sylfaen"/>
          <w:i w:val="0"/>
        </w:rPr>
        <w:t xml:space="preserve">по поставке </w:t>
      </w:r>
      <w:r w:rsidR="00142594" w:rsidRPr="001B6DAA">
        <w:rPr>
          <w:rFonts w:ascii="Sylfaen" w:hAnsi="Sylfaen"/>
          <w:highlight w:val="yellow"/>
        </w:rPr>
        <w:t>«</w:t>
      </w:r>
      <w:r w:rsidR="00142594" w:rsidRPr="00AD1876">
        <w:rPr>
          <w:rFonts w:ascii="Sylfaen" w:hAnsi="Sylfaen"/>
          <w:highlight w:val="yellow"/>
        </w:rPr>
        <w:t>Медецинские инструменты и аксесуары</w:t>
      </w:r>
      <w:r w:rsidR="00142594" w:rsidRPr="001B6DAA">
        <w:rPr>
          <w:rFonts w:ascii="inherit" w:hAnsi="inherit"/>
          <w:color w:val="212121"/>
          <w:highlight w:val="yellow"/>
        </w:rPr>
        <w:t xml:space="preserve">» </w:t>
      </w:r>
      <w:r w:rsidR="00973E36" w:rsidRPr="009808D0">
        <w:rPr>
          <w:rFonts w:ascii="Sylfaen" w:hAnsi="Sylfaen"/>
          <w:highlight w:val="yellow"/>
        </w:rPr>
        <w:t>(</w:t>
      </w:r>
      <w:proofErr w:type="gramStart"/>
      <w:r w:rsidR="00973E36" w:rsidRPr="00DE64B9">
        <w:rPr>
          <w:rFonts w:ascii="Sylfaen" w:hAnsi="Sylfaen"/>
        </w:rPr>
        <w:t>последующем-договор</w:t>
      </w:r>
      <w:proofErr w:type="gramEnd"/>
      <w:r w:rsidR="00973E36" w:rsidRPr="00973E36">
        <w:rPr>
          <w:rFonts w:ascii="Sylfaen" w:hAnsi="Sylfaen"/>
        </w:rPr>
        <w:t>).</w:t>
      </w:r>
      <w:r w:rsidR="00973E36" w:rsidRPr="00973E36">
        <w:rPr>
          <w:rFonts w:ascii="Sylfaen" w:hAnsi="Sylfaen"/>
          <w:i w:val="0"/>
        </w:rPr>
        <w:t xml:space="preserve">  </w:t>
      </w:r>
      <w:r w:rsidRPr="00973E36">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73E36">
        <w:rPr>
          <w:rFonts w:ascii="Sylfaen" w:hAnsi="Sylfaen" w:cs="Courier New"/>
          <w:i w:val="0"/>
          <w:lang w:val="en-US"/>
        </w:rPr>
        <w:t> </w:t>
      </w:r>
      <w:r w:rsidR="00F95E94" w:rsidRPr="00973E36">
        <w:rPr>
          <w:rFonts w:ascii="Sylfaen" w:hAnsi="Sylfaen"/>
          <w:i w:val="0"/>
        </w:rPr>
        <w:t>настоящей процедуре</w:t>
      </w:r>
      <w:r w:rsidRPr="00973E36">
        <w:rPr>
          <w:rFonts w:ascii="Sylfaen" w:hAnsi="Sylfaen"/>
          <w:i w:val="0"/>
        </w:rPr>
        <w:t>.</w:t>
      </w:r>
    </w:p>
    <w:p w:rsidR="001E6506" w:rsidRPr="00973E36" w:rsidRDefault="00052084" w:rsidP="00973E36">
      <w:pPr>
        <w:pStyle w:val="a3"/>
        <w:widowControl w:val="0"/>
        <w:spacing w:after="160" w:line="240" w:lineRule="auto"/>
        <w:ind w:firstLine="567"/>
        <w:rPr>
          <w:rFonts w:ascii="Sylfaen" w:hAnsi="Sylfaen"/>
          <w:i w:val="0"/>
        </w:rPr>
      </w:pPr>
      <w:proofErr w:type="gramStart"/>
      <w:r w:rsidRPr="00973E36">
        <w:rPr>
          <w:rFonts w:ascii="Sylfaen" w:hAnsi="Sylfaen"/>
          <w:i w:val="0"/>
        </w:rPr>
        <w:t>Условия</w:t>
      </w:r>
      <w:proofErr w:type="gramEnd"/>
      <w:r w:rsidRPr="00973E36">
        <w:rPr>
          <w:rFonts w:ascii="Sylfaen" w:hAnsi="Sylfaen"/>
          <w:i w:val="0"/>
        </w:rPr>
        <w:t xml:space="preserve"> </w:t>
      </w:r>
      <w:r w:rsidR="00677658" w:rsidRPr="00973E36">
        <w:rPr>
          <w:rFonts w:ascii="Sylfaen" w:hAnsi="Sylfaen"/>
          <w:i w:val="0"/>
        </w:rPr>
        <w:t xml:space="preserve">предъявляемые </w:t>
      </w:r>
      <w:r w:rsidR="00FD0B1A" w:rsidRPr="00973E36">
        <w:rPr>
          <w:rFonts w:ascii="Sylfaen" w:hAnsi="Sylfaen"/>
          <w:i w:val="0"/>
        </w:rPr>
        <w:t xml:space="preserve">к </w:t>
      </w:r>
      <w:r w:rsidR="00677658" w:rsidRPr="00973E36">
        <w:rPr>
          <w:rFonts w:ascii="Sylfaen" w:hAnsi="Sylfaen"/>
          <w:i w:val="0"/>
        </w:rPr>
        <w:t xml:space="preserve">лицам, не имеющим права на участие в </w:t>
      </w:r>
      <w:r w:rsidRPr="00973E36">
        <w:rPr>
          <w:rFonts w:ascii="Sylfaen" w:hAnsi="Sylfaen"/>
          <w:i w:val="0"/>
        </w:rPr>
        <w:t xml:space="preserve"> данной </w:t>
      </w:r>
      <w:r w:rsidR="006F297B" w:rsidRPr="00973E36">
        <w:rPr>
          <w:rFonts w:ascii="Sylfaen" w:hAnsi="Sylfaen"/>
          <w:i w:val="0"/>
        </w:rPr>
        <w:t>процедуре</w:t>
      </w:r>
      <w:r w:rsidR="00677658" w:rsidRPr="00973E36">
        <w:rPr>
          <w:rFonts w:ascii="Sylfaen" w:hAnsi="Sylfaen"/>
          <w:i w:val="0"/>
        </w:rPr>
        <w:t>, а также участникам, установлены приглашением на настоящую процедуру.</w:t>
      </w:r>
      <w:r w:rsidRPr="00973E36" w:rsidDel="00052084">
        <w:rPr>
          <w:rFonts w:ascii="Sylfaen" w:hAnsi="Sylfaen"/>
          <w:i w:val="0"/>
        </w:rPr>
        <w:t xml:space="preserve"> </w:t>
      </w:r>
    </w:p>
    <w:p w:rsidR="00357D48" w:rsidRPr="00973E36" w:rsidRDefault="00EE73A8" w:rsidP="00973E36">
      <w:pPr>
        <w:pStyle w:val="a3"/>
        <w:widowControl w:val="0"/>
        <w:spacing w:after="160" w:line="240" w:lineRule="auto"/>
        <w:ind w:firstLine="567"/>
        <w:rPr>
          <w:rFonts w:ascii="Sylfaen" w:hAnsi="Sylfaen"/>
          <w:i w:val="0"/>
        </w:rPr>
      </w:pPr>
      <w:r w:rsidRPr="00973E36">
        <w:rPr>
          <w:rFonts w:ascii="Sylfaen" w:hAnsi="Sylfaen"/>
          <w:i w:val="0"/>
        </w:rPr>
        <w:t xml:space="preserve">Отобранный участник определяется из числа участников, подавших заявки, оцененные </w:t>
      </w:r>
      <w:r w:rsidR="007442CF" w:rsidRPr="00973E36">
        <w:rPr>
          <w:rFonts w:ascii="Sylfaen" w:hAnsi="Sylfaen"/>
          <w:i w:val="0"/>
        </w:rPr>
        <w:t>удовлетворительно</w:t>
      </w:r>
      <w:r w:rsidR="007442CF" w:rsidRPr="00973E36">
        <w:rPr>
          <w:rFonts w:ascii="Sylfaen" w:hAnsi="Sylfaen"/>
          <w:i w:val="0"/>
          <w:lang w:val="hy-AM"/>
        </w:rPr>
        <w:t xml:space="preserve"> </w:t>
      </w:r>
      <w:r w:rsidR="007442CF" w:rsidRPr="00973E36">
        <w:rPr>
          <w:rFonts w:ascii="Sylfaen" w:hAnsi="Sylfaen"/>
          <w:i w:val="0"/>
        </w:rPr>
        <w:t xml:space="preserve">по </w:t>
      </w:r>
      <w:r w:rsidR="00830445" w:rsidRPr="00973E36">
        <w:rPr>
          <w:rFonts w:ascii="Sylfaen" w:hAnsi="Sylfaen"/>
          <w:i w:val="0"/>
        </w:rPr>
        <w:t xml:space="preserve">неценовым </w:t>
      </w:r>
      <w:r w:rsidR="007442CF" w:rsidRPr="00973E36">
        <w:rPr>
          <w:rFonts w:ascii="Sylfaen" w:hAnsi="Sylfaen"/>
          <w:i w:val="0"/>
        </w:rPr>
        <w:t>условиям</w:t>
      </w:r>
      <w:r w:rsidRPr="00973E36">
        <w:rPr>
          <w:rFonts w:ascii="Sylfaen" w:hAnsi="Sylfaen"/>
          <w:i w:val="0"/>
        </w:rPr>
        <w:t>, по принципу предпочтения, отдаваемого участнику, представившему м</w:t>
      </w:r>
      <w:r w:rsidR="003F762C" w:rsidRPr="00973E36">
        <w:rPr>
          <w:rFonts w:ascii="Sylfaen" w:hAnsi="Sylfaen"/>
          <w:i w:val="0"/>
        </w:rPr>
        <w:t>инимальное ценовое предложение.</w:t>
      </w:r>
    </w:p>
    <w:p w:rsidR="007E15A7" w:rsidRPr="00973E36" w:rsidRDefault="00677658" w:rsidP="00973E36">
      <w:pPr>
        <w:pStyle w:val="a3"/>
        <w:widowControl w:val="0"/>
        <w:spacing w:after="160" w:line="240" w:lineRule="auto"/>
        <w:ind w:firstLine="567"/>
        <w:rPr>
          <w:rFonts w:ascii="Sylfaen" w:hAnsi="Sylfaen"/>
          <w:i w:val="0"/>
        </w:rPr>
      </w:pPr>
      <w:r w:rsidRPr="00973E36">
        <w:rPr>
          <w:rFonts w:ascii="Sylfaen" w:hAnsi="Sylfaen"/>
          <w:i w:val="0"/>
        </w:rPr>
        <w:t xml:space="preserve">Для получения приглашения на </w:t>
      </w:r>
      <w:r w:rsidR="00830445" w:rsidRPr="00973E36">
        <w:rPr>
          <w:rFonts w:ascii="Sylfaen" w:hAnsi="Sylfaen"/>
          <w:i w:val="0"/>
        </w:rPr>
        <w:t xml:space="preserve">процедуру </w:t>
      </w:r>
      <w:r w:rsidRPr="00973E36">
        <w:rPr>
          <w:rFonts w:ascii="Sylfaen" w:hAnsi="Sylfaen"/>
          <w:i w:val="0"/>
        </w:rPr>
        <w:t>в бумажной форме необходим</w:t>
      </w:r>
      <w:r w:rsidR="00152D4F" w:rsidRPr="00973E36">
        <w:rPr>
          <w:rFonts w:ascii="Sylfaen" w:hAnsi="Sylfaen"/>
          <w:i w:val="0"/>
        </w:rPr>
        <w:t xml:space="preserve">о обратиться к заказчику до </w:t>
      </w:r>
      <w:r w:rsidR="00152D4F" w:rsidRPr="0006764E">
        <w:rPr>
          <w:rFonts w:ascii="Sylfaen" w:hAnsi="Sylfaen"/>
          <w:i w:val="0"/>
          <w:highlight w:val="yellow"/>
        </w:rPr>
        <w:t>1</w:t>
      </w:r>
      <w:r w:rsidR="006040A8" w:rsidRPr="006040A8">
        <w:rPr>
          <w:rFonts w:ascii="Sylfaen" w:hAnsi="Sylfaen"/>
          <w:i w:val="0"/>
          <w:highlight w:val="yellow"/>
        </w:rPr>
        <w:t>2</w:t>
      </w:r>
      <w:r w:rsidR="00152D4F" w:rsidRPr="0006764E">
        <w:rPr>
          <w:rFonts w:ascii="Sylfaen" w:hAnsi="Sylfaen"/>
          <w:i w:val="0"/>
          <w:highlight w:val="yellow"/>
        </w:rPr>
        <w:t>:00</w:t>
      </w:r>
      <w:r w:rsidRPr="0006764E">
        <w:rPr>
          <w:rFonts w:ascii="Sylfaen" w:hAnsi="Sylfaen"/>
          <w:i w:val="0"/>
          <w:highlight w:val="yellow"/>
        </w:rPr>
        <w:t xml:space="preserve"> часов</w:t>
      </w:r>
      <w:r w:rsidR="00971F4A" w:rsidRPr="0006764E">
        <w:rPr>
          <w:rFonts w:ascii="Sylfaen" w:hAnsi="Sylfaen"/>
          <w:i w:val="0"/>
          <w:highlight w:val="yellow"/>
        </w:rPr>
        <w:t xml:space="preserve"> </w:t>
      </w:r>
      <w:r w:rsidR="005765FF">
        <w:rPr>
          <w:rFonts w:ascii="Sylfaen" w:hAnsi="Sylfaen"/>
          <w:i w:val="0"/>
          <w:highlight w:val="yellow"/>
        </w:rPr>
        <w:t>1</w:t>
      </w:r>
      <w:r w:rsidR="00142594" w:rsidRPr="00142594">
        <w:rPr>
          <w:rFonts w:ascii="Sylfaen" w:hAnsi="Sylfaen"/>
          <w:i w:val="0"/>
          <w:highlight w:val="yellow"/>
        </w:rPr>
        <w:t>6</w:t>
      </w:r>
      <w:r w:rsidRPr="0006764E">
        <w:rPr>
          <w:rFonts w:ascii="Sylfaen" w:hAnsi="Sylfaen"/>
          <w:i w:val="0"/>
          <w:highlight w:val="yellow"/>
        </w:rPr>
        <w:t>-го дня со дня опубликования</w:t>
      </w:r>
      <w:r w:rsidRPr="00973E36">
        <w:rPr>
          <w:rFonts w:ascii="Sylfaen" w:hAnsi="Sylfaen"/>
          <w:i w:val="0"/>
        </w:rPr>
        <w:t xml:space="preserve">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73E36">
        <w:rPr>
          <w:rFonts w:ascii="Sylfaen" w:hAnsi="Sylfaen"/>
          <w:lang w:val="en-US"/>
        </w:rPr>
        <w:t> </w:t>
      </w:r>
      <w:r w:rsidRPr="00973E36">
        <w:rPr>
          <w:rFonts w:ascii="Sylfaen" w:hAnsi="Sylfaen"/>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973E36" w:rsidRDefault="00357D48" w:rsidP="00973E36">
      <w:pPr>
        <w:pStyle w:val="a3"/>
        <w:widowControl w:val="0"/>
        <w:spacing w:after="160" w:line="240" w:lineRule="auto"/>
        <w:ind w:firstLine="567"/>
        <w:rPr>
          <w:rFonts w:ascii="Sylfaen" w:hAnsi="Sylfaen"/>
          <w:i w:val="0"/>
          <w:spacing w:val="-6"/>
        </w:rPr>
      </w:pPr>
      <w:r w:rsidRPr="00973E36">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73E36">
        <w:rPr>
          <w:rFonts w:ascii="Sylfaen" w:hAnsi="Sylfaen" w:cs="Courier New"/>
          <w:i w:val="0"/>
          <w:spacing w:val="-6"/>
          <w:lang w:val="en-US"/>
        </w:rPr>
        <w:t> </w:t>
      </w:r>
      <w:r w:rsidRPr="00973E36">
        <w:rPr>
          <w:rFonts w:ascii="Sylfaen" w:hAnsi="Sylfaen"/>
          <w:i w:val="0"/>
          <w:spacing w:val="-6"/>
        </w:rPr>
        <w:t xml:space="preserve">электронной форме в течение рабочего дня, следующего за днем получения заявления. </w:t>
      </w:r>
    </w:p>
    <w:p w:rsidR="00973E36" w:rsidRPr="00973E36" w:rsidRDefault="00363E98" w:rsidP="00973E36">
      <w:pPr>
        <w:pStyle w:val="a3"/>
        <w:widowControl w:val="0"/>
        <w:spacing w:after="160" w:line="240" w:lineRule="auto"/>
        <w:ind w:firstLine="567"/>
        <w:rPr>
          <w:rFonts w:ascii="Sylfaen" w:hAnsi="Sylfaen"/>
          <w:i w:val="0"/>
        </w:rPr>
      </w:pPr>
      <w:r w:rsidRPr="00973E36">
        <w:rPr>
          <w:rFonts w:ascii="Sylfaen" w:hAnsi="Sylfaen"/>
          <w:i w:val="0"/>
        </w:rPr>
        <w:t>Неполучение приглашения не ограничивает права участника на участие в</w:t>
      </w:r>
      <w:r w:rsidR="001E06D6" w:rsidRPr="00973E36">
        <w:rPr>
          <w:rFonts w:ascii="Sylfaen" w:hAnsi="Sylfaen" w:cs="Courier New"/>
          <w:i w:val="0"/>
          <w:lang w:val="en-US"/>
        </w:rPr>
        <w:t> </w:t>
      </w:r>
      <w:r w:rsidR="001B32D9" w:rsidRPr="00973E36">
        <w:rPr>
          <w:rFonts w:ascii="Sylfaen" w:hAnsi="Sylfaen"/>
          <w:i w:val="0"/>
        </w:rPr>
        <w:t>настоящей процедуре.</w:t>
      </w:r>
      <w:r w:rsidR="00973E36" w:rsidRPr="00973E36">
        <w:rPr>
          <w:rFonts w:ascii="Sylfaen" w:hAnsi="Sylfaen"/>
          <w:i w:val="0"/>
        </w:rPr>
        <w:t xml:space="preserve"> Заявки по запросу цен необходимо представить по адресу  РА г. Ереван </w:t>
      </w:r>
      <w:r w:rsidR="00973E36" w:rsidRPr="00973E36">
        <w:rPr>
          <w:rFonts w:ascii="Sylfaen" w:hAnsi="Sylfaen"/>
          <w:i w:val="0"/>
          <w:color w:val="000000"/>
          <w:bdr w:val="none" w:sz="0" w:space="0" w:color="auto" w:frame="1"/>
          <w:shd w:val="clear" w:color="auto" w:fill="FFFFFF"/>
        </w:rPr>
        <w:t>Арташисян ул.</w:t>
      </w:r>
      <w:r w:rsidR="00973E36" w:rsidRPr="00973E36">
        <w:rPr>
          <w:rFonts w:ascii="Sylfaen" w:hAnsi="Sylfaen"/>
          <w:i w:val="0"/>
          <w:color w:val="000000"/>
          <w:shd w:val="clear" w:color="auto" w:fill="FFFFFF"/>
        </w:rPr>
        <w:t>, 46/1 дом</w:t>
      </w:r>
      <w:r w:rsidR="00973E36" w:rsidRPr="00973E36">
        <w:rPr>
          <w:rFonts w:ascii="Sylfaen" w:hAnsi="Sylfaen"/>
          <w:i w:val="0"/>
        </w:rPr>
        <w:t xml:space="preserve">, в виде </w:t>
      </w:r>
      <w:r w:rsidR="00973E36" w:rsidRPr="0006764E">
        <w:rPr>
          <w:rFonts w:ascii="Sylfaen" w:hAnsi="Sylfaen"/>
          <w:i w:val="0"/>
          <w:highlight w:val="yellow"/>
        </w:rPr>
        <w:t xml:space="preserve">документов до </w:t>
      </w:r>
      <w:r w:rsidR="00A61537" w:rsidRPr="00A61537">
        <w:rPr>
          <w:rFonts w:ascii="Sylfaen" w:hAnsi="Sylfaen"/>
          <w:i w:val="0"/>
          <w:highlight w:val="yellow"/>
        </w:rPr>
        <w:t>1</w:t>
      </w:r>
      <w:r w:rsidR="00142594" w:rsidRPr="00142594">
        <w:rPr>
          <w:rFonts w:ascii="Sylfaen" w:hAnsi="Sylfaen"/>
          <w:i w:val="0"/>
          <w:highlight w:val="yellow"/>
        </w:rPr>
        <w:t>5</w:t>
      </w:r>
      <w:r w:rsidR="00400266" w:rsidRPr="00400266">
        <w:rPr>
          <w:rFonts w:ascii="Sylfaen" w:hAnsi="Sylfaen"/>
          <w:i w:val="0"/>
          <w:highlight w:val="yellow"/>
        </w:rPr>
        <w:t>.</w:t>
      </w:r>
      <w:r w:rsidR="00A61537" w:rsidRPr="00A61537">
        <w:rPr>
          <w:rFonts w:ascii="Sylfaen" w:hAnsi="Sylfaen"/>
          <w:i w:val="0"/>
          <w:highlight w:val="yellow"/>
        </w:rPr>
        <w:t>01</w:t>
      </w:r>
      <w:r w:rsidR="00400266" w:rsidRPr="00400266">
        <w:rPr>
          <w:rFonts w:ascii="Sylfaen" w:hAnsi="Sylfaen"/>
          <w:i w:val="0"/>
          <w:highlight w:val="yellow"/>
        </w:rPr>
        <w:t>.</w:t>
      </w:r>
      <w:r w:rsidR="00A61537">
        <w:rPr>
          <w:rFonts w:ascii="Sylfaen" w:hAnsi="Sylfaen"/>
          <w:i w:val="0"/>
          <w:highlight w:val="yellow"/>
        </w:rPr>
        <w:t>202</w:t>
      </w:r>
      <w:r w:rsidR="00A61537" w:rsidRPr="00A61537">
        <w:rPr>
          <w:rFonts w:ascii="Sylfaen" w:hAnsi="Sylfaen"/>
          <w:i w:val="0"/>
          <w:highlight w:val="yellow"/>
        </w:rPr>
        <w:t>1</w:t>
      </w:r>
      <w:r w:rsidR="00973E36" w:rsidRPr="0006764E">
        <w:rPr>
          <w:rFonts w:ascii="Sylfaen" w:hAnsi="Sylfaen"/>
          <w:i w:val="0"/>
          <w:highlight w:val="yellow"/>
        </w:rPr>
        <w:t xml:space="preserve"> г. 1</w:t>
      </w:r>
      <w:r w:rsidR="006040A8" w:rsidRPr="006040A8">
        <w:rPr>
          <w:rFonts w:ascii="Sylfaen" w:hAnsi="Sylfaen"/>
          <w:i w:val="0"/>
          <w:highlight w:val="yellow"/>
        </w:rPr>
        <w:t>2</w:t>
      </w:r>
      <w:r w:rsidR="00973E36" w:rsidRPr="0006764E">
        <w:rPr>
          <w:rFonts w:ascii="Sylfaen" w:hAnsi="Sylfaen"/>
          <w:i w:val="0"/>
          <w:highlight w:val="yellow"/>
        </w:rPr>
        <w:t>:00 . Ис</w:t>
      </w:r>
      <w:r w:rsidR="00973E36" w:rsidRPr="00973E36">
        <w:rPr>
          <w:rFonts w:ascii="Sylfaen" w:hAnsi="Sylfaen"/>
          <w:i w:val="0"/>
        </w:rPr>
        <w:t>ки могут представлятся также на английском и русском.</w:t>
      </w:r>
    </w:p>
    <w:p w:rsidR="00BE1C5E" w:rsidRPr="00D90C46" w:rsidRDefault="003F6ED1" w:rsidP="00973E36">
      <w:pPr>
        <w:pStyle w:val="a3"/>
        <w:widowControl w:val="0"/>
        <w:spacing w:after="160" w:line="240" w:lineRule="auto"/>
        <w:ind w:firstLine="567"/>
        <w:rPr>
          <w:rFonts w:ascii="Sylfaen" w:hAnsi="Sylfaen"/>
          <w:i w:val="0"/>
        </w:rPr>
      </w:pPr>
      <w:r w:rsidRPr="00973E36">
        <w:rPr>
          <w:rFonts w:ascii="Sylfaen" w:hAnsi="Sylfaen"/>
          <w:i w:val="0"/>
        </w:rPr>
        <w:t xml:space="preserve">Вскрытие заявок будет проводиться по </w:t>
      </w:r>
      <w:r w:rsidR="00333223" w:rsidRPr="00973E36">
        <w:rPr>
          <w:rFonts w:ascii="Sylfaen" w:hAnsi="Sylfaen"/>
          <w:i w:val="0"/>
        </w:rPr>
        <w:t xml:space="preserve">адресу </w:t>
      </w:r>
      <w:r w:rsidR="00973E36" w:rsidRPr="00973E36">
        <w:rPr>
          <w:rFonts w:ascii="Sylfaen" w:hAnsi="Sylfaen"/>
          <w:i w:val="0"/>
        </w:rPr>
        <w:t xml:space="preserve">РА г. Ереван </w:t>
      </w:r>
      <w:r w:rsidR="00973E36" w:rsidRPr="00973E36">
        <w:rPr>
          <w:rFonts w:ascii="Sylfaen" w:hAnsi="Sylfaen"/>
          <w:i w:val="0"/>
          <w:color w:val="000000"/>
          <w:bdr w:val="none" w:sz="0" w:space="0" w:color="auto" w:frame="1"/>
          <w:shd w:val="clear" w:color="auto" w:fill="FFFFFF"/>
        </w:rPr>
        <w:t>Арташисян ул.</w:t>
      </w:r>
      <w:r w:rsidR="00973E36" w:rsidRPr="00973E36">
        <w:rPr>
          <w:rFonts w:ascii="Sylfaen" w:hAnsi="Sylfaen"/>
          <w:i w:val="0"/>
          <w:color w:val="000000"/>
          <w:shd w:val="clear" w:color="auto" w:fill="FFFFFF"/>
        </w:rPr>
        <w:t>, 46/1 дом</w:t>
      </w:r>
      <w:r w:rsidR="00973E36" w:rsidRPr="00973E36">
        <w:rPr>
          <w:rFonts w:ascii="Sylfaen" w:hAnsi="Sylfaen"/>
          <w:i w:val="0"/>
        </w:rPr>
        <w:t xml:space="preserve">, в виде документов до </w:t>
      </w:r>
      <w:r w:rsidR="00A61537" w:rsidRPr="00A61537">
        <w:rPr>
          <w:rFonts w:ascii="Sylfaen" w:hAnsi="Sylfaen"/>
          <w:i w:val="0"/>
          <w:highlight w:val="yellow"/>
        </w:rPr>
        <w:t>1</w:t>
      </w:r>
      <w:r w:rsidR="00142594" w:rsidRPr="00142594">
        <w:rPr>
          <w:rFonts w:ascii="Sylfaen" w:hAnsi="Sylfaen"/>
          <w:i w:val="0"/>
          <w:highlight w:val="yellow"/>
        </w:rPr>
        <w:t>5</w:t>
      </w:r>
      <w:r w:rsidR="00400266" w:rsidRPr="00400266">
        <w:rPr>
          <w:rFonts w:ascii="Sylfaen" w:hAnsi="Sylfaen"/>
          <w:i w:val="0"/>
          <w:highlight w:val="yellow"/>
        </w:rPr>
        <w:t>.</w:t>
      </w:r>
      <w:r w:rsidR="00A61537" w:rsidRPr="00A61537">
        <w:rPr>
          <w:rFonts w:ascii="Sylfaen" w:hAnsi="Sylfaen"/>
          <w:i w:val="0"/>
          <w:highlight w:val="yellow"/>
        </w:rPr>
        <w:t>01</w:t>
      </w:r>
      <w:r w:rsidR="00400266" w:rsidRPr="00400266">
        <w:rPr>
          <w:rFonts w:ascii="Sylfaen" w:hAnsi="Sylfaen"/>
          <w:i w:val="0"/>
          <w:highlight w:val="yellow"/>
        </w:rPr>
        <w:t>.</w:t>
      </w:r>
      <w:r w:rsidR="00200E7A" w:rsidRPr="0006764E">
        <w:rPr>
          <w:rFonts w:ascii="Sylfaen" w:hAnsi="Sylfaen"/>
          <w:i w:val="0"/>
          <w:highlight w:val="yellow"/>
        </w:rPr>
        <w:t xml:space="preserve"> </w:t>
      </w:r>
      <w:r w:rsidR="00973E36" w:rsidRPr="0006764E">
        <w:rPr>
          <w:rFonts w:ascii="Sylfaen" w:hAnsi="Sylfaen"/>
          <w:i w:val="0"/>
          <w:highlight w:val="yellow"/>
        </w:rPr>
        <w:t>20</w:t>
      </w:r>
      <w:r w:rsidR="00A61537">
        <w:rPr>
          <w:rFonts w:ascii="Sylfaen" w:hAnsi="Sylfaen"/>
          <w:i w:val="0"/>
          <w:highlight w:val="yellow"/>
        </w:rPr>
        <w:t>2</w:t>
      </w:r>
      <w:r w:rsidR="00A61537" w:rsidRPr="00142594">
        <w:rPr>
          <w:rFonts w:ascii="Sylfaen" w:hAnsi="Sylfaen"/>
          <w:i w:val="0"/>
          <w:highlight w:val="yellow"/>
        </w:rPr>
        <w:t>1</w:t>
      </w:r>
      <w:r w:rsidR="00973E36" w:rsidRPr="0006764E">
        <w:rPr>
          <w:rFonts w:ascii="Sylfaen" w:hAnsi="Sylfaen"/>
          <w:i w:val="0"/>
          <w:highlight w:val="yellow"/>
        </w:rPr>
        <w:t xml:space="preserve"> г.  1</w:t>
      </w:r>
      <w:r w:rsidR="006040A8" w:rsidRPr="00A61537">
        <w:rPr>
          <w:rFonts w:ascii="Sylfaen" w:hAnsi="Sylfaen"/>
          <w:i w:val="0"/>
          <w:highlight w:val="yellow"/>
        </w:rPr>
        <w:t>2</w:t>
      </w:r>
      <w:r w:rsidR="00973E36" w:rsidRPr="0006764E">
        <w:rPr>
          <w:rFonts w:ascii="Sylfaen" w:hAnsi="Sylfaen"/>
          <w:i w:val="0"/>
          <w:highlight w:val="yellow"/>
        </w:rPr>
        <w:t>:00</w:t>
      </w:r>
      <w:r w:rsidRPr="0006764E">
        <w:rPr>
          <w:rFonts w:ascii="Sylfaen" w:hAnsi="Sylfaen"/>
          <w:i w:val="0"/>
          <w:highlight w:val="yellow"/>
        </w:rPr>
        <w:t>.</w:t>
      </w:r>
      <w:r w:rsidR="00973E36" w:rsidRPr="0006764E">
        <w:rPr>
          <w:rFonts w:ascii="Sylfaen" w:hAnsi="Sylfaen"/>
          <w:i w:val="0"/>
          <w:highlight w:val="yellow"/>
        </w:rPr>
        <w:t xml:space="preserve"> </w:t>
      </w:r>
      <w:r w:rsidR="001305C6" w:rsidRPr="0006764E">
        <w:rPr>
          <w:rFonts w:ascii="Sylfaen" w:hAnsi="Sylfaen"/>
          <w:i w:val="0"/>
          <w:highlight w:val="yellow"/>
        </w:rPr>
        <w:t>Жалобы</w:t>
      </w:r>
      <w:r w:rsidR="001305C6" w:rsidRPr="00973E36">
        <w:rPr>
          <w:rFonts w:ascii="Sylfaen" w:hAnsi="Sylfaen"/>
          <w:i w:val="0"/>
        </w:rPr>
        <w:t xml:space="preserve"> относительно настоящей процедуры должны быть поданы </w:t>
      </w:r>
      <w:r w:rsidR="004B4B72" w:rsidRPr="00973E36">
        <w:rPr>
          <w:rFonts w:ascii="Sylfaen" w:hAnsi="Sylfaen"/>
          <w:i w:val="0"/>
        </w:rPr>
        <w:t>л</w:t>
      </w:r>
      <w:r w:rsidR="00D746A9" w:rsidRPr="00973E36">
        <w:rPr>
          <w:rFonts w:ascii="Sylfaen" w:hAnsi="Sylfaen"/>
          <w:i w:val="0"/>
        </w:rPr>
        <w:t>ицу</w:t>
      </w:r>
      <w:r w:rsidR="001305C6" w:rsidRPr="00973E36">
        <w:rPr>
          <w:rFonts w:ascii="Sylfaen" w:hAnsi="Sylfaen"/>
          <w:i w:val="0"/>
        </w:rPr>
        <w:t xml:space="preserve">, </w:t>
      </w:r>
      <w:proofErr w:type="gramStart"/>
      <w:r w:rsidR="00D746A9" w:rsidRPr="00973E36">
        <w:rPr>
          <w:rFonts w:ascii="Sylfaen" w:hAnsi="Sylfaen"/>
          <w:i w:val="0"/>
        </w:rPr>
        <w:t>рассматривающее</w:t>
      </w:r>
      <w:proofErr w:type="gramEnd"/>
      <w:r w:rsidR="00D746A9" w:rsidRPr="00973E36">
        <w:rPr>
          <w:rFonts w:ascii="Sylfaen" w:hAnsi="Sylfaen"/>
          <w:i w:val="0"/>
        </w:rPr>
        <w:t xml:space="preserve"> связанные с закупками жалобы</w:t>
      </w:r>
      <w:r w:rsidR="00032D7E" w:rsidRPr="00973E36">
        <w:rPr>
          <w:rFonts w:ascii="Sylfaen" w:hAnsi="Sylfaen"/>
          <w:i w:val="0"/>
        </w:rPr>
        <w:t>,</w:t>
      </w:r>
      <w:r w:rsidR="00D746A9" w:rsidRPr="00973E36" w:rsidDel="00D746A9">
        <w:rPr>
          <w:rFonts w:ascii="Sylfaen" w:hAnsi="Sylfaen"/>
          <w:i w:val="0"/>
        </w:rPr>
        <w:t xml:space="preserve"> </w:t>
      </w:r>
      <w:r w:rsidR="001305C6" w:rsidRPr="00973E36">
        <w:rPr>
          <w:rFonts w:ascii="Sylfaen" w:hAnsi="Sylfaen"/>
          <w:i w:val="0"/>
        </w:rPr>
        <w:t>по адресу: ул. Мелик-Адамяна 1, Ереван. Обжалование осуществляется в порядке, установленном приглашением на</w:t>
      </w:r>
      <w:r w:rsidR="00790715" w:rsidRPr="00973E36">
        <w:rPr>
          <w:rFonts w:ascii="Sylfaen" w:hAnsi="Sylfaen" w:cs="Courier New"/>
          <w:i w:val="0"/>
          <w:lang w:val="en-US"/>
        </w:rPr>
        <w:t> </w:t>
      </w:r>
      <w:r w:rsidR="001305C6" w:rsidRPr="00973E36">
        <w:rPr>
          <w:rFonts w:ascii="Sylfaen" w:hAnsi="Sylfaen"/>
          <w:i w:val="0"/>
        </w:rPr>
        <w:t>настоящий конкурс. Для подачи жалобы требуется плата в размере 30</w:t>
      </w:r>
      <w:r w:rsidR="00790715" w:rsidRPr="00973E36">
        <w:rPr>
          <w:rFonts w:ascii="Sylfaen" w:hAnsi="Sylfaen" w:cs="Courier New"/>
          <w:i w:val="0"/>
          <w:lang w:val="en-US"/>
        </w:rPr>
        <w:t> </w:t>
      </w:r>
      <w:r w:rsidR="001305C6" w:rsidRPr="00973E36">
        <w:rPr>
          <w:rFonts w:ascii="Sylfaen" w:hAnsi="Sylfaen"/>
          <w:i w:val="0"/>
        </w:rPr>
        <w:t>000</w:t>
      </w:r>
      <w:r w:rsidR="00790715" w:rsidRPr="00973E36">
        <w:rPr>
          <w:rFonts w:ascii="Sylfaen" w:hAnsi="Sylfaen" w:cs="Courier New"/>
          <w:i w:val="0"/>
          <w:lang w:val="en-US"/>
        </w:rPr>
        <w:t> </w:t>
      </w:r>
      <w:r w:rsidR="001305C6" w:rsidRPr="00973E36">
        <w:rPr>
          <w:rFonts w:ascii="Sylfaen" w:hAnsi="Sylfaen"/>
          <w:i w:val="0"/>
        </w:rPr>
        <w:t>(тридцать тысяч) драмов РА, которая должна быть перечислена на</w:t>
      </w:r>
      <w:r w:rsidR="007A6841" w:rsidRPr="00973E36">
        <w:rPr>
          <w:rFonts w:ascii="Sylfaen" w:hAnsi="Sylfaen" w:cs="Courier New"/>
          <w:i w:val="0"/>
          <w:lang w:val="en-US"/>
        </w:rPr>
        <w:t> </w:t>
      </w:r>
      <w:r w:rsidR="001305C6" w:rsidRPr="00973E36">
        <w:rPr>
          <w:rFonts w:ascii="Sylfaen" w:hAnsi="Sylfaen"/>
          <w:i w:val="0"/>
        </w:rPr>
        <w:t>казначейский счет № 900008000482, открытый на имя Министерст</w:t>
      </w:r>
      <w:r w:rsidR="001B32D9" w:rsidRPr="00973E36">
        <w:rPr>
          <w:rFonts w:ascii="Sylfaen" w:hAnsi="Sylfaen"/>
          <w:i w:val="0"/>
        </w:rPr>
        <w:t>ва финансов Республики Армения.</w:t>
      </w:r>
    </w:p>
    <w:p w:rsidR="009F18D0" w:rsidRPr="00973E36" w:rsidRDefault="00754697" w:rsidP="00973E36">
      <w:pPr>
        <w:pStyle w:val="a3"/>
        <w:widowControl w:val="0"/>
        <w:spacing w:after="160" w:line="240" w:lineRule="auto"/>
        <w:ind w:firstLine="567"/>
        <w:rPr>
          <w:rFonts w:ascii="Sylfaen" w:hAnsi="Sylfaen"/>
          <w:i w:val="0"/>
        </w:rPr>
      </w:pPr>
      <w:r w:rsidRPr="00973E36">
        <w:rPr>
          <w:rFonts w:ascii="Sylfaen" w:hAnsi="Sylfaen"/>
          <w:i w:val="0"/>
        </w:rPr>
        <w:t>Для получения дополнительной информации, связанной с настоящим</w:t>
      </w:r>
      <w:r w:rsidR="00D5443D" w:rsidRPr="00973E36">
        <w:rPr>
          <w:rFonts w:ascii="Sylfaen" w:hAnsi="Sylfaen" w:cs="Courier New"/>
          <w:i w:val="0"/>
          <w:lang w:val="en-US"/>
        </w:rPr>
        <w:t> </w:t>
      </w:r>
      <w:r w:rsidRPr="00973E36">
        <w:rPr>
          <w:rFonts w:ascii="Sylfaen" w:hAnsi="Sylfaen"/>
          <w:i w:val="0"/>
        </w:rPr>
        <w:t>объявлением, можете обратиться к секретарю Оценочной комиссии</w:t>
      </w:r>
      <w:r w:rsidR="00BE1C5E" w:rsidRPr="00973E36">
        <w:rPr>
          <w:rFonts w:ascii="Sylfaen" w:hAnsi="Sylfaen"/>
          <w:i w:val="0"/>
        </w:rPr>
        <w:t xml:space="preserve"> </w:t>
      </w:r>
      <w:r w:rsidR="00643D35" w:rsidRPr="00973E36">
        <w:rPr>
          <w:rFonts w:ascii="Sylfaen" w:hAnsi="Sylfaen"/>
          <w:i w:val="0"/>
        </w:rPr>
        <w:t>Карену Драмбяну.</w:t>
      </w:r>
    </w:p>
    <w:p w:rsidR="00973E36" w:rsidRPr="00400266" w:rsidRDefault="00973E36" w:rsidP="00973E36">
      <w:pPr>
        <w:ind w:firstLine="720"/>
        <w:jc w:val="both"/>
        <w:rPr>
          <w:rFonts w:ascii="Sylfaen" w:hAnsi="Sylfaen"/>
          <w:sz w:val="20"/>
          <w:szCs w:val="20"/>
          <w:lang w:val="en-US"/>
        </w:rPr>
      </w:pPr>
      <w:r>
        <w:rPr>
          <w:rFonts w:ascii="Sylfaen" w:hAnsi="Sylfaen"/>
          <w:sz w:val="20"/>
          <w:szCs w:val="20"/>
        </w:rPr>
        <w:t>Тел</w:t>
      </w:r>
      <w:r w:rsidRPr="00400266">
        <w:rPr>
          <w:rFonts w:ascii="Sylfaen" w:hAnsi="Sylfaen"/>
          <w:sz w:val="20"/>
          <w:szCs w:val="20"/>
          <w:lang w:val="en-US"/>
        </w:rPr>
        <w:t>. (010) 46-17-40</w:t>
      </w:r>
    </w:p>
    <w:p w:rsidR="00973E36" w:rsidRPr="00400266" w:rsidRDefault="00973E36" w:rsidP="00973E36">
      <w:pPr>
        <w:ind w:firstLine="720"/>
        <w:jc w:val="both"/>
        <w:rPr>
          <w:rFonts w:ascii="Sylfaen" w:hAnsi="Sylfaen"/>
          <w:sz w:val="20"/>
          <w:szCs w:val="20"/>
          <w:lang w:val="en-US"/>
        </w:rPr>
      </w:pPr>
    </w:p>
    <w:p w:rsidR="00973E36" w:rsidRPr="00400266" w:rsidRDefault="00973E36" w:rsidP="00973E36">
      <w:pPr>
        <w:ind w:firstLine="720"/>
        <w:jc w:val="both"/>
        <w:rPr>
          <w:rFonts w:ascii="Sylfaen" w:hAnsi="Sylfaen"/>
          <w:sz w:val="20"/>
          <w:szCs w:val="20"/>
          <w:lang w:val="en-US"/>
        </w:rPr>
      </w:pPr>
      <w:proofErr w:type="gramStart"/>
      <w:r w:rsidRPr="00973E36">
        <w:rPr>
          <w:rFonts w:ascii="Sylfaen" w:hAnsi="Sylfaen"/>
          <w:sz w:val="20"/>
          <w:szCs w:val="20"/>
          <w:lang w:val="en-US"/>
        </w:rPr>
        <w:t>E</w:t>
      </w:r>
      <w:r w:rsidRPr="00400266">
        <w:rPr>
          <w:rFonts w:ascii="Sylfaen" w:hAnsi="Sylfaen"/>
          <w:sz w:val="20"/>
          <w:szCs w:val="20"/>
          <w:lang w:val="en-US"/>
        </w:rPr>
        <w:t>-</w:t>
      </w:r>
      <w:r w:rsidRPr="00973E36">
        <w:rPr>
          <w:rFonts w:ascii="Sylfaen" w:hAnsi="Sylfaen"/>
          <w:sz w:val="20"/>
          <w:szCs w:val="20"/>
          <w:lang w:val="en-US"/>
        </w:rPr>
        <w:t>mail</w:t>
      </w:r>
      <w:r w:rsidRPr="00400266">
        <w:rPr>
          <w:rFonts w:ascii="Sylfaen" w:hAnsi="Sylfaen"/>
          <w:sz w:val="20"/>
          <w:szCs w:val="20"/>
          <w:lang w:val="en-US"/>
        </w:rPr>
        <w:t>.</w:t>
      </w:r>
      <w:proofErr w:type="gramEnd"/>
      <w:r w:rsidRPr="00400266">
        <w:rPr>
          <w:rFonts w:ascii="Sylfaen" w:hAnsi="Sylfaen"/>
          <w:sz w:val="20"/>
          <w:szCs w:val="20"/>
          <w:lang w:val="en-US"/>
        </w:rPr>
        <w:t xml:space="preserve"> </w:t>
      </w:r>
      <w:r w:rsidRPr="00973E36">
        <w:rPr>
          <w:rFonts w:ascii="Sylfaen" w:hAnsi="Sylfaen"/>
          <w:sz w:val="20"/>
          <w:szCs w:val="20"/>
          <w:lang w:val="en-US"/>
        </w:rPr>
        <w:t>sa</w:t>
      </w:r>
      <w:r w:rsidRPr="00400266">
        <w:rPr>
          <w:rFonts w:ascii="Sylfaen" w:hAnsi="Sylfaen"/>
          <w:sz w:val="20"/>
          <w:szCs w:val="20"/>
          <w:lang w:val="en-US"/>
        </w:rPr>
        <w:t>.</w:t>
      </w:r>
      <w:r w:rsidRPr="00973E36">
        <w:rPr>
          <w:rFonts w:ascii="Sylfaen" w:hAnsi="Sylfaen"/>
          <w:sz w:val="20"/>
          <w:szCs w:val="20"/>
          <w:lang w:val="en-US"/>
        </w:rPr>
        <w:t>gnumner</w:t>
      </w:r>
      <w:r w:rsidRPr="00400266">
        <w:rPr>
          <w:rFonts w:ascii="Sylfaen" w:hAnsi="Sylfaen"/>
          <w:sz w:val="20"/>
          <w:szCs w:val="20"/>
          <w:lang w:val="en-US"/>
        </w:rPr>
        <w:t>@</w:t>
      </w:r>
      <w:r w:rsidRPr="00973E36">
        <w:rPr>
          <w:rFonts w:ascii="Sylfaen" w:hAnsi="Sylfaen"/>
          <w:sz w:val="20"/>
          <w:szCs w:val="20"/>
          <w:lang w:val="en-US"/>
        </w:rPr>
        <w:t>mail</w:t>
      </w:r>
      <w:r w:rsidRPr="00400266">
        <w:rPr>
          <w:rFonts w:ascii="Sylfaen" w:hAnsi="Sylfaen"/>
          <w:sz w:val="20"/>
          <w:szCs w:val="20"/>
          <w:lang w:val="en-US"/>
        </w:rPr>
        <w:t>.</w:t>
      </w:r>
      <w:r w:rsidRPr="00973E36">
        <w:rPr>
          <w:rFonts w:ascii="Sylfaen" w:hAnsi="Sylfaen"/>
          <w:sz w:val="20"/>
          <w:szCs w:val="20"/>
          <w:lang w:val="en-US"/>
        </w:rPr>
        <w:t>ru</w:t>
      </w:r>
    </w:p>
    <w:p w:rsidR="00973E36" w:rsidRPr="00400266" w:rsidRDefault="00973E36" w:rsidP="00973E36">
      <w:pPr>
        <w:jc w:val="both"/>
        <w:rPr>
          <w:rFonts w:ascii="Sylfaen" w:hAnsi="Sylfaen"/>
          <w:sz w:val="20"/>
          <w:szCs w:val="20"/>
          <w:lang w:val="en-US"/>
        </w:rPr>
      </w:pPr>
    </w:p>
    <w:p w:rsidR="00973E36" w:rsidRPr="00400266" w:rsidRDefault="00973E36" w:rsidP="00973E36">
      <w:pPr>
        <w:jc w:val="both"/>
        <w:rPr>
          <w:rFonts w:ascii="Sylfaen" w:hAnsi="Sylfaen"/>
          <w:sz w:val="20"/>
          <w:szCs w:val="20"/>
          <w:lang w:val="en-US"/>
        </w:rPr>
      </w:pPr>
    </w:p>
    <w:p w:rsidR="00973E36" w:rsidRPr="00973E36" w:rsidRDefault="00973E36" w:rsidP="00973E36">
      <w:pPr>
        <w:pStyle w:val="2"/>
        <w:shd w:val="clear" w:color="auto" w:fill="FFFFFF"/>
        <w:spacing w:line="345" w:lineRule="atLeast"/>
        <w:textAlignment w:val="baseline"/>
        <w:rPr>
          <w:rFonts w:ascii="Sylfaen" w:hAnsi="Sylfaen"/>
          <w:b w:val="0"/>
          <w:color w:val="auto"/>
        </w:rPr>
      </w:pPr>
      <w:r w:rsidRPr="00400266">
        <w:rPr>
          <w:rFonts w:ascii="Sylfaen" w:hAnsi="Sylfaen"/>
          <w:b w:val="0"/>
          <w:color w:val="auto"/>
          <w:lang w:val="en-US"/>
        </w:rPr>
        <w:t xml:space="preserve">           </w:t>
      </w:r>
      <w:r w:rsidRPr="00973E36">
        <w:rPr>
          <w:rFonts w:ascii="Sylfaen" w:hAnsi="Sylfaen"/>
          <w:b w:val="0"/>
          <w:color w:val="auto"/>
        </w:rPr>
        <w:t>Заказчик  &lt;&lt; СУРБ АСТВАЦАМАЙР&gt;&gt; МЕДИЦИНСКИЙ ЦЕНТР (ЗАО)</w:t>
      </w:r>
    </w:p>
    <w:p w:rsidR="00973E36" w:rsidRPr="00AF7988" w:rsidRDefault="00973E36" w:rsidP="00973E36">
      <w:pPr>
        <w:jc w:val="both"/>
        <w:rPr>
          <w:rFonts w:ascii="Sylfaen" w:hAnsi="Sylfaen"/>
          <w:sz w:val="20"/>
          <w:szCs w:val="20"/>
        </w:rPr>
      </w:pPr>
    </w:p>
    <w:p w:rsidR="00973E36" w:rsidRPr="00973E36" w:rsidRDefault="00973E36" w:rsidP="00973E36">
      <w:pPr>
        <w:jc w:val="center"/>
        <w:rPr>
          <w:rFonts w:ascii="Sylfaen" w:hAnsi="Sylfaen"/>
          <w:sz w:val="20"/>
          <w:szCs w:val="20"/>
        </w:rPr>
      </w:pPr>
    </w:p>
    <w:p w:rsidR="00973E36" w:rsidRDefault="00973E36" w:rsidP="00973E36">
      <w:pPr>
        <w:jc w:val="center"/>
        <w:rPr>
          <w:rFonts w:ascii="Sylfaen" w:hAnsi="Sylfaen"/>
          <w:sz w:val="20"/>
          <w:szCs w:val="20"/>
          <w:lang w:val="af-ZA"/>
        </w:rPr>
      </w:pPr>
    </w:p>
    <w:p w:rsidR="00973E36" w:rsidRDefault="00973E36" w:rsidP="00973E36">
      <w:pPr>
        <w:jc w:val="center"/>
        <w:rPr>
          <w:rFonts w:ascii="Sylfaen" w:hAnsi="Sylfaen"/>
          <w:sz w:val="20"/>
          <w:szCs w:val="20"/>
          <w:lang w:val="af-ZA"/>
        </w:rPr>
      </w:pPr>
    </w:p>
    <w:p w:rsidR="00973E36" w:rsidRDefault="00973E36" w:rsidP="00973E36">
      <w:pPr>
        <w:jc w:val="center"/>
        <w:rPr>
          <w:rFonts w:ascii="Sylfaen" w:hAnsi="Sylfaen"/>
          <w:sz w:val="20"/>
          <w:szCs w:val="20"/>
          <w:lang w:val="af-ZA"/>
        </w:rPr>
      </w:pPr>
    </w:p>
    <w:p w:rsidR="00973E36" w:rsidRDefault="00973E36" w:rsidP="00973E36">
      <w:pPr>
        <w:jc w:val="center"/>
        <w:rPr>
          <w:rFonts w:ascii="Sylfaen" w:hAnsi="Sylfaen"/>
          <w:sz w:val="20"/>
          <w:szCs w:val="20"/>
          <w:lang w:val="af-ZA"/>
        </w:rPr>
      </w:pPr>
    </w:p>
    <w:p w:rsidR="00973E36" w:rsidRDefault="00973E36" w:rsidP="00973E36">
      <w:pPr>
        <w:jc w:val="center"/>
        <w:rPr>
          <w:rFonts w:ascii="Sylfaen" w:hAnsi="Sylfaen"/>
          <w:sz w:val="20"/>
          <w:szCs w:val="20"/>
          <w:lang w:val="af-ZA"/>
        </w:rPr>
      </w:pPr>
    </w:p>
    <w:p w:rsidR="00915A97" w:rsidRPr="00973E36" w:rsidRDefault="00915A97" w:rsidP="00B46D58">
      <w:pPr>
        <w:pStyle w:val="a3"/>
        <w:widowControl w:val="0"/>
        <w:spacing w:after="160" w:line="240" w:lineRule="auto"/>
        <w:ind w:left="3969" w:firstLine="0"/>
        <w:rPr>
          <w:rFonts w:ascii="Sylfaen" w:hAnsi="Sylfaen"/>
          <w:i w:val="0"/>
        </w:rPr>
      </w:pPr>
      <w:r w:rsidRPr="00973E36">
        <w:rPr>
          <w:rFonts w:ascii="Sylfaen" w:hAnsi="Sylfaen" w:cs="Sylfaen"/>
          <w:b/>
        </w:rPr>
        <w:br w:type="page"/>
      </w:r>
    </w:p>
    <w:p w:rsidR="00096865" w:rsidRPr="00973E36" w:rsidRDefault="00096865" w:rsidP="00643D35">
      <w:pPr>
        <w:pStyle w:val="aa"/>
        <w:widowControl w:val="0"/>
        <w:spacing w:after="160"/>
        <w:ind w:firstLine="567"/>
        <w:jc w:val="right"/>
        <w:rPr>
          <w:rFonts w:ascii="Sylfaen" w:hAnsi="Sylfaen" w:cs="Sylfaen"/>
          <w:i/>
          <w:sz w:val="20"/>
          <w:szCs w:val="20"/>
        </w:rPr>
      </w:pPr>
      <w:r w:rsidRPr="00973E36">
        <w:rPr>
          <w:rFonts w:ascii="Sylfaen" w:hAnsi="Sylfaen"/>
          <w:i/>
          <w:sz w:val="20"/>
          <w:szCs w:val="20"/>
        </w:rPr>
        <w:lastRenderedPageBreak/>
        <w:t>Утверждено</w:t>
      </w:r>
    </w:p>
    <w:p w:rsidR="00643D35" w:rsidRPr="00973E36" w:rsidRDefault="005D7731" w:rsidP="00643D35">
      <w:pPr>
        <w:jc w:val="right"/>
        <w:rPr>
          <w:rFonts w:ascii="Sylfaen" w:hAnsi="Sylfaen"/>
          <w:sz w:val="20"/>
          <w:szCs w:val="20"/>
        </w:rPr>
      </w:pPr>
      <w:r w:rsidRPr="00973E36">
        <w:rPr>
          <w:rFonts w:ascii="Sylfaen" w:hAnsi="Sylfaen"/>
          <w:sz w:val="20"/>
          <w:szCs w:val="20"/>
        </w:rPr>
        <w:t xml:space="preserve">Решением Оценочной комиссии </w:t>
      </w:r>
      <w:r w:rsidR="009E3C32">
        <w:rPr>
          <w:rFonts w:ascii="Sylfaen" w:hAnsi="Sylfaen"/>
          <w:sz w:val="20"/>
          <w:szCs w:val="20"/>
        </w:rPr>
        <w:t xml:space="preserve"> о </w:t>
      </w:r>
      <w:r w:rsidR="009E3C32" w:rsidRPr="009E3C32">
        <w:rPr>
          <w:rFonts w:ascii="Sylfaen" w:hAnsi="Sylfaen"/>
          <w:sz w:val="20"/>
          <w:szCs w:val="20"/>
        </w:rPr>
        <w:t>запросе котировки цен</w:t>
      </w:r>
      <w:r w:rsidRPr="00973E36">
        <w:rPr>
          <w:rFonts w:ascii="Sylfaen" w:hAnsi="Sylfaen"/>
          <w:sz w:val="20"/>
          <w:szCs w:val="20"/>
        </w:rPr>
        <w:t xml:space="preserve"> конкурса</w:t>
      </w:r>
      <w:r w:rsidR="001B32D9" w:rsidRPr="00973E36">
        <w:rPr>
          <w:rFonts w:ascii="Sylfaen" w:hAnsi="Sylfaen" w:cs="Sylfaen"/>
          <w:i/>
          <w:sz w:val="20"/>
          <w:szCs w:val="20"/>
        </w:rPr>
        <w:br/>
      </w:r>
      <w:r w:rsidR="00096865" w:rsidRPr="00973E36">
        <w:rPr>
          <w:rFonts w:ascii="Sylfaen" w:hAnsi="Sylfaen"/>
          <w:i/>
          <w:sz w:val="20"/>
          <w:szCs w:val="20"/>
        </w:rPr>
        <w:t xml:space="preserve">под кодом </w:t>
      </w:r>
      <w:r w:rsidR="00973E36" w:rsidRPr="00973E36">
        <w:rPr>
          <w:rFonts w:ascii="Sylfaen" w:hAnsi="Sylfaen"/>
          <w:i/>
          <w:sz w:val="20"/>
          <w:szCs w:val="20"/>
        </w:rPr>
        <w:t xml:space="preserve">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ОКПТ-</w:t>
      </w:r>
      <w:r w:rsidR="00142594">
        <w:rPr>
          <w:rFonts w:ascii="Sylfaen" w:hAnsi="Sylfaen"/>
          <w:sz w:val="20"/>
          <w:szCs w:val="20"/>
        </w:rPr>
        <w:t>21/2</w:t>
      </w:r>
    </w:p>
    <w:p w:rsidR="00096865" w:rsidRPr="00973E36" w:rsidRDefault="001B32D9" w:rsidP="00643D35">
      <w:pPr>
        <w:pStyle w:val="aa"/>
        <w:widowControl w:val="0"/>
        <w:spacing w:after="160"/>
        <w:jc w:val="right"/>
        <w:rPr>
          <w:rFonts w:ascii="Sylfaen" w:hAnsi="Sylfaen"/>
          <w:i/>
          <w:sz w:val="20"/>
          <w:szCs w:val="20"/>
        </w:rPr>
      </w:pPr>
      <w:r w:rsidRPr="00973E36">
        <w:rPr>
          <w:rFonts w:ascii="Sylfaen" w:hAnsi="Sylfaen" w:cs="Times Armenian"/>
          <w:i/>
          <w:sz w:val="20"/>
          <w:szCs w:val="20"/>
        </w:rPr>
        <w:br/>
      </w:r>
      <w:r w:rsidR="00A46F92" w:rsidRPr="00973E36">
        <w:rPr>
          <w:rFonts w:ascii="Sylfaen" w:hAnsi="Sylfaen"/>
          <w:i/>
          <w:sz w:val="20"/>
          <w:szCs w:val="20"/>
        </w:rPr>
        <w:t xml:space="preserve">№ </w:t>
      </w:r>
      <w:r w:rsidR="00EB62B5">
        <w:rPr>
          <w:rFonts w:ascii="Sylfaen" w:hAnsi="Sylfaen"/>
          <w:i/>
          <w:sz w:val="20"/>
          <w:szCs w:val="20"/>
        </w:rPr>
        <w:t>2</w:t>
      </w:r>
      <w:r w:rsidR="00EB62B5" w:rsidRPr="005765FF">
        <w:rPr>
          <w:rFonts w:ascii="Sylfaen" w:hAnsi="Sylfaen"/>
          <w:i/>
          <w:sz w:val="20"/>
          <w:szCs w:val="20"/>
        </w:rPr>
        <w:t>2</w:t>
      </w:r>
      <w:r w:rsidR="00BA5C5C" w:rsidRPr="00200E7A">
        <w:rPr>
          <w:rFonts w:ascii="Sylfaen" w:hAnsi="Sylfaen"/>
          <w:i/>
          <w:sz w:val="20"/>
          <w:szCs w:val="20"/>
        </w:rPr>
        <w:t>.</w:t>
      </w:r>
      <w:r w:rsidR="006040A8" w:rsidRPr="00155E93">
        <w:rPr>
          <w:rFonts w:ascii="Sylfaen" w:hAnsi="Sylfaen"/>
          <w:i/>
          <w:sz w:val="20"/>
          <w:szCs w:val="20"/>
        </w:rPr>
        <w:t>12</w:t>
      </w:r>
      <w:r w:rsidR="00BA5C5C" w:rsidRPr="00200E7A">
        <w:rPr>
          <w:rFonts w:ascii="Sylfaen" w:hAnsi="Sylfaen"/>
          <w:i/>
          <w:sz w:val="20"/>
          <w:szCs w:val="20"/>
        </w:rPr>
        <w:t>.2020</w:t>
      </w:r>
      <w:r w:rsidR="00096865" w:rsidRPr="00973E36">
        <w:rPr>
          <w:rFonts w:ascii="Sylfaen" w:hAnsi="Sylfaen"/>
          <w:i/>
          <w:sz w:val="20"/>
          <w:szCs w:val="20"/>
        </w:rPr>
        <w:t>.</w:t>
      </w:r>
    </w:p>
    <w:p w:rsidR="00096865" w:rsidRPr="00973E36" w:rsidRDefault="00096865" w:rsidP="00B46D58">
      <w:pPr>
        <w:pStyle w:val="aa"/>
        <w:widowControl w:val="0"/>
        <w:spacing w:after="160"/>
        <w:ind w:right="-7" w:firstLine="567"/>
        <w:jc w:val="center"/>
        <w:rPr>
          <w:rFonts w:ascii="Sylfaen" w:hAnsi="Sylfaen"/>
          <w:sz w:val="20"/>
          <w:szCs w:val="20"/>
        </w:rPr>
      </w:pPr>
    </w:p>
    <w:p w:rsidR="000763E5" w:rsidRPr="00D90C46" w:rsidRDefault="000763E5" w:rsidP="001B6DAA">
      <w:pPr>
        <w:pStyle w:val="aa"/>
        <w:widowControl w:val="0"/>
        <w:spacing w:after="160"/>
        <w:ind w:right="-7"/>
        <w:rPr>
          <w:rFonts w:ascii="Sylfaen" w:hAnsi="Sylfaen"/>
          <w:sz w:val="20"/>
          <w:szCs w:val="20"/>
        </w:rPr>
      </w:pPr>
    </w:p>
    <w:p w:rsidR="00D13026" w:rsidRPr="006A18D4" w:rsidRDefault="006A18D4" w:rsidP="00D13026">
      <w:pPr>
        <w:ind w:firstLine="567"/>
        <w:jc w:val="center"/>
        <w:rPr>
          <w:rFonts w:ascii="Sylfaen" w:hAnsi="Sylfaen"/>
          <w:lang w:val="af-ZA"/>
        </w:rPr>
      </w:pPr>
      <w:r w:rsidRPr="006A18D4">
        <w:rPr>
          <w:rFonts w:ascii="Sylfaen" w:hAnsi="Sylfaen"/>
          <w:shd w:val="clear" w:color="auto" w:fill="FFFFFF"/>
        </w:rPr>
        <w:t xml:space="preserve">"СУРБ АСТВАЦАМАЙР" </w:t>
      </w:r>
      <w:r>
        <w:rPr>
          <w:rFonts w:ascii="Sylfaen" w:hAnsi="Sylfaen"/>
          <w:lang w:val="af-ZA"/>
        </w:rPr>
        <w:t>медицинский центр</w:t>
      </w:r>
      <w:r w:rsidR="00D13026" w:rsidRPr="006A18D4">
        <w:rPr>
          <w:rFonts w:ascii="Sylfaen" w:hAnsi="Sylfaen"/>
          <w:lang w:val="af-ZA"/>
        </w:rPr>
        <w:t xml:space="preserve"> ЗАО</w:t>
      </w:r>
    </w:p>
    <w:p w:rsidR="00096865" w:rsidRPr="00973E36" w:rsidRDefault="00096865" w:rsidP="00B46D58">
      <w:pPr>
        <w:pStyle w:val="aa"/>
        <w:widowControl w:val="0"/>
        <w:spacing w:after="160"/>
        <w:ind w:right="-7" w:firstLine="567"/>
        <w:jc w:val="center"/>
        <w:rPr>
          <w:rFonts w:ascii="Sylfaen" w:hAnsi="Sylfaen"/>
          <w:sz w:val="20"/>
          <w:szCs w:val="20"/>
          <w:lang w:val="af-ZA"/>
        </w:rPr>
      </w:pPr>
    </w:p>
    <w:p w:rsidR="000763E5" w:rsidRPr="00973E36" w:rsidRDefault="000763E5" w:rsidP="00B46D58">
      <w:pPr>
        <w:pStyle w:val="aa"/>
        <w:widowControl w:val="0"/>
        <w:spacing w:after="160"/>
        <w:ind w:right="-7" w:firstLine="567"/>
        <w:jc w:val="center"/>
        <w:rPr>
          <w:rFonts w:ascii="Sylfaen" w:hAnsi="Sylfaen"/>
          <w:sz w:val="20"/>
          <w:szCs w:val="20"/>
        </w:rPr>
      </w:pPr>
    </w:p>
    <w:p w:rsidR="000763E5" w:rsidRPr="00973E36" w:rsidRDefault="000763E5" w:rsidP="00B46D58">
      <w:pPr>
        <w:pStyle w:val="aa"/>
        <w:widowControl w:val="0"/>
        <w:spacing w:after="160"/>
        <w:ind w:right="-7" w:firstLine="567"/>
        <w:jc w:val="center"/>
        <w:rPr>
          <w:rFonts w:ascii="Sylfaen" w:hAnsi="Sylfaen"/>
          <w:sz w:val="20"/>
          <w:szCs w:val="20"/>
        </w:rPr>
      </w:pPr>
    </w:p>
    <w:p w:rsidR="00096865" w:rsidRPr="00973E36" w:rsidRDefault="000763E5" w:rsidP="00B46D58">
      <w:pPr>
        <w:pStyle w:val="aa"/>
        <w:widowControl w:val="0"/>
        <w:spacing w:after="160"/>
        <w:ind w:right="-7" w:firstLine="567"/>
        <w:jc w:val="center"/>
        <w:rPr>
          <w:rFonts w:ascii="Sylfaen" w:hAnsi="Sylfaen" w:cs="Sylfaen"/>
          <w:sz w:val="20"/>
          <w:szCs w:val="20"/>
        </w:rPr>
      </w:pPr>
      <w:r w:rsidRPr="00973E36">
        <w:rPr>
          <w:rFonts w:ascii="Sylfaen" w:hAnsi="Sylfaen"/>
          <w:sz w:val="20"/>
          <w:szCs w:val="20"/>
        </w:rPr>
        <w:t>ПРИГЛАШЕНИ</w:t>
      </w:r>
      <w:r w:rsidR="00096865" w:rsidRPr="00973E36">
        <w:rPr>
          <w:rFonts w:ascii="Sylfaen" w:hAnsi="Sylfaen"/>
          <w:sz w:val="20"/>
          <w:szCs w:val="20"/>
        </w:rPr>
        <w:t>Е</w:t>
      </w:r>
    </w:p>
    <w:p w:rsidR="00096865" w:rsidRPr="00973E36" w:rsidRDefault="00096865" w:rsidP="00B46D58">
      <w:pPr>
        <w:pStyle w:val="aa"/>
        <w:widowControl w:val="0"/>
        <w:spacing w:after="160"/>
        <w:ind w:right="-7" w:firstLine="567"/>
        <w:jc w:val="center"/>
        <w:rPr>
          <w:rFonts w:ascii="Sylfaen" w:hAnsi="Sylfaen" w:cs="Sylfaen"/>
          <w:sz w:val="20"/>
          <w:szCs w:val="20"/>
        </w:rPr>
      </w:pPr>
    </w:p>
    <w:p w:rsidR="00096865" w:rsidRPr="00973E36" w:rsidRDefault="00096865" w:rsidP="00B46D58">
      <w:pPr>
        <w:pStyle w:val="aa"/>
        <w:widowControl w:val="0"/>
        <w:spacing w:after="160"/>
        <w:ind w:right="-7" w:firstLine="567"/>
        <w:jc w:val="center"/>
        <w:rPr>
          <w:rFonts w:ascii="Sylfaen" w:hAnsi="Sylfaen" w:cs="Sylfaen"/>
          <w:sz w:val="20"/>
          <w:szCs w:val="20"/>
        </w:rPr>
      </w:pPr>
    </w:p>
    <w:p w:rsidR="00D13026" w:rsidRPr="00973E36" w:rsidRDefault="00D13026" w:rsidP="00D13026">
      <w:pPr>
        <w:ind w:firstLine="567"/>
        <w:jc w:val="center"/>
        <w:rPr>
          <w:rFonts w:ascii="Sylfaen" w:hAnsi="Sylfaen"/>
          <w:b/>
          <w:sz w:val="20"/>
          <w:szCs w:val="20"/>
          <w:lang w:val="af-ZA"/>
        </w:rPr>
      </w:pPr>
      <w:r w:rsidRPr="00973E36">
        <w:rPr>
          <w:rFonts w:ascii="Sylfaen" w:hAnsi="Sylfaen"/>
          <w:sz w:val="20"/>
          <w:szCs w:val="20"/>
        </w:rPr>
        <w:t xml:space="preserve">НА ОТКРЫТЫЙ КОНКУРС, ОБЪЯВЛЕННЫЙ С ЦЕЛЬЮ ПРИОБРЕТЕНИЯ </w:t>
      </w:r>
      <w:r w:rsidR="00142594" w:rsidRPr="001B6DAA">
        <w:rPr>
          <w:rFonts w:ascii="Sylfaen" w:hAnsi="Sylfaen"/>
          <w:highlight w:val="yellow"/>
        </w:rPr>
        <w:t>«</w:t>
      </w:r>
      <w:r w:rsidR="00142594" w:rsidRPr="00AD1876">
        <w:rPr>
          <w:rFonts w:ascii="Sylfaen" w:hAnsi="Sylfaen"/>
          <w:highlight w:val="yellow"/>
        </w:rPr>
        <w:t>Медецинские инструменты и аксесуары</w:t>
      </w:r>
      <w:r w:rsidR="00142594" w:rsidRPr="001B6DAA">
        <w:rPr>
          <w:rFonts w:ascii="inherit" w:hAnsi="inherit"/>
          <w:color w:val="212121"/>
          <w:highlight w:val="yellow"/>
        </w:rPr>
        <w:t xml:space="preserve">» </w:t>
      </w:r>
      <w:r w:rsidR="00C73E11">
        <w:rPr>
          <w:rFonts w:ascii="inherit" w:hAnsi="inherit"/>
          <w:color w:val="212121"/>
          <w:highlight w:val="yellow"/>
        </w:rPr>
        <w:t xml:space="preserve"> </w:t>
      </w:r>
      <w:r w:rsidRPr="00973E36">
        <w:rPr>
          <w:rFonts w:ascii="Sylfaen" w:hAnsi="Sylfaen"/>
          <w:sz w:val="20"/>
          <w:szCs w:val="20"/>
        </w:rPr>
        <w:t xml:space="preserve">ДЛЯ НУЖД </w:t>
      </w:r>
      <w:r w:rsidR="006A18D4" w:rsidRPr="006A18D4">
        <w:rPr>
          <w:rFonts w:ascii="Sylfaen" w:hAnsi="Sylfaen"/>
          <w:sz w:val="20"/>
          <w:szCs w:val="20"/>
        </w:rPr>
        <w:t xml:space="preserve"> </w:t>
      </w:r>
      <w:r w:rsidR="006A18D4" w:rsidRPr="006A18D4">
        <w:rPr>
          <w:rFonts w:ascii="Sylfaen" w:hAnsi="Sylfaen"/>
          <w:shd w:val="clear" w:color="auto" w:fill="FFFFFF"/>
        </w:rPr>
        <w:t>"СУРБ АСТВАЦАМАЙР"</w:t>
      </w:r>
      <w:r w:rsidR="006A18D4" w:rsidRPr="003C2B2E">
        <w:rPr>
          <w:rFonts w:ascii="Sylfaen" w:hAnsi="Sylfaen"/>
          <w:b/>
          <w:shd w:val="clear" w:color="auto" w:fill="FFFFFF"/>
        </w:rPr>
        <w:t xml:space="preserve"> </w:t>
      </w:r>
      <w:r w:rsidRPr="00973E36">
        <w:rPr>
          <w:rFonts w:ascii="Sylfaen" w:hAnsi="Sylfaen"/>
          <w:sz w:val="20"/>
          <w:szCs w:val="20"/>
          <w:lang w:val="af-ZA"/>
        </w:rPr>
        <w:t xml:space="preserve"> МЕДИЦИНСКИЙ ЦЕНТР&gt;&gt; ЗАО</w:t>
      </w:r>
    </w:p>
    <w:p w:rsidR="00D13026" w:rsidRPr="00973E36" w:rsidRDefault="00D13026" w:rsidP="00D13026">
      <w:pPr>
        <w:pStyle w:val="aa"/>
        <w:widowControl w:val="0"/>
        <w:spacing w:after="160"/>
        <w:ind w:right="-7" w:firstLine="567"/>
        <w:jc w:val="center"/>
        <w:rPr>
          <w:rFonts w:ascii="Sylfaen" w:hAnsi="Sylfaen"/>
          <w:sz w:val="20"/>
          <w:szCs w:val="20"/>
          <w:lang w:val="af-ZA"/>
        </w:rPr>
      </w:pPr>
    </w:p>
    <w:p w:rsidR="00CE0D95" w:rsidRPr="00973E36" w:rsidRDefault="00CE0D95" w:rsidP="00D13026">
      <w:pPr>
        <w:pStyle w:val="aa"/>
        <w:widowControl w:val="0"/>
        <w:spacing w:after="160"/>
        <w:ind w:right="-7"/>
        <w:jc w:val="center"/>
        <w:rPr>
          <w:rFonts w:ascii="Sylfaen" w:hAnsi="Sylfaen"/>
          <w:sz w:val="20"/>
          <w:szCs w:val="20"/>
          <w:lang w:val="af-ZA"/>
        </w:rPr>
      </w:pPr>
    </w:p>
    <w:p w:rsidR="00CE0D95" w:rsidRPr="00973E36" w:rsidRDefault="00CE0D95" w:rsidP="00B46D58">
      <w:pPr>
        <w:pStyle w:val="aa"/>
        <w:widowControl w:val="0"/>
        <w:spacing w:after="160"/>
        <w:ind w:right="-7" w:firstLine="567"/>
        <w:jc w:val="center"/>
        <w:rPr>
          <w:rFonts w:ascii="Sylfaen" w:hAnsi="Sylfaen"/>
          <w:sz w:val="20"/>
          <w:szCs w:val="20"/>
        </w:rPr>
      </w:pPr>
    </w:p>
    <w:p w:rsidR="000763E5" w:rsidRPr="00D90C46" w:rsidRDefault="000763E5" w:rsidP="00B46D58">
      <w:pPr>
        <w:rPr>
          <w:rFonts w:ascii="Sylfaen" w:hAnsi="Sylfaen"/>
          <w:sz w:val="20"/>
          <w:szCs w:val="20"/>
        </w:rPr>
      </w:pPr>
    </w:p>
    <w:p w:rsidR="001A43A4" w:rsidRPr="00973E36" w:rsidRDefault="00096865" w:rsidP="00B46D58">
      <w:pPr>
        <w:widowControl w:val="0"/>
        <w:spacing w:after="160"/>
        <w:ind w:firstLine="567"/>
        <w:jc w:val="both"/>
        <w:rPr>
          <w:rFonts w:ascii="Sylfaen" w:hAnsi="Sylfaen" w:cs="Sylfaen"/>
          <w:i/>
          <w:sz w:val="20"/>
          <w:szCs w:val="20"/>
        </w:rPr>
      </w:pPr>
      <w:r w:rsidRPr="00973E36">
        <w:rPr>
          <w:rFonts w:ascii="Sylfaen" w:hAnsi="Sylfaen"/>
          <w:i/>
          <w:sz w:val="20"/>
          <w:szCs w:val="20"/>
        </w:rPr>
        <w:t>Уважаемый участник, прежде чем составить и подать заявку просим Вас</w:t>
      </w:r>
      <w:r w:rsidR="001D209D" w:rsidRPr="00973E36">
        <w:rPr>
          <w:rFonts w:ascii="Sylfaen" w:hAnsi="Sylfaen" w:cs="Courier New"/>
          <w:i/>
          <w:sz w:val="20"/>
          <w:szCs w:val="20"/>
          <w:lang w:val="en-US"/>
        </w:rPr>
        <w:t> </w:t>
      </w:r>
      <w:r w:rsidRPr="00973E36">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973E36" w:rsidRDefault="00984BDB" w:rsidP="00B46D58">
      <w:pPr>
        <w:widowControl w:val="0"/>
        <w:spacing w:after="160"/>
        <w:ind w:firstLine="567"/>
        <w:jc w:val="both"/>
        <w:rPr>
          <w:rFonts w:ascii="Sylfaen" w:hAnsi="Sylfaen"/>
          <w:i/>
          <w:sz w:val="20"/>
          <w:szCs w:val="20"/>
        </w:rPr>
      </w:pPr>
    </w:p>
    <w:p w:rsidR="00160AE4" w:rsidRPr="00973E36" w:rsidRDefault="00994A77" w:rsidP="00B46D58">
      <w:pPr>
        <w:widowControl w:val="0"/>
        <w:spacing w:after="160"/>
        <w:ind w:firstLine="567"/>
        <w:jc w:val="center"/>
        <w:rPr>
          <w:rFonts w:ascii="Sylfaen" w:hAnsi="Sylfaen" w:cs="Sylfaen"/>
          <w:b/>
          <w:sz w:val="20"/>
          <w:szCs w:val="20"/>
        </w:rPr>
      </w:pPr>
      <w:r w:rsidRPr="00973E36">
        <w:rPr>
          <w:rFonts w:ascii="Sylfaen" w:hAnsi="Sylfaen"/>
          <w:sz w:val="20"/>
          <w:szCs w:val="20"/>
        </w:rPr>
        <w:br w:type="page"/>
      </w:r>
    </w:p>
    <w:p w:rsidR="00160AE4" w:rsidRPr="00973E36" w:rsidRDefault="00160AE4" w:rsidP="00B46D58">
      <w:pPr>
        <w:widowControl w:val="0"/>
        <w:spacing w:after="160"/>
        <w:jc w:val="center"/>
        <w:rPr>
          <w:rFonts w:ascii="Sylfaen" w:hAnsi="Sylfaen"/>
          <w:b/>
          <w:sz w:val="20"/>
          <w:szCs w:val="20"/>
        </w:rPr>
      </w:pPr>
      <w:r w:rsidRPr="00973E36">
        <w:rPr>
          <w:rFonts w:ascii="Sylfaen" w:hAnsi="Sylfaen"/>
          <w:b/>
          <w:sz w:val="20"/>
          <w:szCs w:val="20"/>
        </w:rPr>
        <w:lastRenderedPageBreak/>
        <w:t>СОДЕРЖАНИЕ</w:t>
      </w:r>
    </w:p>
    <w:p w:rsidR="00160AE4" w:rsidRPr="00973E36" w:rsidRDefault="00160AE4" w:rsidP="00B46D58">
      <w:pPr>
        <w:widowControl w:val="0"/>
        <w:spacing w:after="160"/>
        <w:ind w:firstLine="567"/>
        <w:jc w:val="center"/>
        <w:rPr>
          <w:rFonts w:ascii="Sylfaen" w:hAnsi="Sylfaen"/>
          <w:i/>
          <w:sz w:val="20"/>
          <w:szCs w:val="20"/>
        </w:rPr>
      </w:pPr>
    </w:p>
    <w:p w:rsidR="00CC5F97" w:rsidRPr="00973E36" w:rsidRDefault="00CC5F97" w:rsidP="00CC5F97">
      <w:pPr>
        <w:ind w:firstLine="567"/>
        <w:jc w:val="center"/>
        <w:rPr>
          <w:rFonts w:ascii="Sylfaen" w:hAnsi="Sylfaen"/>
          <w:b/>
          <w:sz w:val="20"/>
          <w:szCs w:val="20"/>
          <w:lang w:val="af-ZA"/>
        </w:rPr>
      </w:pPr>
      <w:r w:rsidRPr="00973E36">
        <w:rPr>
          <w:rFonts w:ascii="Sylfaen" w:hAnsi="Sylfaen"/>
          <w:b/>
          <w:sz w:val="20"/>
          <w:szCs w:val="20"/>
        </w:rPr>
        <w:t xml:space="preserve">НА ОТКРЫТЫЙ КОНКУРС, ОБЪЯВЛЕННЫЙ С ЦЕЛЬЮ ПРИОБРЕТЕНИЯ </w:t>
      </w:r>
      <w:r w:rsidR="00142594" w:rsidRPr="001B6DAA">
        <w:rPr>
          <w:rFonts w:ascii="Sylfaen" w:hAnsi="Sylfaen"/>
          <w:highlight w:val="yellow"/>
        </w:rPr>
        <w:t>«</w:t>
      </w:r>
      <w:r w:rsidR="00142594" w:rsidRPr="00AD1876">
        <w:rPr>
          <w:rFonts w:ascii="Sylfaen" w:hAnsi="Sylfaen"/>
          <w:highlight w:val="yellow"/>
        </w:rPr>
        <w:t>Медецинские инструменты и аксесуары</w:t>
      </w:r>
      <w:r w:rsidR="00142594" w:rsidRPr="001B6DAA">
        <w:rPr>
          <w:rFonts w:ascii="inherit" w:hAnsi="inherit"/>
          <w:color w:val="212121"/>
          <w:highlight w:val="yellow"/>
        </w:rPr>
        <w:t xml:space="preserve">» </w:t>
      </w:r>
      <w:r w:rsidR="00C73E11">
        <w:rPr>
          <w:rFonts w:ascii="inherit" w:hAnsi="inherit"/>
          <w:color w:val="212121"/>
          <w:highlight w:val="yellow"/>
        </w:rPr>
        <w:t xml:space="preserve"> </w:t>
      </w:r>
      <w:r w:rsidR="00DF7FA9" w:rsidRPr="001B6DAA">
        <w:rPr>
          <w:rFonts w:ascii="inherit" w:hAnsi="inherit"/>
          <w:color w:val="212121"/>
          <w:highlight w:val="yellow"/>
        </w:rPr>
        <w:t xml:space="preserve"> </w:t>
      </w:r>
      <w:r w:rsidRPr="00973E36">
        <w:rPr>
          <w:rFonts w:ascii="Sylfaen" w:hAnsi="Sylfaen"/>
          <w:b/>
          <w:sz w:val="20"/>
          <w:szCs w:val="20"/>
        </w:rPr>
        <w:t xml:space="preserve">ДЛЯ НУЖД </w:t>
      </w:r>
      <w:r w:rsidR="006A18D4" w:rsidRPr="003C2B2E">
        <w:rPr>
          <w:rFonts w:ascii="Sylfaen" w:hAnsi="Sylfaen"/>
          <w:b/>
          <w:shd w:val="clear" w:color="auto" w:fill="FFFFFF"/>
        </w:rPr>
        <w:t xml:space="preserve">"СУРБ АСТВАЦАМАЙР" </w:t>
      </w:r>
      <w:r w:rsidRPr="00973E36">
        <w:rPr>
          <w:rFonts w:ascii="Sylfaen" w:hAnsi="Sylfaen"/>
          <w:b/>
          <w:sz w:val="20"/>
          <w:szCs w:val="20"/>
          <w:lang w:val="af-ZA"/>
        </w:rPr>
        <w:t xml:space="preserve"> МЕДИЦИНСКИЙ ЦЕНТР ЗАО</w:t>
      </w:r>
    </w:p>
    <w:p w:rsidR="00CC5F97" w:rsidRPr="00973E36" w:rsidRDefault="00CC5F97" w:rsidP="00CC5F97">
      <w:pPr>
        <w:pStyle w:val="aa"/>
        <w:widowControl w:val="0"/>
        <w:spacing w:after="160"/>
        <w:ind w:right="-7" w:firstLine="567"/>
        <w:jc w:val="center"/>
        <w:rPr>
          <w:rFonts w:ascii="Sylfaen" w:hAnsi="Sylfaen"/>
          <w:b/>
          <w:sz w:val="20"/>
          <w:szCs w:val="20"/>
          <w:lang w:val="af-ZA"/>
        </w:rPr>
      </w:pPr>
    </w:p>
    <w:p w:rsidR="00CC5F97" w:rsidRPr="00973E36" w:rsidRDefault="00CC5F97" w:rsidP="00CC5F97">
      <w:pPr>
        <w:pStyle w:val="aa"/>
        <w:widowControl w:val="0"/>
        <w:spacing w:after="160"/>
        <w:ind w:right="-7"/>
        <w:jc w:val="center"/>
        <w:rPr>
          <w:rFonts w:ascii="Sylfaen" w:hAnsi="Sylfaen"/>
          <w:sz w:val="20"/>
          <w:szCs w:val="20"/>
          <w:lang w:val="af-ZA"/>
        </w:rPr>
      </w:pPr>
    </w:p>
    <w:p w:rsidR="00160AE4" w:rsidRPr="00973E36" w:rsidRDefault="00160AE4" w:rsidP="00B46D58">
      <w:pPr>
        <w:widowControl w:val="0"/>
        <w:spacing w:after="160"/>
        <w:ind w:firstLine="567"/>
        <w:jc w:val="center"/>
        <w:rPr>
          <w:rFonts w:ascii="Sylfaen" w:hAnsi="Sylfaen"/>
          <w:sz w:val="20"/>
          <w:szCs w:val="20"/>
          <w:lang w:val="af-ZA"/>
        </w:rPr>
      </w:pPr>
    </w:p>
    <w:p w:rsidR="00096865" w:rsidRPr="00973E36" w:rsidRDefault="00160AE4" w:rsidP="00B46D58">
      <w:pPr>
        <w:widowControl w:val="0"/>
        <w:spacing w:after="160"/>
        <w:jc w:val="center"/>
        <w:rPr>
          <w:rFonts w:ascii="Sylfaen" w:hAnsi="Sylfaen"/>
          <w:i/>
          <w:sz w:val="20"/>
          <w:szCs w:val="20"/>
        </w:rPr>
      </w:pPr>
      <w:r w:rsidRPr="00973E36">
        <w:rPr>
          <w:rFonts w:ascii="Sylfaen" w:hAnsi="Sylfaen"/>
          <w:b/>
          <w:sz w:val="20"/>
          <w:szCs w:val="20"/>
        </w:rPr>
        <w:t xml:space="preserve">ПРИГЛАШЕНИЯ НА ОТКРЫТЫЙ КОНКУРС, </w:t>
      </w:r>
      <w:r w:rsidR="005C1BF7" w:rsidRPr="00973E36">
        <w:rPr>
          <w:rFonts w:ascii="Sylfaen" w:hAnsi="Sylfaen"/>
          <w:b/>
          <w:sz w:val="20"/>
          <w:szCs w:val="20"/>
        </w:rPr>
        <w:br/>
      </w:r>
      <w:r w:rsidRPr="00973E36">
        <w:rPr>
          <w:rFonts w:ascii="Sylfaen" w:hAnsi="Sylfaen"/>
          <w:b/>
          <w:sz w:val="20"/>
          <w:szCs w:val="20"/>
        </w:rPr>
        <w:t>ОБЪЯВЛЕННЫЙ С ЦЕЛЬЮ ПРИОБРЕТЕНИЯ</w:t>
      </w:r>
    </w:p>
    <w:p w:rsidR="00C67E80" w:rsidRPr="00973E36" w:rsidRDefault="00C67E80" w:rsidP="00B46D58">
      <w:pPr>
        <w:widowControl w:val="0"/>
        <w:spacing w:after="160"/>
        <w:jc w:val="center"/>
        <w:rPr>
          <w:rFonts w:ascii="Sylfaen" w:hAnsi="Sylfaen" w:cs="Sylfaen"/>
          <w:b/>
          <w:sz w:val="20"/>
          <w:szCs w:val="20"/>
        </w:rPr>
      </w:pPr>
    </w:p>
    <w:p w:rsidR="002E069D" w:rsidRPr="00D21080" w:rsidRDefault="00096865" w:rsidP="000403F3">
      <w:pPr>
        <w:widowControl w:val="0"/>
        <w:spacing w:after="160"/>
        <w:jc w:val="center"/>
        <w:rPr>
          <w:rFonts w:ascii="Sylfaen" w:hAnsi="Sylfaen"/>
          <w:b/>
          <w:sz w:val="20"/>
          <w:szCs w:val="20"/>
        </w:rPr>
      </w:pPr>
      <w:r w:rsidRPr="00973E36">
        <w:rPr>
          <w:rFonts w:ascii="Sylfaen" w:hAnsi="Sylfaen"/>
          <w:b/>
          <w:sz w:val="20"/>
          <w:szCs w:val="20"/>
        </w:rPr>
        <w:t>ЧАСТЬ I.</w:t>
      </w:r>
    </w:p>
    <w:p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w:t>
      </w:r>
      <w:r w:rsidR="005C1BF7" w:rsidRPr="00973E36">
        <w:rPr>
          <w:rFonts w:ascii="Sylfaen" w:hAnsi="Sylfaen"/>
          <w:sz w:val="20"/>
          <w:szCs w:val="20"/>
        </w:rPr>
        <w:tab/>
      </w:r>
      <w:r w:rsidR="00543BAE" w:rsidRPr="00973E36">
        <w:rPr>
          <w:rFonts w:ascii="Sylfaen" w:hAnsi="Sylfaen"/>
          <w:sz w:val="20"/>
          <w:szCs w:val="20"/>
        </w:rPr>
        <w:t>Характеристика предмета закупки</w:t>
      </w:r>
      <w:r w:rsidRPr="00973E36">
        <w:rPr>
          <w:rFonts w:ascii="Sylfaen" w:hAnsi="Sylfaen"/>
          <w:sz w:val="20"/>
          <w:szCs w:val="20"/>
        </w:rPr>
        <w:t xml:space="preserve"> </w:t>
      </w:r>
    </w:p>
    <w:p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2.</w:t>
      </w:r>
      <w:r w:rsidR="005D191A" w:rsidRPr="00973E36">
        <w:rPr>
          <w:rFonts w:ascii="Sylfaen" w:hAnsi="Sylfaen"/>
          <w:sz w:val="20"/>
          <w:szCs w:val="20"/>
        </w:rPr>
        <w:tab/>
      </w:r>
      <w:r w:rsidRPr="00973E36">
        <w:rPr>
          <w:rFonts w:ascii="Sylfaen" w:hAnsi="Sylfaen"/>
          <w:sz w:val="20"/>
          <w:szCs w:val="20"/>
        </w:rPr>
        <w:t>Требования к праву участника на участие</w:t>
      </w:r>
      <w:r w:rsidR="00543BAE" w:rsidRPr="00973E36">
        <w:rPr>
          <w:rFonts w:ascii="Sylfaen" w:hAnsi="Sylfaen"/>
          <w:sz w:val="20"/>
          <w:szCs w:val="20"/>
        </w:rPr>
        <w:t xml:space="preserve"> и порядок их оценки</w:t>
      </w:r>
      <w:r w:rsidR="003D0E3C" w:rsidRPr="00973E36">
        <w:rPr>
          <w:rFonts w:ascii="Sylfaen" w:hAnsi="Sylfaen"/>
          <w:sz w:val="20"/>
          <w:szCs w:val="20"/>
        </w:rPr>
        <w:t xml:space="preserve">, в случае признания </w:t>
      </w:r>
      <w:proofErr w:type="gramStart"/>
      <w:r w:rsidR="003D0E3C" w:rsidRPr="00973E36">
        <w:rPr>
          <w:rFonts w:ascii="Sylfaen" w:hAnsi="Sylfaen"/>
          <w:sz w:val="20"/>
          <w:szCs w:val="20"/>
        </w:rPr>
        <w:t>отобранным</w:t>
      </w:r>
      <w:proofErr w:type="gramEnd"/>
      <w:r w:rsidR="003D0E3C" w:rsidRPr="00973E36">
        <w:rPr>
          <w:rFonts w:ascii="Sylfaen" w:hAnsi="Sylfaen"/>
          <w:sz w:val="20"/>
          <w:szCs w:val="20"/>
        </w:rPr>
        <w:t xml:space="preserve"> участником-условия представления обеспечения квалификации.</w:t>
      </w:r>
    </w:p>
    <w:p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3.</w:t>
      </w:r>
      <w:r w:rsidR="005D191A" w:rsidRPr="00973E36">
        <w:rPr>
          <w:rFonts w:ascii="Sylfaen" w:hAnsi="Sylfaen"/>
          <w:sz w:val="20"/>
          <w:szCs w:val="20"/>
        </w:rPr>
        <w:tab/>
      </w:r>
      <w:r w:rsidRPr="00973E36">
        <w:rPr>
          <w:rFonts w:ascii="Sylfaen" w:hAnsi="Sylfaen"/>
          <w:sz w:val="20"/>
          <w:szCs w:val="20"/>
        </w:rPr>
        <w:t>Разъяснение приглашения и порядок вне</w:t>
      </w:r>
      <w:r w:rsidR="00543BAE" w:rsidRPr="00973E36">
        <w:rPr>
          <w:rFonts w:ascii="Sylfaen" w:hAnsi="Sylfaen"/>
          <w:sz w:val="20"/>
          <w:szCs w:val="20"/>
        </w:rPr>
        <w:t>сения изменения в приглашение</w:t>
      </w:r>
    </w:p>
    <w:p w:rsidR="00087A30" w:rsidRPr="00973E36" w:rsidRDefault="00096865" w:rsidP="00B46D58">
      <w:pPr>
        <w:widowControl w:val="0"/>
        <w:tabs>
          <w:tab w:val="left" w:pos="1134"/>
        </w:tabs>
        <w:spacing w:after="160"/>
        <w:ind w:left="1134" w:hanging="567"/>
        <w:jc w:val="both"/>
        <w:rPr>
          <w:rFonts w:ascii="Sylfaen" w:hAnsi="Sylfaen" w:cs="Sylfaen"/>
          <w:sz w:val="20"/>
          <w:szCs w:val="20"/>
        </w:rPr>
      </w:pPr>
      <w:r w:rsidRPr="00973E36">
        <w:rPr>
          <w:rFonts w:ascii="Sylfaen" w:hAnsi="Sylfaen"/>
          <w:sz w:val="20"/>
          <w:szCs w:val="20"/>
        </w:rPr>
        <w:t>4.</w:t>
      </w:r>
      <w:r w:rsidR="005D191A" w:rsidRPr="00973E36">
        <w:rPr>
          <w:rFonts w:ascii="Sylfaen" w:hAnsi="Sylfaen"/>
          <w:sz w:val="20"/>
          <w:szCs w:val="20"/>
        </w:rPr>
        <w:tab/>
      </w:r>
      <w:r w:rsidRPr="00973E36">
        <w:rPr>
          <w:rFonts w:ascii="Sylfaen" w:hAnsi="Sylfaen"/>
          <w:sz w:val="20"/>
          <w:szCs w:val="20"/>
        </w:rPr>
        <w:t>Порядок подачи заявки</w:t>
      </w:r>
    </w:p>
    <w:p w:rsidR="00096865" w:rsidRPr="00973E36" w:rsidRDefault="00543BAE"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5.</w:t>
      </w:r>
      <w:r w:rsidRPr="00973E36">
        <w:rPr>
          <w:rFonts w:ascii="Sylfaen" w:hAnsi="Sylfaen"/>
          <w:sz w:val="20"/>
          <w:szCs w:val="20"/>
        </w:rPr>
        <w:tab/>
        <w:t>Ценовое предложение заявки</w:t>
      </w:r>
      <w:r w:rsidR="00087A30" w:rsidRPr="00973E36">
        <w:rPr>
          <w:rFonts w:ascii="Sylfaen" w:hAnsi="Sylfaen"/>
          <w:sz w:val="20"/>
          <w:szCs w:val="20"/>
        </w:rPr>
        <w:t xml:space="preserve"> </w:t>
      </w:r>
    </w:p>
    <w:p w:rsidR="00096865" w:rsidRPr="00973E36" w:rsidRDefault="00087A30" w:rsidP="00F5562B">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6.</w:t>
      </w:r>
      <w:r w:rsidR="005D191A" w:rsidRPr="00973E36">
        <w:rPr>
          <w:rFonts w:ascii="Sylfaen" w:hAnsi="Sylfaen"/>
          <w:sz w:val="20"/>
          <w:szCs w:val="20"/>
        </w:rPr>
        <w:tab/>
      </w:r>
      <w:r w:rsidRPr="00973E36">
        <w:rPr>
          <w:rFonts w:ascii="Sylfaen" w:hAnsi="Sylfaen"/>
          <w:sz w:val="20"/>
          <w:szCs w:val="20"/>
        </w:rPr>
        <w:t>Срок действия заявки, порядок внесения</w:t>
      </w:r>
      <w:r w:rsidR="005D191A" w:rsidRPr="00973E36">
        <w:rPr>
          <w:rFonts w:ascii="Sylfaen" w:hAnsi="Sylfaen"/>
          <w:sz w:val="20"/>
          <w:szCs w:val="20"/>
        </w:rPr>
        <w:t xml:space="preserve"> изменений в заявки и их отзыва</w:t>
      </w:r>
      <w:r w:rsidRPr="00973E36">
        <w:rPr>
          <w:rFonts w:ascii="Sylfaen" w:hAnsi="Sylfaen"/>
          <w:sz w:val="20"/>
          <w:szCs w:val="20"/>
        </w:rPr>
        <w:t xml:space="preserve"> </w:t>
      </w:r>
    </w:p>
    <w:p w:rsidR="00096865" w:rsidRPr="00973E36" w:rsidRDefault="00087A30" w:rsidP="00B46D58">
      <w:pPr>
        <w:widowControl w:val="0"/>
        <w:tabs>
          <w:tab w:val="left" w:pos="1134"/>
        </w:tabs>
        <w:spacing w:after="160"/>
        <w:ind w:left="1134" w:hanging="567"/>
        <w:jc w:val="both"/>
        <w:rPr>
          <w:rFonts w:ascii="Sylfaen" w:hAnsi="Sylfaen" w:cs="Sylfaen"/>
          <w:sz w:val="20"/>
          <w:szCs w:val="20"/>
        </w:rPr>
      </w:pPr>
      <w:r w:rsidRPr="00973E36">
        <w:rPr>
          <w:rFonts w:ascii="Sylfaen" w:hAnsi="Sylfaen"/>
          <w:sz w:val="20"/>
          <w:szCs w:val="20"/>
        </w:rPr>
        <w:t>8.</w:t>
      </w:r>
      <w:r w:rsidR="005D191A" w:rsidRPr="00973E36">
        <w:rPr>
          <w:rFonts w:ascii="Sylfaen" w:hAnsi="Sylfaen"/>
          <w:sz w:val="20"/>
          <w:szCs w:val="20"/>
        </w:rPr>
        <w:tab/>
      </w:r>
      <w:r w:rsidRPr="00973E36">
        <w:rPr>
          <w:rFonts w:ascii="Sylfaen" w:hAnsi="Sylfaen"/>
          <w:sz w:val="20"/>
          <w:szCs w:val="20"/>
        </w:rPr>
        <w:t>Вскрытие, оц</w:t>
      </w:r>
      <w:r w:rsidR="000B2CFA" w:rsidRPr="00973E36">
        <w:rPr>
          <w:rFonts w:ascii="Sylfaen" w:hAnsi="Sylfaen"/>
          <w:sz w:val="20"/>
          <w:szCs w:val="20"/>
        </w:rPr>
        <w:t>енка заявок и подведение итогов</w:t>
      </w:r>
    </w:p>
    <w:p w:rsidR="00096865" w:rsidRPr="00973E36" w:rsidRDefault="00087A30"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9.</w:t>
      </w:r>
      <w:r w:rsidR="005D191A" w:rsidRPr="00973E36">
        <w:rPr>
          <w:rFonts w:ascii="Sylfaen" w:hAnsi="Sylfaen"/>
          <w:sz w:val="20"/>
          <w:szCs w:val="20"/>
        </w:rPr>
        <w:tab/>
      </w:r>
      <w:r w:rsidRPr="00973E36">
        <w:rPr>
          <w:rFonts w:ascii="Sylfaen" w:hAnsi="Sylfaen"/>
          <w:sz w:val="20"/>
          <w:szCs w:val="20"/>
        </w:rPr>
        <w:t>Заключение догово</w:t>
      </w:r>
      <w:r w:rsidR="00543BAE" w:rsidRPr="00973E36">
        <w:rPr>
          <w:rFonts w:ascii="Sylfaen" w:hAnsi="Sylfaen"/>
          <w:sz w:val="20"/>
          <w:szCs w:val="20"/>
        </w:rPr>
        <w:t>ра</w:t>
      </w:r>
    </w:p>
    <w:p w:rsidR="00096865" w:rsidRPr="00973E36" w:rsidRDefault="00087A30"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10.</w:t>
      </w:r>
      <w:r w:rsidR="005D191A" w:rsidRPr="00973E36">
        <w:rPr>
          <w:rFonts w:ascii="Sylfaen" w:hAnsi="Sylfaen"/>
          <w:sz w:val="20"/>
          <w:szCs w:val="20"/>
        </w:rPr>
        <w:tab/>
      </w:r>
      <w:r w:rsidR="003E1D9D" w:rsidRPr="00973E36">
        <w:rPr>
          <w:rFonts w:ascii="Sylfaen" w:hAnsi="Sylfaen"/>
          <w:sz w:val="20"/>
          <w:szCs w:val="20"/>
        </w:rPr>
        <w:t xml:space="preserve">Обеспечения </w:t>
      </w:r>
      <w:r w:rsidR="00174DAB" w:rsidRPr="00973E36">
        <w:rPr>
          <w:rFonts w:ascii="Sylfaen" w:hAnsi="Sylfaen"/>
          <w:sz w:val="20"/>
          <w:szCs w:val="20"/>
        </w:rPr>
        <w:t xml:space="preserve">квалификации  и </w:t>
      </w:r>
      <w:r w:rsidR="00543BAE" w:rsidRPr="00973E36">
        <w:rPr>
          <w:rFonts w:ascii="Sylfaen" w:hAnsi="Sylfaen"/>
          <w:sz w:val="20"/>
          <w:szCs w:val="20"/>
        </w:rPr>
        <w:t>договора</w:t>
      </w:r>
      <w:r w:rsidRPr="00973E36">
        <w:rPr>
          <w:rFonts w:ascii="Sylfaen" w:hAnsi="Sylfaen"/>
          <w:sz w:val="20"/>
          <w:szCs w:val="20"/>
        </w:rPr>
        <w:t xml:space="preserve"> </w:t>
      </w:r>
    </w:p>
    <w:p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11.</w:t>
      </w:r>
      <w:r w:rsidR="005D191A" w:rsidRPr="00973E36">
        <w:rPr>
          <w:rFonts w:ascii="Sylfaen" w:hAnsi="Sylfaen"/>
          <w:sz w:val="20"/>
          <w:szCs w:val="20"/>
        </w:rPr>
        <w:tab/>
      </w:r>
      <w:r w:rsidRPr="00973E36">
        <w:rPr>
          <w:rFonts w:ascii="Sylfaen" w:hAnsi="Sylfaen"/>
          <w:sz w:val="20"/>
          <w:szCs w:val="20"/>
        </w:rPr>
        <w:t>Объяв</w:t>
      </w:r>
      <w:r w:rsidR="00543BAE" w:rsidRPr="00973E36">
        <w:rPr>
          <w:rFonts w:ascii="Sylfaen" w:hAnsi="Sylfaen"/>
          <w:sz w:val="20"/>
          <w:szCs w:val="20"/>
        </w:rPr>
        <w:t>ление процедуры несостоявшейся</w:t>
      </w:r>
      <w:r w:rsidRPr="00973E36">
        <w:rPr>
          <w:rFonts w:ascii="Sylfaen" w:hAnsi="Sylfaen"/>
          <w:sz w:val="20"/>
          <w:szCs w:val="20"/>
        </w:rPr>
        <w:t xml:space="preserve"> </w:t>
      </w:r>
    </w:p>
    <w:p w:rsidR="00520F57" w:rsidRPr="00973E36" w:rsidRDefault="00096865" w:rsidP="000403F3">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12.</w:t>
      </w:r>
      <w:r w:rsidR="005D191A" w:rsidRPr="00973E36">
        <w:rPr>
          <w:rFonts w:ascii="Sylfaen" w:hAnsi="Sylfaen"/>
          <w:sz w:val="20"/>
          <w:szCs w:val="20"/>
        </w:rPr>
        <w:tab/>
      </w:r>
      <w:r w:rsidRPr="00973E36">
        <w:rPr>
          <w:rFonts w:ascii="Sylfaen" w:hAnsi="Sylfaen"/>
          <w:sz w:val="20"/>
          <w:szCs w:val="20"/>
        </w:rPr>
        <w:t>Право участника и порядок обжалования им действий и (или) принятых решений</w:t>
      </w:r>
      <w:r w:rsidR="00543BAE" w:rsidRPr="00973E36">
        <w:rPr>
          <w:rFonts w:ascii="Sylfaen" w:hAnsi="Sylfaen"/>
          <w:sz w:val="20"/>
          <w:szCs w:val="20"/>
        </w:rPr>
        <w:t>, связанных с процессом закупки</w:t>
      </w:r>
    </w:p>
    <w:p w:rsidR="008842CE" w:rsidRPr="00973E36" w:rsidRDefault="00CA590C" w:rsidP="000403F3">
      <w:pPr>
        <w:widowControl w:val="0"/>
        <w:spacing w:after="160"/>
        <w:jc w:val="center"/>
        <w:rPr>
          <w:rFonts w:ascii="Sylfaen" w:hAnsi="Sylfaen"/>
          <w:b/>
          <w:sz w:val="20"/>
          <w:szCs w:val="20"/>
        </w:rPr>
      </w:pPr>
      <w:r w:rsidRPr="00973E36">
        <w:rPr>
          <w:rFonts w:ascii="Sylfaen" w:hAnsi="Sylfaen"/>
          <w:b/>
          <w:sz w:val="20"/>
          <w:szCs w:val="20"/>
        </w:rPr>
        <w:t xml:space="preserve">ЧАСТЬ II. </w:t>
      </w:r>
    </w:p>
    <w:p w:rsidR="00096865" w:rsidRPr="00973E36" w:rsidRDefault="00096865" w:rsidP="00B46D58">
      <w:pPr>
        <w:widowControl w:val="0"/>
        <w:spacing w:after="160"/>
        <w:jc w:val="center"/>
        <w:rPr>
          <w:rFonts w:ascii="Sylfaen" w:hAnsi="Sylfaen"/>
          <w:b/>
          <w:sz w:val="20"/>
          <w:szCs w:val="20"/>
        </w:rPr>
      </w:pPr>
      <w:r w:rsidRPr="00973E36">
        <w:rPr>
          <w:rFonts w:ascii="Sylfaen" w:hAnsi="Sylfaen"/>
          <w:b/>
          <w:sz w:val="20"/>
          <w:szCs w:val="20"/>
        </w:rPr>
        <w:t xml:space="preserve">ИНСТРУКЦИЯ ПО ПОДГОТОВКЕ ЗАЯВКИ </w:t>
      </w:r>
      <w:r w:rsidR="00CA590C" w:rsidRPr="00973E36">
        <w:rPr>
          <w:rFonts w:ascii="Sylfaen" w:hAnsi="Sylfaen"/>
          <w:b/>
          <w:sz w:val="20"/>
          <w:szCs w:val="20"/>
        </w:rPr>
        <w:br/>
      </w:r>
      <w:r w:rsidRPr="00973E36">
        <w:rPr>
          <w:rFonts w:ascii="Sylfaen" w:hAnsi="Sylfaen"/>
          <w:b/>
          <w:sz w:val="20"/>
          <w:szCs w:val="20"/>
        </w:rPr>
        <w:t>НА ОТКРЫТЫЙ КОНКУРС</w:t>
      </w:r>
    </w:p>
    <w:p w:rsidR="00520F57" w:rsidRPr="00973E36" w:rsidRDefault="00520F57" w:rsidP="00B46D58">
      <w:pPr>
        <w:widowControl w:val="0"/>
        <w:spacing w:after="160"/>
        <w:jc w:val="center"/>
        <w:rPr>
          <w:rFonts w:ascii="Sylfaen" w:hAnsi="Sylfaen"/>
          <w:b/>
          <w:sz w:val="20"/>
          <w:szCs w:val="20"/>
        </w:rPr>
      </w:pPr>
    </w:p>
    <w:p w:rsidR="00096865" w:rsidRPr="00973E36" w:rsidRDefault="00096865"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1.</w:t>
      </w:r>
      <w:r w:rsidRPr="00973E36">
        <w:rPr>
          <w:rFonts w:ascii="Sylfaen" w:hAnsi="Sylfaen"/>
          <w:sz w:val="20"/>
          <w:szCs w:val="20"/>
        </w:rPr>
        <w:tab/>
        <w:t>Общ</w:t>
      </w:r>
      <w:r w:rsidR="00543BAE" w:rsidRPr="00973E36">
        <w:rPr>
          <w:rFonts w:ascii="Sylfaen" w:hAnsi="Sylfaen"/>
          <w:sz w:val="20"/>
          <w:szCs w:val="20"/>
        </w:rPr>
        <w:t>ие положения</w:t>
      </w:r>
    </w:p>
    <w:p w:rsidR="00096865" w:rsidRPr="00973E36" w:rsidRDefault="00543BAE"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2.</w:t>
      </w:r>
      <w:r w:rsidRPr="00973E36">
        <w:rPr>
          <w:rFonts w:ascii="Sylfaen" w:hAnsi="Sylfaen"/>
          <w:sz w:val="20"/>
          <w:szCs w:val="20"/>
        </w:rPr>
        <w:tab/>
        <w:t>Заявка на процедуру</w:t>
      </w:r>
    </w:p>
    <w:p w:rsidR="0061522D" w:rsidRPr="00973E36" w:rsidRDefault="00450C30" w:rsidP="00B46D58">
      <w:pPr>
        <w:widowControl w:val="0"/>
        <w:tabs>
          <w:tab w:val="left" w:pos="1134"/>
        </w:tabs>
        <w:spacing w:after="160"/>
        <w:ind w:left="1134" w:hanging="567"/>
        <w:jc w:val="both"/>
        <w:rPr>
          <w:rFonts w:ascii="Sylfaen" w:hAnsi="Sylfaen"/>
          <w:sz w:val="20"/>
          <w:szCs w:val="20"/>
        </w:rPr>
      </w:pPr>
      <w:r w:rsidRPr="00973E36">
        <w:rPr>
          <w:rFonts w:ascii="Sylfaen" w:hAnsi="Sylfaen"/>
          <w:sz w:val="20"/>
          <w:szCs w:val="20"/>
        </w:rPr>
        <w:t>3</w:t>
      </w:r>
      <w:r w:rsidR="00543BAE" w:rsidRPr="00973E36">
        <w:rPr>
          <w:rFonts w:ascii="Sylfaen" w:hAnsi="Sylfaen"/>
          <w:sz w:val="20"/>
          <w:szCs w:val="20"/>
        </w:rPr>
        <w:t>.</w:t>
      </w:r>
      <w:r w:rsidR="00543BAE" w:rsidRPr="00973E36">
        <w:rPr>
          <w:rFonts w:ascii="Sylfaen" w:hAnsi="Sylfaen"/>
          <w:sz w:val="20"/>
          <w:szCs w:val="20"/>
        </w:rPr>
        <w:tab/>
        <w:t>Приложения № 1-</w:t>
      </w:r>
      <w:r w:rsidR="003529EA" w:rsidRPr="00973E36">
        <w:rPr>
          <w:rFonts w:ascii="Sylfaen" w:hAnsi="Sylfaen"/>
          <w:sz w:val="20"/>
          <w:szCs w:val="20"/>
        </w:rPr>
        <w:t>6</w:t>
      </w:r>
    </w:p>
    <w:p w:rsidR="00E17B7F" w:rsidRPr="00973E36" w:rsidRDefault="00E17B7F">
      <w:pPr>
        <w:rPr>
          <w:rFonts w:ascii="Sylfaen" w:hAnsi="Sylfaen"/>
          <w:spacing w:val="-6"/>
          <w:sz w:val="20"/>
          <w:szCs w:val="20"/>
        </w:rPr>
      </w:pPr>
      <w:r w:rsidRPr="00973E36">
        <w:rPr>
          <w:rFonts w:ascii="Sylfaen" w:hAnsi="Sylfaen"/>
          <w:spacing w:val="-6"/>
          <w:sz w:val="20"/>
          <w:szCs w:val="20"/>
        </w:rPr>
        <w:br w:type="page"/>
      </w:r>
    </w:p>
    <w:p w:rsidR="00096865" w:rsidRPr="00973E36" w:rsidRDefault="00E17B7F" w:rsidP="00E17B7F">
      <w:pPr>
        <w:widowControl w:val="0"/>
        <w:spacing w:after="160"/>
        <w:ind w:hanging="567"/>
        <w:jc w:val="both"/>
        <w:rPr>
          <w:rFonts w:ascii="Sylfaen" w:hAnsi="Sylfaen"/>
          <w:spacing w:val="-6"/>
          <w:sz w:val="20"/>
          <w:szCs w:val="20"/>
        </w:rPr>
      </w:pPr>
      <w:r w:rsidRPr="00973E36">
        <w:rPr>
          <w:rFonts w:ascii="Sylfaen" w:hAnsi="Sylfaen"/>
          <w:spacing w:val="-6"/>
          <w:sz w:val="20"/>
          <w:szCs w:val="20"/>
        </w:rPr>
        <w:lastRenderedPageBreak/>
        <w:t xml:space="preserve">               </w:t>
      </w:r>
      <w:r w:rsidR="00096865" w:rsidRPr="00973E36">
        <w:rPr>
          <w:rFonts w:ascii="Sylfaen" w:hAnsi="Sylfaen"/>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ОКПТ-</w:t>
      </w:r>
      <w:r w:rsidR="00142594">
        <w:rPr>
          <w:rFonts w:ascii="Sylfaen" w:hAnsi="Sylfaen"/>
          <w:sz w:val="20"/>
          <w:szCs w:val="20"/>
        </w:rPr>
        <w:t>21/2</w:t>
      </w:r>
      <w:r w:rsidR="00F5562B" w:rsidRPr="00973E36">
        <w:rPr>
          <w:rFonts w:ascii="Sylfaen" w:hAnsi="Sylfaen"/>
          <w:spacing w:val="-6"/>
          <w:sz w:val="20"/>
          <w:szCs w:val="20"/>
        </w:rPr>
        <w:t xml:space="preserve"> </w:t>
      </w:r>
      <w:r w:rsidR="00096865" w:rsidRPr="00973E36">
        <w:rPr>
          <w:rFonts w:ascii="Sylfaen" w:hAnsi="Sylfaen"/>
          <w:spacing w:val="-6"/>
          <w:sz w:val="20"/>
          <w:szCs w:val="20"/>
        </w:rPr>
        <w:t>(далее — процедура).</w:t>
      </w:r>
    </w:p>
    <w:p w:rsidR="00096865" w:rsidRPr="00973E36" w:rsidRDefault="00096865" w:rsidP="00B46D58">
      <w:pPr>
        <w:widowControl w:val="0"/>
        <w:spacing w:after="160"/>
        <w:ind w:firstLine="567"/>
        <w:jc w:val="both"/>
        <w:rPr>
          <w:rFonts w:ascii="Sylfaen" w:hAnsi="Sylfaen"/>
          <w:sz w:val="20"/>
          <w:szCs w:val="20"/>
        </w:rPr>
      </w:pPr>
      <w:proofErr w:type="gramStart"/>
      <w:r w:rsidRPr="00973E36">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73E36">
        <w:rPr>
          <w:rFonts w:ascii="Sylfaen" w:hAnsi="Sylfaen" w:cs="Courier New"/>
          <w:sz w:val="20"/>
          <w:szCs w:val="20"/>
          <w:lang w:val="en-US"/>
        </w:rPr>
        <w:t> </w:t>
      </w:r>
      <w:r w:rsidRPr="00973E36">
        <w:rPr>
          <w:rFonts w:ascii="Sylfaen" w:hAnsi="Sylfaen"/>
          <w:sz w:val="20"/>
          <w:szCs w:val="20"/>
        </w:rPr>
        <w:t>4</w:t>
      </w:r>
      <w:r w:rsidR="006D2DF7" w:rsidRPr="00973E36">
        <w:rPr>
          <w:rFonts w:ascii="Sylfaen" w:hAnsi="Sylfaen" w:cs="Courier New"/>
          <w:sz w:val="20"/>
          <w:szCs w:val="20"/>
          <w:lang w:val="en-US"/>
        </w:rPr>
        <w:t> </w:t>
      </w:r>
      <w:r w:rsidRPr="00973E36">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A18D4" w:rsidRPr="006A18D4">
        <w:rPr>
          <w:rFonts w:ascii="Sylfaen" w:hAnsi="Sylfaen"/>
          <w:sz w:val="20"/>
          <w:szCs w:val="20"/>
          <w:shd w:val="clear" w:color="auto" w:fill="FFFFFF"/>
        </w:rPr>
        <w:t>"СУРБ АСТВАЦАМАЙР"</w:t>
      </w:r>
      <w:r w:rsidR="006A18D4" w:rsidRPr="003C2B2E">
        <w:rPr>
          <w:rFonts w:ascii="Sylfaen" w:hAnsi="Sylfaen"/>
          <w:b/>
          <w:shd w:val="clear" w:color="auto" w:fill="FFFFFF"/>
        </w:rPr>
        <w:t xml:space="preserve"> </w:t>
      </w:r>
      <w:r w:rsidR="006A18D4">
        <w:rPr>
          <w:rFonts w:ascii="Sylfaen" w:hAnsi="Sylfaen"/>
          <w:sz w:val="20"/>
          <w:szCs w:val="20"/>
          <w:lang w:val="af-ZA"/>
        </w:rPr>
        <w:t xml:space="preserve"> медицинский центр</w:t>
      </w:r>
      <w:r w:rsidR="00F5562B" w:rsidRPr="00973E36">
        <w:rPr>
          <w:rFonts w:ascii="Sylfaen" w:hAnsi="Sylfaen"/>
          <w:sz w:val="20"/>
          <w:szCs w:val="20"/>
          <w:lang w:val="af-ZA"/>
        </w:rPr>
        <w:t xml:space="preserve"> ЗАО</w:t>
      </w:r>
      <w:r w:rsidR="00F5562B" w:rsidRPr="00973E36">
        <w:rPr>
          <w:rFonts w:ascii="Sylfaen" w:hAnsi="Sylfaen"/>
          <w:sz w:val="20"/>
          <w:szCs w:val="20"/>
        </w:rPr>
        <w:t xml:space="preserve"> </w:t>
      </w:r>
      <w:r w:rsidRPr="00973E36">
        <w:rPr>
          <w:rFonts w:ascii="Sylfaen" w:hAnsi="Sylfaen"/>
          <w:sz w:val="20"/>
          <w:szCs w:val="20"/>
        </w:rPr>
        <w:t>(далее</w:t>
      </w:r>
      <w:proofErr w:type="gramEnd"/>
      <w:r w:rsidRPr="00973E36">
        <w:rPr>
          <w:rFonts w:ascii="Sylfaen" w:hAnsi="Sylfaen"/>
          <w:sz w:val="20"/>
          <w:szCs w:val="20"/>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73E36" w:rsidRDefault="00096865" w:rsidP="00B46D58">
      <w:pPr>
        <w:widowControl w:val="0"/>
        <w:spacing w:after="160"/>
        <w:ind w:firstLine="567"/>
        <w:jc w:val="both"/>
        <w:rPr>
          <w:rFonts w:ascii="Sylfaen" w:hAnsi="Sylfaen"/>
          <w:sz w:val="20"/>
          <w:szCs w:val="20"/>
        </w:rPr>
      </w:pPr>
      <w:r w:rsidRPr="00973E36">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73E36" w:rsidRDefault="00096865" w:rsidP="00B46D58">
      <w:pPr>
        <w:widowControl w:val="0"/>
        <w:spacing w:after="160"/>
        <w:ind w:firstLine="567"/>
        <w:jc w:val="both"/>
        <w:rPr>
          <w:rFonts w:ascii="Sylfaen" w:hAnsi="Sylfaen" w:cs="Times Armenian"/>
          <w:sz w:val="20"/>
          <w:szCs w:val="20"/>
        </w:rPr>
      </w:pPr>
      <w:r w:rsidRPr="00973E36">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5562B" w:rsidRPr="00973E36" w:rsidRDefault="00A81DD5" w:rsidP="00F5562B">
      <w:pPr>
        <w:ind w:firstLine="708"/>
        <w:jc w:val="both"/>
        <w:rPr>
          <w:rFonts w:ascii="Sylfaen" w:hAnsi="Sylfaen"/>
          <w:sz w:val="20"/>
          <w:szCs w:val="20"/>
          <w:lang w:val="es-ES"/>
        </w:rPr>
      </w:pPr>
      <w:r w:rsidRPr="00973E36">
        <w:rPr>
          <w:rFonts w:ascii="Sylfaen" w:hAnsi="Sylfaen"/>
          <w:sz w:val="20"/>
          <w:szCs w:val="20"/>
        </w:rPr>
        <w:t xml:space="preserve">Адрес электронной почты секретаря оценочной комиссии </w:t>
      </w:r>
      <w:r w:rsidR="00F5562B" w:rsidRPr="00973E36">
        <w:rPr>
          <w:rFonts w:ascii="Sylfaen" w:hAnsi="Sylfaen"/>
          <w:i/>
          <w:sz w:val="20"/>
          <w:szCs w:val="20"/>
          <w:u w:val="single"/>
          <w:lang w:val="af-ZA"/>
        </w:rPr>
        <w:t>norq-marash-gnumner@mail.ru</w:t>
      </w:r>
    </w:p>
    <w:p w:rsidR="003E1421" w:rsidRPr="00973E36" w:rsidRDefault="003E1421" w:rsidP="00B46D58">
      <w:pPr>
        <w:pStyle w:val="23"/>
        <w:widowControl w:val="0"/>
        <w:spacing w:after="160" w:line="240" w:lineRule="auto"/>
        <w:ind w:firstLine="567"/>
        <w:rPr>
          <w:rFonts w:ascii="Sylfaen" w:hAnsi="Sylfaen"/>
          <w:lang w:val="es-ES"/>
        </w:rPr>
      </w:pPr>
    </w:p>
    <w:p w:rsidR="00096865" w:rsidRPr="00973E36" w:rsidRDefault="00F5653D" w:rsidP="00B46D58">
      <w:pPr>
        <w:widowControl w:val="0"/>
        <w:spacing w:after="160"/>
        <w:jc w:val="center"/>
        <w:rPr>
          <w:rFonts w:ascii="Sylfaen" w:hAnsi="Sylfaen"/>
          <w:sz w:val="20"/>
          <w:szCs w:val="20"/>
        </w:rPr>
      </w:pPr>
      <w:r w:rsidRPr="00973E36">
        <w:rPr>
          <w:rFonts w:ascii="Sylfaen" w:hAnsi="Sylfaen"/>
          <w:sz w:val="20"/>
          <w:szCs w:val="20"/>
        </w:rPr>
        <w:br w:type="page"/>
      </w:r>
      <w:r w:rsidRPr="00973E36">
        <w:rPr>
          <w:rFonts w:ascii="Sylfaen" w:hAnsi="Sylfaen"/>
          <w:sz w:val="20"/>
          <w:szCs w:val="20"/>
        </w:rPr>
        <w:lastRenderedPageBreak/>
        <w:t>ЧАСТЬ I</w:t>
      </w:r>
    </w:p>
    <w:p w:rsidR="00096865" w:rsidRPr="00973E36" w:rsidRDefault="00096865" w:rsidP="00B46D58">
      <w:pPr>
        <w:pStyle w:val="3"/>
        <w:keepNext w:val="0"/>
        <w:widowControl w:val="0"/>
        <w:spacing w:after="160" w:line="240" w:lineRule="auto"/>
        <w:rPr>
          <w:rFonts w:ascii="Sylfaen" w:hAnsi="Sylfaen"/>
        </w:rPr>
      </w:pPr>
    </w:p>
    <w:p w:rsidR="00096865" w:rsidRPr="00973E36" w:rsidRDefault="00F63BBB" w:rsidP="00B46D58">
      <w:pPr>
        <w:widowControl w:val="0"/>
        <w:spacing w:after="160"/>
        <w:jc w:val="center"/>
        <w:rPr>
          <w:rFonts w:ascii="Sylfaen" w:hAnsi="Sylfaen" w:cs="Sylfaen"/>
          <w:b/>
          <w:sz w:val="20"/>
          <w:szCs w:val="20"/>
        </w:rPr>
      </w:pPr>
      <w:r w:rsidRPr="00973E36">
        <w:rPr>
          <w:rFonts w:ascii="Sylfaen" w:hAnsi="Sylfaen"/>
          <w:b/>
          <w:sz w:val="20"/>
          <w:szCs w:val="20"/>
        </w:rPr>
        <w:t xml:space="preserve">1. </w:t>
      </w:r>
      <w:r w:rsidR="002B32D6" w:rsidRPr="00973E36">
        <w:rPr>
          <w:rFonts w:ascii="Sylfaen" w:hAnsi="Sylfaen"/>
          <w:b/>
          <w:sz w:val="20"/>
          <w:szCs w:val="20"/>
        </w:rPr>
        <w:t>ХАРАКТЕРИСТИКА ПРЕДМЕТА ЗАКУПКИ</w:t>
      </w:r>
    </w:p>
    <w:p w:rsidR="00096865" w:rsidRPr="00C12881" w:rsidRDefault="00845AA5" w:rsidP="00B46D58">
      <w:pPr>
        <w:pStyle w:val="3"/>
        <w:keepNext w:val="0"/>
        <w:widowControl w:val="0"/>
        <w:tabs>
          <w:tab w:val="left" w:pos="1134"/>
        </w:tabs>
        <w:spacing w:after="160" w:line="240" w:lineRule="auto"/>
        <w:ind w:firstLine="567"/>
        <w:jc w:val="both"/>
        <w:rPr>
          <w:rFonts w:ascii="Sylfaen" w:hAnsi="Sylfaen"/>
          <w:i w:val="0"/>
        </w:rPr>
      </w:pPr>
      <w:r w:rsidRPr="00973E36">
        <w:rPr>
          <w:rFonts w:ascii="Sylfaen" w:hAnsi="Sylfaen"/>
          <w:i w:val="0"/>
        </w:rPr>
        <w:t>1.1</w:t>
      </w:r>
      <w:r w:rsidR="008E6E51" w:rsidRPr="00973E36">
        <w:rPr>
          <w:rFonts w:ascii="Sylfaen" w:hAnsi="Sylfaen"/>
          <w:i w:val="0"/>
        </w:rPr>
        <w:t>.</w:t>
      </w:r>
      <w:r w:rsidR="00F63BBB" w:rsidRPr="00973E36">
        <w:rPr>
          <w:rFonts w:ascii="Sylfaen" w:hAnsi="Sylfaen"/>
          <w:i w:val="0"/>
        </w:rPr>
        <w:tab/>
      </w:r>
      <w:r w:rsidRPr="00973E36">
        <w:rPr>
          <w:rFonts w:ascii="Sylfaen" w:hAnsi="Sylfaen"/>
          <w:i w:val="0"/>
        </w:rPr>
        <w:t xml:space="preserve">Предметом закупки является приобретение </w:t>
      </w:r>
      <w:r w:rsidR="00142594" w:rsidRPr="001B6DAA">
        <w:rPr>
          <w:rFonts w:ascii="Sylfaen" w:hAnsi="Sylfaen"/>
          <w:highlight w:val="yellow"/>
        </w:rPr>
        <w:t>«</w:t>
      </w:r>
      <w:r w:rsidR="00142594" w:rsidRPr="00AD1876">
        <w:rPr>
          <w:rFonts w:ascii="Sylfaen" w:hAnsi="Sylfaen"/>
          <w:highlight w:val="yellow"/>
        </w:rPr>
        <w:t>Медецинские инструменты и аксесуары</w:t>
      </w:r>
      <w:r w:rsidR="00142594" w:rsidRPr="001B6DAA">
        <w:rPr>
          <w:rFonts w:ascii="inherit" w:hAnsi="inherit"/>
          <w:color w:val="212121"/>
          <w:highlight w:val="yellow"/>
        </w:rPr>
        <w:t xml:space="preserve">» </w:t>
      </w:r>
      <w:r w:rsidR="00142594" w:rsidRPr="00142594">
        <w:rPr>
          <w:rFonts w:ascii="inherit" w:hAnsi="inherit"/>
          <w:color w:val="212121"/>
        </w:rPr>
        <w:t xml:space="preserve"> </w:t>
      </w:r>
      <w:r w:rsidRPr="00973E36">
        <w:rPr>
          <w:rFonts w:ascii="Sylfaen" w:hAnsi="Sylfaen"/>
          <w:i w:val="0"/>
        </w:rPr>
        <w:t>(далее — также товар) для нужд "</w:t>
      </w:r>
      <w:r w:rsidR="00B95EFE" w:rsidRPr="00B95EFE">
        <w:rPr>
          <w:rFonts w:ascii="Sylfaen" w:hAnsi="Sylfaen"/>
          <w:shd w:val="clear" w:color="auto" w:fill="FFFFFF"/>
        </w:rPr>
        <w:t xml:space="preserve"> </w:t>
      </w:r>
      <w:r w:rsidR="00B95EFE" w:rsidRPr="006A18D4">
        <w:rPr>
          <w:rFonts w:ascii="Sylfaen" w:hAnsi="Sylfaen"/>
          <w:shd w:val="clear" w:color="auto" w:fill="FFFFFF"/>
        </w:rPr>
        <w:t>СУРБ АСТВАЦАМАЙР</w:t>
      </w:r>
      <w:r w:rsidR="00B95EFE" w:rsidRPr="00973E36">
        <w:rPr>
          <w:rFonts w:ascii="Sylfaen" w:hAnsi="Sylfaen"/>
          <w:i w:val="0"/>
        </w:rPr>
        <w:t xml:space="preserve"> </w:t>
      </w:r>
      <w:r w:rsidRPr="00973E36">
        <w:rPr>
          <w:rFonts w:ascii="Sylfaen" w:hAnsi="Sylfaen"/>
          <w:i w:val="0"/>
        </w:rPr>
        <w:t>", которые сгруппированы в лоты "</w:t>
      </w:r>
      <w:r w:rsidR="00142594" w:rsidRPr="00142594">
        <w:rPr>
          <w:rFonts w:ascii="Sylfaen" w:hAnsi="Sylfaen"/>
          <w:i w:val="0"/>
        </w:rPr>
        <w:t>261</w:t>
      </w:r>
      <w:r w:rsidRPr="00973E36">
        <w:rPr>
          <w:rFonts w:ascii="Sylfaen" w:hAnsi="Sylfaen"/>
          <w:i w:val="0"/>
        </w:rPr>
        <w:t>":</w:t>
      </w:r>
    </w:p>
    <w:tbl>
      <w:tblPr>
        <w:tblW w:w="5670" w:type="dxa"/>
        <w:jc w:val="center"/>
        <w:tblLook w:val="04A0" w:firstRow="1" w:lastRow="0" w:firstColumn="1" w:lastColumn="0" w:noHBand="0" w:noVBand="1"/>
      </w:tblPr>
      <w:tblGrid>
        <w:gridCol w:w="1757"/>
        <w:gridCol w:w="3913"/>
      </w:tblGrid>
      <w:tr w:rsidR="00142594" w:rsidRPr="00142594" w:rsidTr="00142594">
        <w:trPr>
          <w:trHeight w:val="284"/>
          <w:jc w:val="center"/>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2594" w:rsidRPr="00142594" w:rsidRDefault="00142594">
            <w:pPr>
              <w:jc w:val="center"/>
              <w:rPr>
                <w:rFonts w:ascii="Sylfaen" w:hAnsi="Sylfaen"/>
                <w:color w:val="000000"/>
                <w:sz w:val="16"/>
                <w:szCs w:val="16"/>
              </w:rPr>
            </w:pPr>
            <w:r w:rsidRPr="00142594">
              <w:rPr>
                <w:rFonts w:ascii="Sylfaen" w:hAnsi="Sylfaen"/>
                <w:color w:val="000000"/>
                <w:sz w:val="16"/>
                <w:szCs w:val="16"/>
              </w:rPr>
              <w:t>NN</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sz w:val="16"/>
                <w:szCs w:val="16"/>
              </w:rPr>
            </w:pPr>
            <w:r w:rsidRPr="00142594">
              <w:rPr>
                <w:rFonts w:ascii="Sylfaen" w:hAnsi="Sylfaen"/>
                <w:sz w:val="16"/>
                <w:szCs w:val="16"/>
              </w:rPr>
              <w:t>наименование и товарный знак</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42594" w:rsidRPr="00142594" w:rsidRDefault="00142594">
            <w:pPr>
              <w:jc w:val="center"/>
              <w:rPr>
                <w:rFonts w:ascii="Sylfaen" w:hAnsi="Sylfaen"/>
                <w:color w:val="000000"/>
                <w:sz w:val="16"/>
                <w:szCs w:val="16"/>
              </w:rPr>
            </w:pPr>
            <w:r w:rsidRPr="00142594">
              <w:rPr>
                <w:rFonts w:ascii="Sylfaen" w:hAnsi="Sylfaen"/>
                <w:color w:val="000000"/>
                <w:sz w:val="16"/>
                <w:szCs w:val="16"/>
              </w:rPr>
              <w:t> </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sz w:val="16"/>
                <w:szCs w:val="16"/>
              </w:rPr>
            </w:pPr>
            <w:r w:rsidRPr="00142594">
              <w:rPr>
                <w:rFonts w:ascii="Sylfaen" w:hAnsi="Sylfaen"/>
                <w:sz w:val="16"/>
                <w:szCs w:val="16"/>
              </w:rPr>
              <w:t> </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Абсорбент 5 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Адсорбен 0,5 кг</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Алюминиевая крышка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Очки защитные</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Амбуи парк 0,5 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Амбуи парк 2л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Амбуи парк 3 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Стеклянная бутылка 400мл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Предметное стекло</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Предметное стекло с маркировкой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Игла м / </w:t>
            </w:r>
            <w:proofErr w:type="gramStart"/>
            <w:r w:rsidRPr="00142594">
              <w:rPr>
                <w:rFonts w:ascii="Sylfaen" w:hAnsi="Sylfaen"/>
                <w:color w:val="000000"/>
                <w:sz w:val="16"/>
                <w:szCs w:val="16"/>
              </w:rPr>
              <w:t>п</w:t>
            </w:r>
            <w:proofErr w:type="gramEnd"/>
            <w:r w:rsidRPr="00142594">
              <w:rPr>
                <w:rFonts w:ascii="Sylfaen" w:hAnsi="Sylfaen"/>
                <w:color w:val="000000"/>
                <w:sz w:val="16"/>
                <w:szCs w:val="16"/>
              </w:rPr>
              <w:t xml:space="preserve"> 18 г</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Игла м / </w:t>
            </w:r>
            <w:proofErr w:type="gramStart"/>
            <w:r w:rsidRPr="00142594">
              <w:rPr>
                <w:rFonts w:ascii="Sylfaen" w:hAnsi="Sylfaen"/>
                <w:color w:val="000000"/>
                <w:sz w:val="16"/>
                <w:szCs w:val="16"/>
              </w:rPr>
              <w:t>п</w:t>
            </w:r>
            <w:proofErr w:type="gramEnd"/>
            <w:r w:rsidRPr="00142594">
              <w:rPr>
                <w:rFonts w:ascii="Sylfaen" w:hAnsi="Sylfaen"/>
                <w:color w:val="000000"/>
                <w:sz w:val="16"/>
                <w:szCs w:val="16"/>
              </w:rPr>
              <w:t xml:space="preserve"> 21 г</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Игла м / </w:t>
            </w:r>
            <w:proofErr w:type="gramStart"/>
            <w:r w:rsidRPr="00142594">
              <w:rPr>
                <w:rFonts w:ascii="Sylfaen" w:hAnsi="Sylfaen"/>
                <w:color w:val="000000"/>
                <w:sz w:val="16"/>
                <w:szCs w:val="16"/>
              </w:rPr>
              <w:t>п</w:t>
            </w:r>
            <w:proofErr w:type="gramEnd"/>
            <w:r w:rsidRPr="00142594">
              <w:rPr>
                <w:rFonts w:ascii="Sylfaen" w:hAnsi="Sylfaen"/>
                <w:color w:val="000000"/>
                <w:sz w:val="16"/>
                <w:szCs w:val="16"/>
              </w:rPr>
              <w:t xml:space="preserve"> 24 г</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Игла единовременная</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Игла эпидуральная Перика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Игла эпидуральная Перика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Игла предназначена для вакуумной пробирки</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Игла спинальная</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Игла вакуум 21gx1 1/2</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Система переливания крови</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Инструмент для измерения крови/</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Редуктор выходной трубы</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Вытяжная трубка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Контейнеры вывода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Стеклянная тара 20л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Стеклянная тара 10л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Бахил полиэтилен</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Хлопок</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Медицинский танзиф 32+-2</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Медицинский лист</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Бинт 5 * 10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Бинт 7 * 14</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Бинт гипс</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Цилиндр измерения 1л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Ролик измеритель 25 мл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Ролик измеритель 50 мл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Ролик измеритель 100 мл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Гинекологический шпат</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39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Маска KN 95</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40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Маска с резиновыми обезьянами</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41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Маска щит</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42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Комплект для катетеризации подкожной вены 4F</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43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Комплект для катетеризации подкожной вены 5F</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lastRenderedPageBreak/>
              <w:t>44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Комплект для катетеризации подкожной вены 5,5 F</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45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Комплект для катетеризации подкожной вены 7F</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46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Триптих</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47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Кормление катетер N10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48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Зонд фидер N14</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49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Зонд фидер N16</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Зонд фидер N6</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Зонд фидер N8</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Эластичная повязка 5 * 10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Электрод пассивный электрод большой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Электрод пассивный электрод малый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Эндотрахеальная трубка с манжетом 3,5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Бумага ЭКГ 215мм * 280мм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Бумага ЭКГ 210мм * 300 * 200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ЭКГ электрод детский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59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ЭКГ электрод для взрослых</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Эпидуральная коллекция 18G</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Эпидуральная коллекция 19G</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Эпидуральная коллекция 20G</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Таш / բակտեր / бактериальный фильтр</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Таш/ կոնտ / контур аппарата для детей в стакане</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Кислород</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Кислородный баллон</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Кислородная подушка (SY-30L)</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Кислородная подушка (SY-20L)</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69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Кислород Усик детский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Кислородный Усик для взрослых</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Кислородный увлажнитель</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Бумажная штукатурка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Бумажное полотенце Z складки</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Бумага для сонографии 110мм * 20м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Желе 250 г-ультрасоник для исследования</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Интубационная трубка с манжетом 3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Интубационная трубка с манжетом 3,5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Интубационная трубка с манжетом 4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79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Интубационная трубка с манжетом 4,5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Интубационная трубка с манжетом 5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Интубационная трубка с манжетом 5.5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Интубационная трубка с манжетом 6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Интубационная трубка с манжетом 8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Интубационная трубка </w:t>
            </w:r>
            <w:proofErr w:type="gramStart"/>
            <w:r w:rsidRPr="00142594">
              <w:rPr>
                <w:rFonts w:ascii="Sylfaen" w:hAnsi="Sylfaen"/>
                <w:color w:val="000000"/>
                <w:sz w:val="16"/>
                <w:szCs w:val="16"/>
              </w:rPr>
              <w:t>без</w:t>
            </w:r>
            <w:proofErr w:type="gramEnd"/>
            <w:r w:rsidRPr="00142594">
              <w:rPr>
                <w:rFonts w:ascii="Sylfaen" w:hAnsi="Sylfaen"/>
                <w:color w:val="000000"/>
                <w:sz w:val="16"/>
                <w:szCs w:val="16"/>
              </w:rPr>
              <w:t xml:space="preserve"> манжета 3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Интубационная трубка </w:t>
            </w:r>
            <w:proofErr w:type="gramStart"/>
            <w:r w:rsidRPr="00142594">
              <w:rPr>
                <w:rFonts w:ascii="Sylfaen" w:hAnsi="Sylfaen"/>
                <w:color w:val="000000"/>
                <w:sz w:val="16"/>
                <w:szCs w:val="16"/>
              </w:rPr>
              <w:t>без</w:t>
            </w:r>
            <w:proofErr w:type="gramEnd"/>
            <w:r w:rsidRPr="00142594">
              <w:rPr>
                <w:rFonts w:ascii="Sylfaen" w:hAnsi="Sylfaen"/>
                <w:color w:val="000000"/>
                <w:sz w:val="16"/>
                <w:szCs w:val="16"/>
              </w:rPr>
              <w:t xml:space="preserve"> манжета 3.5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Интубационная трубка </w:t>
            </w:r>
            <w:proofErr w:type="gramStart"/>
            <w:r w:rsidRPr="00142594">
              <w:rPr>
                <w:rFonts w:ascii="Sylfaen" w:hAnsi="Sylfaen"/>
                <w:color w:val="000000"/>
                <w:sz w:val="16"/>
                <w:szCs w:val="16"/>
              </w:rPr>
              <w:t>без</w:t>
            </w:r>
            <w:proofErr w:type="gramEnd"/>
            <w:r w:rsidRPr="00142594">
              <w:rPr>
                <w:rFonts w:ascii="Sylfaen" w:hAnsi="Sylfaen"/>
                <w:color w:val="000000"/>
                <w:sz w:val="16"/>
                <w:szCs w:val="16"/>
              </w:rPr>
              <w:t xml:space="preserve"> манжета 4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Интубационная трубка </w:t>
            </w:r>
            <w:proofErr w:type="gramStart"/>
            <w:r w:rsidRPr="00142594">
              <w:rPr>
                <w:rFonts w:ascii="Sylfaen" w:hAnsi="Sylfaen"/>
                <w:color w:val="000000"/>
                <w:sz w:val="16"/>
                <w:szCs w:val="16"/>
              </w:rPr>
              <w:t>без</w:t>
            </w:r>
            <w:proofErr w:type="gramEnd"/>
            <w:r w:rsidRPr="00142594">
              <w:rPr>
                <w:rFonts w:ascii="Sylfaen" w:hAnsi="Sylfaen"/>
                <w:color w:val="000000"/>
                <w:sz w:val="16"/>
                <w:szCs w:val="16"/>
              </w:rPr>
              <w:t xml:space="preserve"> манжета 4.5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Интубационная трубка </w:t>
            </w:r>
            <w:proofErr w:type="gramStart"/>
            <w:r w:rsidRPr="00142594">
              <w:rPr>
                <w:rFonts w:ascii="Sylfaen" w:hAnsi="Sylfaen"/>
                <w:color w:val="000000"/>
                <w:sz w:val="16"/>
                <w:szCs w:val="16"/>
              </w:rPr>
              <w:t>без</w:t>
            </w:r>
            <w:proofErr w:type="gramEnd"/>
            <w:r w:rsidRPr="00142594">
              <w:rPr>
                <w:rFonts w:ascii="Sylfaen" w:hAnsi="Sylfaen"/>
                <w:color w:val="000000"/>
                <w:sz w:val="16"/>
                <w:szCs w:val="16"/>
              </w:rPr>
              <w:t xml:space="preserve"> манжета 6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89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Интубационная трубка </w:t>
            </w:r>
            <w:proofErr w:type="gramStart"/>
            <w:r w:rsidRPr="00142594">
              <w:rPr>
                <w:rFonts w:ascii="Sylfaen" w:hAnsi="Sylfaen"/>
                <w:color w:val="000000"/>
                <w:sz w:val="16"/>
                <w:szCs w:val="16"/>
              </w:rPr>
              <w:t>без</w:t>
            </w:r>
            <w:proofErr w:type="gramEnd"/>
            <w:r w:rsidRPr="00142594">
              <w:rPr>
                <w:rFonts w:ascii="Sylfaen" w:hAnsi="Sylfaen"/>
                <w:color w:val="000000"/>
                <w:sz w:val="16"/>
                <w:szCs w:val="16"/>
              </w:rPr>
              <w:t xml:space="preserve"> манжета 6,5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90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Интубационная трубка </w:t>
            </w:r>
            <w:proofErr w:type="gramStart"/>
            <w:r w:rsidRPr="00142594">
              <w:rPr>
                <w:rFonts w:ascii="Sylfaen" w:hAnsi="Sylfaen"/>
                <w:color w:val="000000"/>
                <w:sz w:val="16"/>
                <w:szCs w:val="16"/>
              </w:rPr>
              <w:t>без</w:t>
            </w:r>
            <w:proofErr w:type="gramEnd"/>
            <w:r w:rsidRPr="00142594">
              <w:rPr>
                <w:rFonts w:ascii="Sylfaen" w:hAnsi="Sylfaen"/>
                <w:color w:val="000000"/>
                <w:sz w:val="16"/>
                <w:szCs w:val="16"/>
              </w:rPr>
              <w:t xml:space="preserve"> манжета 7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91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Интубационная трубка </w:t>
            </w:r>
            <w:proofErr w:type="gramStart"/>
            <w:r w:rsidRPr="00142594">
              <w:rPr>
                <w:rFonts w:ascii="Sylfaen" w:hAnsi="Sylfaen"/>
                <w:color w:val="000000"/>
                <w:sz w:val="16"/>
                <w:szCs w:val="16"/>
              </w:rPr>
              <w:t>без</w:t>
            </w:r>
            <w:proofErr w:type="gramEnd"/>
            <w:r w:rsidRPr="00142594">
              <w:rPr>
                <w:rFonts w:ascii="Sylfaen" w:hAnsi="Sylfaen"/>
                <w:color w:val="000000"/>
                <w:sz w:val="16"/>
                <w:szCs w:val="16"/>
              </w:rPr>
              <w:t xml:space="preserve"> манжета 7,5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92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Интубационная трубка </w:t>
            </w:r>
            <w:proofErr w:type="gramStart"/>
            <w:r w:rsidRPr="00142594">
              <w:rPr>
                <w:rFonts w:ascii="Sylfaen" w:hAnsi="Sylfaen"/>
                <w:color w:val="000000"/>
                <w:sz w:val="16"/>
                <w:szCs w:val="16"/>
              </w:rPr>
              <w:t>без</w:t>
            </w:r>
            <w:proofErr w:type="gramEnd"/>
            <w:r w:rsidRPr="00142594">
              <w:rPr>
                <w:rFonts w:ascii="Sylfaen" w:hAnsi="Sylfaen"/>
                <w:color w:val="000000"/>
                <w:sz w:val="16"/>
                <w:szCs w:val="16"/>
              </w:rPr>
              <w:t xml:space="preserve"> манжета 8FR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93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Интубационная трубка </w:t>
            </w:r>
            <w:proofErr w:type="gramStart"/>
            <w:r w:rsidRPr="00142594">
              <w:rPr>
                <w:rFonts w:ascii="Sylfaen" w:hAnsi="Sylfaen"/>
                <w:color w:val="000000"/>
                <w:sz w:val="16"/>
                <w:szCs w:val="16"/>
              </w:rPr>
              <w:t>без</w:t>
            </w:r>
            <w:proofErr w:type="gramEnd"/>
            <w:r w:rsidRPr="00142594">
              <w:rPr>
                <w:rFonts w:ascii="Sylfaen" w:hAnsi="Sylfaen"/>
                <w:color w:val="000000"/>
                <w:sz w:val="16"/>
                <w:szCs w:val="16"/>
              </w:rPr>
              <w:t xml:space="preserve"> манжета 8,5 FR</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94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Удлинитель интубационной трубки</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lastRenderedPageBreak/>
              <w:t>95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Инфузионная система с фильтром, мл</w:t>
            </w:r>
            <w:proofErr w:type="gramStart"/>
            <w:r w:rsidRPr="00142594">
              <w:rPr>
                <w:rFonts w:ascii="Sylfaen" w:hAnsi="Sylfaen"/>
                <w:color w:val="000000"/>
                <w:sz w:val="16"/>
                <w:szCs w:val="16"/>
              </w:rPr>
              <w:t>.</w:t>
            </w:r>
            <w:proofErr w:type="gramEnd"/>
            <w:r w:rsidRPr="00142594">
              <w:rPr>
                <w:rFonts w:ascii="Sylfaen" w:hAnsi="Sylfaen"/>
                <w:color w:val="000000"/>
                <w:sz w:val="16"/>
                <w:szCs w:val="16"/>
              </w:rPr>
              <w:t xml:space="preserve"> </w:t>
            </w:r>
            <w:proofErr w:type="gramStart"/>
            <w:r w:rsidRPr="00142594">
              <w:rPr>
                <w:rFonts w:ascii="Sylfaen" w:hAnsi="Sylfaen"/>
                <w:color w:val="000000"/>
                <w:sz w:val="16"/>
                <w:szCs w:val="16"/>
              </w:rPr>
              <w:t>и</w:t>
            </w:r>
            <w:proofErr w:type="gramEnd"/>
            <w:r w:rsidRPr="00142594">
              <w:rPr>
                <w:rFonts w:ascii="Sylfaen" w:hAnsi="Sylfaen"/>
                <w:color w:val="000000"/>
                <w:sz w:val="16"/>
                <w:szCs w:val="16"/>
              </w:rPr>
              <w:t>голкой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96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Щетка для рук одноразовая</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97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Объектив 24 * 50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98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Халат одноразового использования</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99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кормление N12</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fole N10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fole N12</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fole N14</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fole N16</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Катетер </w:t>
            </w:r>
            <w:proofErr w:type="gramStart"/>
            <w:r w:rsidRPr="00142594">
              <w:rPr>
                <w:rFonts w:ascii="Sylfaen" w:hAnsi="Sylfaen"/>
                <w:color w:val="000000"/>
                <w:sz w:val="16"/>
                <w:szCs w:val="16"/>
              </w:rPr>
              <w:t>фоле</w:t>
            </w:r>
            <w:proofErr w:type="gramEnd"/>
            <w:r w:rsidRPr="00142594">
              <w:rPr>
                <w:rFonts w:ascii="Sylfaen" w:hAnsi="Sylfaen"/>
                <w:color w:val="000000"/>
                <w:sz w:val="16"/>
                <w:szCs w:val="16"/>
              </w:rPr>
              <w:t xml:space="preserve"> N18</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fole N6</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fole N8</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вывода N6</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вывода N8</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109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вывода N10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вывода N12</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вывод N14</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вывода N16</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вывода N18</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вены N14</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вены N16</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вены N18</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вены N20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вены N22</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119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Катетер вены N24</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Контур детский 150см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Контур собачий детский 110см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Контур для взрослых 150см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Контур собачий взрослый 100см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Курафикс</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Колба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Клейкая лента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Зеркало </w:t>
            </w:r>
            <w:proofErr w:type="gramStart"/>
            <w:r w:rsidRPr="00142594">
              <w:rPr>
                <w:rFonts w:ascii="Sylfaen" w:hAnsi="Sylfaen"/>
                <w:color w:val="000000"/>
                <w:sz w:val="16"/>
                <w:szCs w:val="16"/>
              </w:rPr>
              <w:t>гинекологический</w:t>
            </w:r>
            <w:proofErr w:type="gramEnd"/>
            <w:r w:rsidRPr="00142594">
              <w:rPr>
                <w:rFonts w:ascii="Sylfaen" w:hAnsi="Sylfaen"/>
                <w:color w:val="000000"/>
                <w:sz w:val="16"/>
                <w:szCs w:val="16"/>
              </w:rPr>
              <w:t xml:space="preserve"> одноразовый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Удлинитель перфузорной линии системы</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129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Гемакон пакеты двойные</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Губка гемостатическая</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Острый взрослый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Удлинитель перфузорной линии системы</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Перчатки для осмотра нитрил L</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Перчатки для осмотра нитрил S</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Перчатки для осмотра нитрил M</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Перчатки стерильные N6. 5</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Перчатки стерильные N7</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Перчатки стерильные N7. 5</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139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Перчатки стерильные N8</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140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Перчатки стерильные N8. 5</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141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Перчатки для осмотра L</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142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 xml:space="preserve">Перчатки для осмотра </w:t>
            </w:r>
            <w:proofErr w:type="gramStart"/>
            <w:r w:rsidRPr="00142594">
              <w:rPr>
                <w:rFonts w:ascii="Sylfaen" w:hAnsi="Sylfaen"/>
                <w:color w:val="000000"/>
                <w:sz w:val="16"/>
                <w:szCs w:val="16"/>
              </w:rPr>
              <w:t>м</w:t>
            </w:r>
            <w:proofErr w:type="gramEnd"/>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143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Перчатки для досмотра S</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144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Манжет для измерения давления</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145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Насыпной мешок с крышкой, крестиком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lastRenderedPageBreak/>
              <w:t>146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Моча Тарра 60 мл ложкой стерильной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147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Анализ мочи контейнер для новорожденного</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148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Моча контейнер 100 мл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149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Изолирующий лист</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Одноразовые гофреидные затворы</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Единовременный лист с рулоном 50 * 50 бумажный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Одноразовая простыня с мягкой подставкой 60 * 60 N 30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Одноразовая простыня с мягкой подставкой 60 * 80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Мочевой пузырь</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Микрометр</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Лезвие ножа микротома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Система вывода янкхауэра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Шприц иглой 50 мл G-21</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159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Шприц 10мл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Шприц 1мл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Шприц 2 мл G-23</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Шприц 20 мл G-21</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Шприц 5мл G-21</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Шприц с иглами 20мл G-21 *1 1/2</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Шприц иригационный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Система впрыска N / E</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Майский край 21</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Шпат единовременно</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169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Спинной пункция иглы 25G</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Спинной пункция иглы 27G</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Парк шнохский контури 1,5 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Датчик многократного использования пульсоксиметра Дрейгер</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Датчик одноразового использования пульсоксиметра Дрейгер</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Коллекция пап</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Термометр ртутный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Резиновая пробка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Скарификатор</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Цвет: белый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179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Штукатурки</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Зонд желудка CH10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Зонд желудка CH12</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Зонд желудка CH14</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Зонд желудка CH16</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Зонд желудка CH18</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Зонд желудка CH8</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Перевязочная пленка 10 * 12</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Перевязочная пленка 5 * 7</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Трахеоскомная трубка 3,0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189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Трахеоскомическая трубка 3,5</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190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Трахеоскомная трубка 4,5</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191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Трахеоскомная трубка 5</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192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Трахеоскомная трубка 5,5</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193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Трахеоскомная трубка 6</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194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Подставка подставка 3-6 кг</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195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Подставка для взрослых</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lastRenderedPageBreak/>
              <w:t>196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Тромбэктомия катетер 2F</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197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Нагревательное одеяло младенец</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198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Трансдюссер</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199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Трансфузионная трубка насоса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Система переливания для инфузомата in INRAFIX 180см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Цитобрашная щетка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r w:rsidRPr="00142594">
              <w:rPr>
                <w:rFonts w:ascii="Calibri" w:hAnsi="Calibri"/>
                <w:color w:val="000000"/>
                <w:sz w:val="16"/>
                <w:szCs w:val="16"/>
              </w:rPr>
              <w:t>Фототерапия лампа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Ложка фольклора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Полиглактин 910-2/0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Полиглактин 910-3 / 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Полиглактин 910-3 / 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Полиглактин 910-4 / 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Полиглактин 910-4 / 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209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Полиглактин 910-5 / 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Полиглактин 910-5 / 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Полиглактин 910-5 / 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полистирол 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полипропилен 2/0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полипропилен 3/0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полипропилен 3/0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полипропилен 4/0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полипропилен 4/0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полипропилен 5/0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219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полипропилен 5/0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 xml:space="preserve">Хирургическая нить PDS </w:t>
            </w:r>
            <w:proofErr w:type="gramStart"/>
            <w:r w:rsidRPr="00142594">
              <w:rPr>
                <w:color w:val="000000"/>
                <w:sz w:val="16"/>
                <w:szCs w:val="16"/>
              </w:rPr>
              <w:t>антибактериальный</w:t>
            </w:r>
            <w:proofErr w:type="gramEnd"/>
            <w:r w:rsidRPr="00142594">
              <w:rPr>
                <w:color w:val="000000"/>
                <w:sz w:val="16"/>
                <w:szCs w:val="16"/>
              </w:rPr>
              <w:t xml:space="preserve"> 4/0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 xml:space="preserve">Хирургическая нить PDS </w:t>
            </w:r>
            <w:proofErr w:type="gramStart"/>
            <w:r w:rsidRPr="00142594">
              <w:rPr>
                <w:color w:val="000000"/>
                <w:sz w:val="16"/>
                <w:szCs w:val="16"/>
              </w:rPr>
              <w:t>антибактериальный</w:t>
            </w:r>
            <w:proofErr w:type="gramEnd"/>
            <w:r w:rsidRPr="00142594">
              <w:rPr>
                <w:color w:val="000000"/>
                <w:sz w:val="16"/>
                <w:szCs w:val="16"/>
              </w:rPr>
              <w:t xml:space="preserve"> 5/0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 xml:space="preserve">Хирургическая нить PDS </w:t>
            </w:r>
            <w:proofErr w:type="gramStart"/>
            <w:r w:rsidRPr="00142594">
              <w:rPr>
                <w:color w:val="000000"/>
                <w:sz w:val="16"/>
                <w:szCs w:val="16"/>
              </w:rPr>
              <w:t>антибактериальный</w:t>
            </w:r>
            <w:proofErr w:type="gramEnd"/>
            <w:r w:rsidRPr="00142594">
              <w:rPr>
                <w:color w:val="000000"/>
                <w:sz w:val="16"/>
                <w:szCs w:val="16"/>
              </w:rPr>
              <w:t xml:space="preserve"> 5/0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 xml:space="preserve">Хирургическая нить PDS </w:t>
            </w:r>
            <w:proofErr w:type="gramStart"/>
            <w:r w:rsidRPr="00142594">
              <w:rPr>
                <w:color w:val="000000"/>
                <w:sz w:val="16"/>
                <w:szCs w:val="16"/>
              </w:rPr>
              <w:t>антибактериальный</w:t>
            </w:r>
            <w:proofErr w:type="gramEnd"/>
            <w:r w:rsidRPr="00142594">
              <w:rPr>
                <w:color w:val="000000"/>
                <w:sz w:val="16"/>
                <w:szCs w:val="16"/>
              </w:rPr>
              <w:t xml:space="preserve"> 5/0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ETHIBOND 2/0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ETHIBOND 2/0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ETHIBOND 3/0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шелк 4/0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color w:val="000000"/>
                <w:sz w:val="16"/>
                <w:szCs w:val="16"/>
              </w:rPr>
            </w:pPr>
            <w:r w:rsidRPr="00142594">
              <w:rPr>
                <w:color w:val="000000"/>
                <w:sz w:val="16"/>
                <w:szCs w:val="16"/>
              </w:rPr>
              <w:t>Хирургическая нить шелк 5/0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229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Косой дренаж плеврального хвоста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Косой дренаж плеврального хвоста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Плевральный дренаж хвостов силиконовый прямой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Плевральный дренаж колодца прямой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Плевральный дренаж хвостов силиконовый прямой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Плевральный дренаж колодца прямой</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Плевральный дренаж колодца со стилетом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Дренаж плеврального хвоста с острым стилетом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Плевральный дренаж колодца со стилетом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Плевральный дренаж колодца со стилетом</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239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r w:rsidRPr="00142594">
              <w:rPr>
                <w:rFonts w:ascii="Calibri" w:hAnsi="Calibri"/>
                <w:color w:val="000000"/>
                <w:sz w:val="16"/>
                <w:szCs w:val="16"/>
              </w:rPr>
              <w:t>Плеврал эвакутор</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240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Автоматические пипетки 5-50мкл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241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Автоматические пипетки 100-1000 мкл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242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Автоматические наконечники для капель 10-200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243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Ролик измеритель 50 мл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244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Объектив 24 * 24</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245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Кюветы коагулометра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246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Кюветы коагулометра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lastRenderedPageBreak/>
              <w:t>247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Астра пакет</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248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Кювет</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249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Кювет</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Резиновая груша N 0</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color w:val="000000"/>
                <w:sz w:val="16"/>
                <w:szCs w:val="16"/>
              </w:rPr>
            </w:pPr>
            <w:r w:rsidRPr="00142594">
              <w:rPr>
                <w:rFonts w:ascii="Sylfaen" w:hAnsi="Sylfaen"/>
                <w:color w:val="000000"/>
                <w:sz w:val="16"/>
                <w:szCs w:val="16"/>
              </w:rPr>
              <w:t>Пробная версия 1</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252</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Sylfaen" w:hAnsi="Sylfaen"/>
                <w:sz w:val="16"/>
                <w:szCs w:val="16"/>
              </w:rPr>
            </w:pPr>
            <w:r w:rsidRPr="00142594">
              <w:rPr>
                <w:rFonts w:ascii="Sylfaen" w:hAnsi="Sylfaen"/>
                <w:sz w:val="16"/>
                <w:szCs w:val="16"/>
              </w:rPr>
              <w:t>Пробирка с цифрами центрифуги, с пробкой 10мл</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253</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r w:rsidRPr="00142594">
              <w:rPr>
                <w:rFonts w:ascii="Calibri" w:hAnsi="Calibri"/>
                <w:color w:val="000000"/>
                <w:sz w:val="16"/>
                <w:szCs w:val="16"/>
              </w:rPr>
              <w:t>Пробная версия 1</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254</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r w:rsidRPr="00142594">
              <w:rPr>
                <w:rFonts w:ascii="Calibri" w:hAnsi="Calibri"/>
                <w:color w:val="000000"/>
                <w:sz w:val="16"/>
                <w:szCs w:val="16"/>
              </w:rPr>
              <w:t>Пробная версия 2</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255</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r w:rsidRPr="00142594">
              <w:rPr>
                <w:rFonts w:ascii="Calibri" w:hAnsi="Calibri"/>
                <w:color w:val="000000"/>
                <w:sz w:val="16"/>
                <w:szCs w:val="16"/>
              </w:rPr>
              <w:t>Пробная версия 3</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256</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r w:rsidRPr="00142594">
              <w:rPr>
                <w:rFonts w:ascii="Calibri" w:hAnsi="Calibri"/>
                <w:color w:val="000000"/>
                <w:sz w:val="16"/>
                <w:szCs w:val="16"/>
              </w:rPr>
              <w:t>Эмалированная группа tas для определения резуса</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257</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r w:rsidRPr="00142594">
              <w:rPr>
                <w:rFonts w:ascii="Calibri" w:hAnsi="Calibri"/>
                <w:color w:val="000000"/>
                <w:sz w:val="16"/>
                <w:szCs w:val="16"/>
              </w:rPr>
              <w:t>Пети ТАС</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258</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proofErr w:type="gramStart"/>
            <w:r w:rsidRPr="00142594">
              <w:rPr>
                <w:rFonts w:ascii="Calibri" w:hAnsi="Calibri"/>
                <w:color w:val="000000"/>
                <w:sz w:val="16"/>
                <w:szCs w:val="16"/>
              </w:rPr>
              <w:t>Пластиковый</w:t>
            </w:r>
            <w:proofErr w:type="gramEnd"/>
            <w:r w:rsidRPr="00142594">
              <w:rPr>
                <w:rFonts w:ascii="Calibri" w:hAnsi="Calibri"/>
                <w:color w:val="000000"/>
                <w:sz w:val="16"/>
                <w:szCs w:val="16"/>
              </w:rPr>
              <w:t xml:space="preserve"> вакуумный пробирка K2 EDTA</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259</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proofErr w:type="gramStart"/>
            <w:r w:rsidRPr="00142594">
              <w:rPr>
                <w:rFonts w:ascii="Calibri" w:hAnsi="Calibri"/>
                <w:color w:val="000000"/>
                <w:sz w:val="16"/>
                <w:szCs w:val="16"/>
              </w:rPr>
              <w:t>Пластиковые</w:t>
            </w:r>
            <w:proofErr w:type="gramEnd"/>
            <w:r w:rsidRPr="00142594">
              <w:rPr>
                <w:rFonts w:ascii="Calibri" w:hAnsi="Calibri"/>
                <w:color w:val="000000"/>
                <w:sz w:val="16"/>
                <w:szCs w:val="16"/>
              </w:rPr>
              <w:t xml:space="preserve"> вакуумная пробирка гель+Клот</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260</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proofErr w:type="gramStart"/>
            <w:r w:rsidRPr="00142594">
              <w:rPr>
                <w:rFonts w:ascii="Calibri" w:hAnsi="Calibri"/>
                <w:color w:val="000000"/>
                <w:sz w:val="16"/>
                <w:szCs w:val="16"/>
              </w:rPr>
              <w:t>Пластиковый</w:t>
            </w:r>
            <w:proofErr w:type="gramEnd"/>
            <w:r w:rsidRPr="00142594">
              <w:rPr>
                <w:rFonts w:ascii="Calibri" w:hAnsi="Calibri"/>
                <w:color w:val="000000"/>
                <w:sz w:val="16"/>
                <w:szCs w:val="16"/>
              </w:rPr>
              <w:t xml:space="preserve"> вакуумный пробирка NaCi</w:t>
            </w:r>
          </w:p>
        </w:tc>
      </w:tr>
      <w:tr w:rsidR="00142594" w:rsidRPr="00142594" w:rsidTr="00142594">
        <w:trPr>
          <w:trHeight w:val="284"/>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2594" w:rsidRPr="00142594" w:rsidRDefault="00142594">
            <w:pPr>
              <w:jc w:val="center"/>
              <w:rPr>
                <w:rFonts w:ascii="Calibri" w:hAnsi="Calibri"/>
                <w:color w:val="000000"/>
                <w:sz w:val="16"/>
                <w:szCs w:val="16"/>
              </w:rPr>
            </w:pPr>
            <w:r w:rsidRPr="00142594">
              <w:rPr>
                <w:rFonts w:ascii="Calibri" w:hAnsi="Calibri"/>
                <w:color w:val="000000"/>
                <w:sz w:val="16"/>
                <w:szCs w:val="16"/>
              </w:rPr>
              <w:t>261</w:t>
            </w:r>
          </w:p>
        </w:tc>
        <w:tc>
          <w:tcPr>
            <w:tcW w:w="2360" w:type="dxa"/>
            <w:tcBorders>
              <w:top w:val="nil"/>
              <w:left w:val="nil"/>
              <w:bottom w:val="single" w:sz="4" w:space="0" w:color="auto"/>
              <w:right w:val="single" w:sz="4" w:space="0" w:color="auto"/>
            </w:tcBorders>
            <w:shd w:val="clear" w:color="auto" w:fill="auto"/>
            <w:vAlign w:val="center"/>
            <w:hideMark/>
          </w:tcPr>
          <w:p w:rsidR="00142594" w:rsidRPr="00142594" w:rsidRDefault="00142594">
            <w:pPr>
              <w:rPr>
                <w:rFonts w:ascii="Calibri" w:hAnsi="Calibri"/>
                <w:color w:val="000000"/>
                <w:sz w:val="16"/>
                <w:szCs w:val="16"/>
              </w:rPr>
            </w:pPr>
            <w:r w:rsidRPr="00142594">
              <w:rPr>
                <w:rFonts w:ascii="Calibri" w:hAnsi="Calibri"/>
                <w:color w:val="000000"/>
                <w:sz w:val="16"/>
                <w:szCs w:val="16"/>
              </w:rPr>
              <w:t>Игла для вакуумной пробирки</w:t>
            </w:r>
          </w:p>
        </w:tc>
      </w:tr>
    </w:tbl>
    <w:p w:rsidR="00C5779D" w:rsidRPr="00A61537" w:rsidRDefault="00C5779D" w:rsidP="009E3C32"/>
    <w:p w:rsidR="00C5779D" w:rsidRPr="00A61537" w:rsidRDefault="00C5779D" w:rsidP="009E3C32"/>
    <w:p w:rsidR="00C5779D" w:rsidRPr="00A61537" w:rsidRDefault="00C5779D" w:rsidP="009E3C32"/>
    <w:p w:rsidR="00C5779D" w:rsidRPr="00A61537" w:rsidRDefault="00C5779D" w:rsidP="009E3C32"/>
    <w:p w:rsidR="00C5779D" w:rsidRPr="00A61537" w:rsidRDefault="00C5779D" w:rsidP="009E3C32"/>
    <w:p w:rsidR="000B2CFA" w:rsidRPr="00155E93" w:rsidRDefault="00816505" w:rsidP="00F5562B">
      <w:pPr>
        <w:pStyle w:val="23"/>
        <w:widowControl w:val="0"/>
        <w:spacing w:after="160" w:line="240" w:lineRule="auto"/>
        <w:ind w:firstLine="567"/>
        <w:rPr>
          <w:rFonts w:ascii="Sylfaen" w:hAnsi="Sylfaen"/>
        </w:rPr>
      </w:pPr>
      <w:r w:rsidRPr="00973E36">
        <w:rPr>
          <w:rFonts w:ascii="Sylfaen" w:hAnsi="Sylfaen"/>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73E36">
        <w:rPr>
          <w:rFonts w:ascii="Sylfaen" w:hAnsi="Sylfaen"/>
        </w:rPr>
        <w:t xml:space="preserve">6 </w:t>
      </w:r>
      <w:r w:rsidRPr="00973E36">
        <w:rPr>
          <w:rFonts w:ascii="Sylfaen" w:hAnsi="Sylfaen"/>
        </w:rPr>
        <w:t>к настоящему Приглашению.</w:t>
      </w:r>
    </w:p>
    <w:p w:rsidR="00C5779D" w:rsidRPr="00155E93" w:rsidRDefault="00C5779D" w:rsidP="00F5562B">
      <w:pPr>
        <w:pStyle w:val="23"/>
        <w:widowControl w:val="0"/>
        <w:spacing w:after="160" w:line="240" w:lineRule="auto"/>
        <w:ind w:firstLine="567"/>
        <w:rPr>
          <w:rFonts w:ascii="Sylfaen" w:hAnsi="Sylfaen"/>
        </w:rPr>
      </w:pPr>
    </w:p>
    <w:p w:rsidR="00096865" w:rsidRPr="00973E36" w:rsidRDefault="00693101" w:rsidP="00C12881">
      <w:pPr>
        <w:widowControl w:val="0"/>
        <w:spacing w:after="160"/>
        <w:jc w:val="center"/>
        <w:rPr>
          <w:rFonts w:ascii="Sylfaen" w:hAnsi="Sylfaen"/>
          <w:b/>
          <w:sz w:val="20"/>
          <w:szCs w:val="20"/>
        </w:rPr>
      </w:pPr>
      <w:r w:rsidRPr="00973E36">
        <w:rPr>
          <w:rFonts w:ascii="Sylfaen" w:hAnsi="Sylfaen"/>
          <w:b/>
          <w:sz w:val="20"/>
          <w:szCs w:val="20"/>
        </w:rPr>
        <w:t>2.</w:t>
      </w:r>
      <w:r w:rsidR="002B32D6" w:rsidRPr="00973E36">
        <w:rPr>
          <w:rFonts w:ascii="Sylfaen" w:hAnsi="Sylfaen"/>
          <w:b/>
          <w:sz w:val="20"/>
          <w:szCs w:val="20"/>
        </w:rPr>
        <w:t xml:space="preserve"> ТРЕБОВАНИЯ К ПРАВУ УЧАСТНИКА НА УЧАСТИЕ, </w:t>
      </w:r>
      <w:r w:rsidRPr="00973E36">
        <w:rPr>
          <w:rFonts w:ascii="Sylfaen" w:hAnsi="Sylfaen"/>
          <w:b/>
          <w:sz w:val="20"/>
          <w:szCs w:val="20"/>
        </w:rPr>
        <w:br/>
      </w:r>
      <w:r w:rsidR="002B32D6" w:rsidRPr="00973E36">
        <w:rPr>
          <w:rFonts w:ascii="Sylfaen" w:hAnsi="Sylfaen"/>
          <w:b/>
          <w:sz w:val="20"/>
          <w:szCs w:val="20"/>
        </w:rPr>
        <w:t>КВАЛИФИКАЦИОННЫЕ КРИТЕРИИ И ПОРЯДОК ИХ ОЦЕНКИ</w:t>
      </w:r>
    </w:p>
    <w:p w:rsidR="00753E6E" w:rsidRPr="00973E36" w:rsidRDefault="00096865" w:rsidP="00B46D58">
      <w:pPr>
        <w:widowControl w:val="0"/>
        <w:tabs>
          <w:tab w:val="left" w:pos="1134"/>
        </w:tabs>
        <w:spacing w:after="160"/>
        <w:ind w:firstLine="567"/>
        <w:jc w:val="both"/>
        <w:rPr>
          <w:rFonts w:ascii="Sylfaen" w:hAnsi="Sylfaen" w:cs="Arial Armenian"/>
          <w:sz w:val="20"/>
          <w:szCs w:val="20"/>
        </w:rPr>
      </w:pPr>
      <w:r w:rsidRPr="00973E36">
        <w:rPr>
          <w:rFonts w:ascii="Sylfaen" w:hAnsi="Sylfaen"/>
          <w:sz w:val="20"/>
          <w:szCs w:val="20"/>
        </w:rPr>
        <w:t>2.1</w:t>
      </w:r>
      <w:r w:rsidR="008E6E51" w:rsidRPr="00973E36">
        <w:rPr>
          <w:rFonts w:ascii="Sylfaen" w:hAnsi="Sylfaen"/>
          <w:sz w:val="20"/>
          <w:szCs w:val="20"/>
        </w:rPr>
        <w:t>.</w:t>
      </w:r>
      <w:r w:rsidR="00693101" w:rsidRPr="00973E36">
        <w:rPr>
          <w:rFonts w:ascii="Sylfaen" w:hAnsi="Sylfaen"/>
          <w:sz w:val="20"/>
          <w:szCs w:val="20"/>
        </w:rPr>
        <w:tab/>
      </w:r>
      <w:r w:rsidRPr="00973E36">
        <w:rPr>
          <w:rFonts w:ascii="Sylfaen" w:hAnsi="Sylfaen"/>
          <w:sz w:val="20"/>
          <w:szCs w:val="20"/>
        </w:rPr>
        <w:t>В настоящей процедуре не имеют права участвовать лица:</w:t>
      </w:r>
    </w:p>
    <w:p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693101" w:rsidRPr="00973E36">
        <w:rPr>
          <w:rFonts w:ascii="Sylfaen" w:hAnsi="Sylfaen"/>
          <w:sz w:val="20"/>
          <w:szCs w:val="20"/>
        </w:rPr>
        <w:tab/>
      </w:r>
      <w:r w:rsidRPr="00973E36">
        <w:rPr>
          <w:rFonts w:ascii="Sylfaen" w:hAnsi="Sylfaen"/>
          <w:sz w:val="20"/>
          <w:szCs w:val="20"/>
        </w:rPr>
        <w:t xml:space="preserve">которые на день подачи заявки в судебном порядке признаны банкротом; </w:t>
      </w:r>
    </w:p>
    <w:p w:rsidR="00753E6E" w:rsidRPr="00973E36" w:rsidRDefault="00753E6E" w:rsidP="00B46D58">
      <w:pPr>
        <w:widowControl w:val="0"/>
        <w:tabs>
          <w:tab w:val="left" w:pos="1134"/>
          <w:tab w:val="left" w:pos="7200"/>
        </w:tabs>
        <w:spacing w:after="160"/>
        <w:ind w:firstLine="567"/>
        <w:jc w:val="both"/>
        <w:rPr>
          <w:rFonts w:ascii="Sylfaen" w:hAnsi="Sylfaen"/>
          <w:sz w:val="20"/>
          <w:szCs w:val="20"/>
        </w:rPr>
      </w:pPr>
      <w:r w:rsidRPr="00973E36">
        <w:rPr>
          <w:rFonts w:ascii="Sylfaen" w:hAnsi="Sylfaen"/>
          <w:sz w:val="20"/>
          <w:szCs w:val="20"/>
        </w:rPr>
        <w:t>2)</w:t>
      </w:r>
      <w:r w:rsidR="00E1385B" w:rsidRPr="00973E36">
        <w:rPr>
          <w:rFonts w:ascii="Sylfaen" w:hAnsi="Sylfaen"/>
          <w:sz w:val="20"/>
          <w:szCs w:val="20"/>
        </w:rPr>
        <w:tab/>
      </w:r>
      <w:r w:rsidRPr="00973E36">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00E1385B" w:rsidRPr="00973E36">
        <w:rPr>
          <w:rFonts w:ascii="Sylfaen" w:hAnsi="Sylfaen"/>
          <w:sz w:val="20"/>
          <w:szCs w:val="20"/>
        </w:rPr>
        <w:tab/>
      </w:r>
      <w:r w:rsidRPr="00973E36">
        <w:rPr>
          <w:rFonts w:ascii="Sylfaen" w:hAnsi="Sylfaen"/>
          <w:sz w:val="20"/>
          <w:szCs w:val="20"/>
        </w:rPr>
        <w:t xml:space="preserve">которые или представитель исполнительного </w:t>
      </w:r>
      <w:proofErr w:type="gramStart"/>
      <w:r w:rsidRPr="00973E36">
        <w:rPr>
          <w:rFonts w:ascii="Sylfaen" w:hAnsi="Sylfaen"/>
          <w:sz w:val="20"/>
          <w:szCs w:val="20"/>
        </w:rPr>
        <w:t>органа</w:t>
      </w:r>
      <w:proofErr w:type="gramEnd"/>
      <w:r w:rsidRPr="00973E36">
        <w:rPr>
          <w:rFonts w:ascii="Sylfaen" w:hAnsi="Sylfaen"/>
          <w:sz w:val="20"/>
          <w:szCs w:val="20"/>
        </w:rPr>
        <w:t xml:space="preserve"> которых в течение трех лет, предшествующих дню подачи заявки, были осуждены за</w:t>
      </w:r>
      <w:r w:rsidR="003240F7" w:rsidRPr="00973E36">
        <w:rPr>
          <w:rFonts w:ascii="Sylfaen" w:hAnsi="Sylfaen" w:cs="Courier New"/>
          <w:sz w:val="20"/>
          <w:szCs w:val="20"/>
          <w:lang w:val="en-US"/>
        </w:rPr>
        <w:t> </w:t>
      </w:r>
      <w:r w:rsidRPr="00973E36">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973E36">
        <w:rPr>
          <w:rFonts w:ascii="Sylfaen" w:hAnsi="Sylfaen" w:cs="Courier New"/>
          <w:sz w:val="20"/>
          <w:szCs w:val="20"/>
          <w:lang w:val="en-US"/>
        </w:rPr>
        <w:t> </w:t>
      </w:r>
      <w:r w:rsidRPr="00973E36">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973E36">
        <w:rPr>
          <w:rFonts w:ascii="Sylfaen" w:hAnsi="Sylfaen"/>
          <w:sz w:val="20"/>
          <w:szCs w:val="20"/>
        </w:rPr>
        <w:t>гашена;</w:t>
      </w:r>
    </w:p>
    <w:p w:rsidR="00753E6E" w:rsidRPr="00973E36" w:rsidRDefault="00753E6E" w:rsidP="00B46D58">
      <w:pPr>
        <w:widowControl w:val="0"/>
        <w:tabs>
          <w:tab w:val="left" w:pos="1134"/>
        </w:tabs>
        <w:spacing w:after="160"/>
        <w:ind w:firstLine="567"/>
        <w:jc w:val="both"/>
        <w:rPr>
          <w:rFonts w:ascii="Sylfaen" w:hAnsi="Sylfaen"/>
          <w:sz w:val="20"/>
          <w:szCs w:val="20"/>
        </w:rPr>
      </w:pPr>
      <w:proofErr w:type="gramStart"/>
      <w:r w:rsidRPr="00973E36">
        <w:rPr>
          <w:rFonts w:ascii="Sylfaen" w:hAnsi="Sylfaen"/>
          <w:sz w:val="20"/>
          <w:szCs w:val="20"/>
        </w:rPr>
        <w:t>4)</w:t>
      </w:r>
      <w:r w:rsidR="00E1385B" w:rsidRPr="00973E36">
        <w:rPr>
          <w:rFonts w:ascii="Sylfaen" w:hAnsi="Sylfaen"/>
          <w:sz w:val="20"/>
          <w:szCs w:val="20"/>
        </w:rPr>
        <w:tab/>
      </w:r>
      <w:r w:rsidRPr="00973E36">
        <w:rPr>
          <w:rFonts w:ascii="Sylfaen" w:hAnsi="Sylfaen"/>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roofErr w:type="gramEnd"/>
    </w:p>
    <w:p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E1385B" w:rsidRPr="00973E36">
        <w:rPr>
          <w:rFonts w:ascii="Sylfaen" w:hAnsi="Sylfaen"/>
          <w:sz w:val="20"/>
          <w:szCs w:val="20"/>
        </w:rPr>
        <w:tab/>
      </w:r>
      <w:r w:rsidRPr="00973E36">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73E36">
        <w:rPr>
          <w:rFonts w:ascii="Sylfaen" w:hAnsi="Sylfaen" w:cs="Courier New"/>
          <w:sz w:val="20"/>
          <w:szCs w:val="20"/>
          <w:lang w:val="en-US"/>
        </w:rPr>
        <w:t> </w:t>
      </w:r>
      <w:r w:rsidRPr="00973E36">
        <w:rPr>
          <w:rFonts w:ascii="Sylfaen" w:hAnsi="Sylfaen"/>
          <w:sz w:val="20"/>
          <w:szCs w:val="20"/>
        </w:rPr>
        <w:t xml:space="preserve">закупках; </w:t>
      </w:r>
    </w:p>
    <w:p w:rsidR="00753E6E" w:rsidRPr="00973E36" w:rsidRDefault="00753E6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E1385B" w:rsidRPr="00973E36">
        <w:rPr>
          <w:rFonts w:ascii="Sylfaen" w:hAnsi="Sylfaen"/>
          <w:sz w:val="20"/>
          <w:szCs w:val="20"/>
        </w:rPr>
        <w:tab/>
      </w:r>
      <w:r w:rsidRPr="00973E36">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973E36" w:rsidRDefault="00990561"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73E36" w:rsidRDefault="00753E6E"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2.2.</w:t>
      </w:r>
      <w:r w:rsidR="00E1385B" w:rsidRPr="00973E36">
        <w:rPr>
          <w:rFonts w:ascii="Sylfaen" w:hAnsi="Sylfaen"/>
          <w:sz w:val="20"/>
          <w:szCs w:val="20"/>
        </w:rPr>
        <w:tab/>
      </w:r>
      <w:r w:rsidRPr="00973E36">
        <w:rPr>
          <w:rFonts w:ascii="Sylfaen" w:hAnsi="Sylfaen"/>
          <w:sz w:val="20"/>
          <w:szCs w:val="20"/>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w:t>
      </w:r>
      <w:r w:rsidRPr="00973E36">
        <w:rPr>
          <w:rFonts w:ascii="Sylfaen" w:hAnsi="Sylfaen"/>
          <w:sz w:val="20"/>
          <w:szCs w:val="20"/>
        </w:rPr>
        <w:lastRenderedPageBreak/>
        <w:t>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73E36" w:rsidRDefault="00BA3554"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2.3</w:t>
      </w:r>
      <w:r w:rsidR="003240F7" w:rsidRPr="00973E36">
        <w:rPr>
          <w:rFonts w:ascii="Sylfaen" w:hAnsi="Sylfaen"/>
          <w:sz w:val="20"/>
          <w:szCs w:val="20"/>
        </w:rPr>
        <w:t>.</w:t>
      </w:r>
      <w:r w:rsidR="00E1385B" w:rsidRPr="00973E36">
        <w:rPr>
          <w:rFonts w:ascii="Sylfaen" w:hAnsi="Sylfaen"/>
          <w:sz w:val="20"/>
          <w:szCs w:val="20"/>
        </w:rPr>
        <w:tab/>
      </w:r>
      <w:proofErr w:type="gramStart"/>
      <w:r w:rsidRPr="00973E36">
        <w:rPr>
          <w:rFonts w:ascii="Sylfaen" w:hAnsi="Sylfaen"/>
          <w:sz w:val="20"/>
          <w:szCs w:val="20"/>
        </w:rPr>
        <w:t>Запрещается одновременное участие в настоящей процедуре</w:t>
      </w:r>
      <w:r w:rsidR="00F4264D" w:rsidRPr="00973E36">
        <w:rPr>
          <w:rFonts w:ascii="Sylfaen" w:hAnsi="Sylfaen"/>
          <w:sz w:val="20"/>
          <w:szCs w:val="20"/>
        </w:rPr>
        <w:t xml:space="preserve"> (</w:t>
      </w:r>
      <w:r w:rsidR="00DA4643" w:rsidRPr="00973E36">
        <w:rPr>
          <w:rFonts w:ascii="Sylfaen" w:hAnsi="Sylfaen"/>
          <w:sz w:val="20"/>
          <w:szCs w:val="20"/>
        </w:rPr>
        <w:t>на о</w:t>
      </w:r>
      <w:r w:rsidR="00EE7758" w:rsidRPr="00973E36">
        <w:rPr>
          <w:rFonts w:ascii="Sylfaen" w:hAnsi="Sylfaen"/>
          <w:sz w:val="20"/>
          <w:szCs w:val="20"/>
        </w:rPr>
        <w:t>дин и тот же</w:t>
      </w:r>
      <w:r w:rsidR="00DA4643" w:rsidRPr="00973E36">
        <w:rPr>
          <w:rFonts w:ascii="Sylfaen" w:hAnsi="Sylfaen"/>
          <w:sz w:val="20"/>
          <w:szCs w:val="20"/>
        </w:rPr>
        <w:t xml:space="preserve"> лот</w:t>
      </w:r>
      <w:r w:rsidR="00F4264D" w:rsidRPr="00973E36">
        <w:rPr>
          <w:rFonts w:ascii="Sylfaen" w:hAnsi="Sylfaen"/>
          <w:sz w:val="20"/>
          <w:szCs w:val="20"/>
        </w:rPr>
        <w:t>)</w:t>
      </w:r>
      <w:r w:rsidRPr="00973E36">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73E36">
        <w:rPr>
          <w:rFonts w:ascii="Sylfaen" w:hAnsi="Sylfaen"/>
          <w:sz w:val="20"/>
          <w:szCs w:val="20"/>
        </w:rPr>
        <w:t xml:space="preserve">, </w:t>
      </w:r>
      <w:proofErr w:type="gramStart"/>
      <w:r w:rsidRPr="00973E36">
        <w:rPr>
          <w:rFonts w:ascii="Sylfaen" w:hAnsi="Sylfaen"/>
          <w:sz w:val="20"/>
          <w:szCs w:val="20"/>
        </w:rPr>
        <w:t>учрежденных</w:t>
      </w:r>
      <w:proofErr w:type="gramEnd"/>
      <w:r w:rsidRPr="00973E36">
        <w:rPr>
          <w:rFonts w:ascii="Sylfaen" w:hAnsi="Sylfaen"/>
          <w:sz w:val="20"/>
          <w:szCs w:val="20"/>
        </w:rPr>
        <w:t xml:space="preserve"> государством или общинами, и (или) участия в порядке совместной деятельности (консорциумом).</w:t>
      </w:r>
    </w:p>
    <w:p w:rsidR="00D5674E" w:rsidRPr="00973E36" w:rsidRDefault="009F18D0" w:rsidP="00B46D58">
      <w:pPr>
        <w:pStyle w:val="af4"/>
        <w:widowControl w:val="0"/>
        <w:tabs>
          <w:tab w:val="left" w:pos="1134"/>
        </w:tabs>
        <w:spacing w:before="0" w:beforeAutospacing="0" w:after="160" w:afterAutospacing="0"/>
        <w:ind w:firstLine="567"/>
        <w:jc w:val="both"/>
        <w:rPr>
          <w:rFonts w:ascii="Sylfaen" w:hAnsi="Sylfaen"/>
          <w:sz w:val="20"/>
          <w:szCs w:val="20"/>
        </w:rPr>
      </w:pPr>
      <w:r w:rsidRPr="00973E36">
        <w:rPr>
          <w:rFonts w:ascii="Sylfaen" w:hAnsi="Sylfaen"/>
          <w:sz w:val="20"/>
          <w:szCs w:val="20"/>
        </w:rPr>
        <w:t>По смыслу пункта 119 Порядка:</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sz w:val="20"/>
          <w:szCs w:val="20"/>
        </w:rPr>
        <w:t>1)</w:t>
      </w:r>
      <w:r w:rsidR="00E1385B" w:rsidRPr="00973E36">
        <w:rPr>
          <w:rFonts w:ascii="Sylfaen" w:hAnsi="Sylfaen"/>
          <w:sz w:val="20"/>
          <w:szCs w:val="20"/>
        </w:rPr>
        <w:tab/>
      </w:r>
      <w:r w:rsidRPr="00973E36">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73E36">
        <w:rPr>
          <w:rFonts w:ascii="Sylfaen" w:hAnsi="Sylfaen"/>
          <w:color w:val="000000"/>
          <w:sz w:val="20"/>
          <w:szCs w:val="20"/>
        </w:rPr>
        <w:t xml:space="preserve"> </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2)</w:t>
      </w:r>
      <w:r w:rsidR="00E1385B" w:rsidRPr="00973E36">
        <w:rPr>
          <w:rFonts w:ascii="Sylfaen" w:hAnsi="Sylfaen"/>
          <w:color w:val="000000"/>
          <w:sz w:val="20"/>
          <w:szCs w:val="20"/>
        </w:rPr>
        <w:tab/>
      </w:r>
      <w:r w:rsidRPr="00973E36">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а.</w:t>
      </w:r>
      <w:r w:rsidR="00E1385B" w:rsidRPr="00973E36">
        <w:rPr>
          <w:rFonts w:ascii="Sylfaen" w:hAnsi="Sylfaen"/>
          <w:color w:val="000000"/>
          <w:sz w:val="20"/>
          <w:szCs w:val="20"/>
        </w:rPr>
        <w:tab/>
      </w:r>
      <w:r w:rsidRPr="00973E36">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proofErr w:type="gramStart"/>
      <w:r w:rsidRPr="00973E36">
        <w:rPr>
          <w:rFonts w:ascii="Sylfaen" w:hAnsi="Sylfaen"/>
          <w:color w:val="000000"/>
          <w:sz w:val="20"/>
          <w:szCs w:val="20"/>
        </w:rPr>
        <w:t>б</w:t>
      </w:r>
      <w:proofErr w:type="gramEnd"/>
      <w:r w:rsidRPr="00973E36">
        <w:rPr>
          <w:rFonts w:ascii="Sylfaen" w:hAnsi="Sylfaen"/>
          <w:color w:val="000000"/>
          <w:sz w:val="20"/>
          <w:szCs w:val="20"/>
        </w:rPr>
        <w:t>.</w:t>
      </w:r>
      <w:r w:rsidR="00E1385B" w:rsidRPr="00973E36">
        <w:rPr>
          <w:rFonts w:ascii="Sylfaen" w:hAnsi="Sylfaen"/>
          <w:color w:val="000000"/>
          <w:sz w:val="20"/>
          <w:szCs w:val="20"/>
        </w:rPr>
        <w:tab/>
      </w:r>
      <w:r w:rsidRPr="00973E36">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proofErr w:type="gramStart"/>
      <w:r w:rsidRPr="00973E36">
        <w:rPr>
          <w:rFonts w:ascii="Sylfaen" w:hAnsi="Sylfaen"/>
          <w:color w:val="000000"/>
          <w:sz w:val="20"/>
          <w:szCs w:val="20"/>
        </w:rPr>
        <w:t>в</w:t>
      </w:r>
      <w:proofErr w:type="gramEnd"/>
      <w:r w:rsidRPr="00973E36">
        <w:rPr>
          <w:rFonts w:ascii="Sylfaen" w:hAnsi="Sylfaen"/>
          <w:color w:val="000000"/>
          <w:sz w:val="20"/>
          <w:szCs w:val="20"/>
        </w:rPr>
        <w:t>.</w:t>
      </w:r>
      <w:r w:rsidR="00E1385B" w:rsidRPr="00973E36">
        <w:rPr>
          <w:rFonts w:ascii="Sylfaen" w:hAnsi="Sylfaen"/>
          <w:color w:val="000000"/>
          <w:sz w:val="20"/>
          <w:szCs w:val="20"/>
        </w:rPr>
        <w:tab/>
      </w:r>
      <w:proofErr w:type="gramStart"/>
      <w:r w:rsidRPr="00973E36">
        <w:rPr>
          <w:rFonts w:ascii="Sylfaen" w:hAnsi="Sylfaen"/>
          <w:color w:val="000000"/>
          <w:sz w:val="20"/>
          <w:szCs w:val="20"/>
        </w:rPr>
        <w:t>председателем</w:t>
      </w:r>
      <w:proofErr w:type="gramEnd"/>
      <w:r w:rsidRPr="00973E36">
        <w:rPr>
          <w:rFonts w:ascii="Sylfaen" w:hAnsi="Sylfaen"/>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г.</w:t>
      </w:r>
      <w:r w:rsidR="00E1385B" w:rsidRPr="00973E36">
        <w:rPr>
          <w:rFonts w:ascii="Sylfaen" w:hAnsi="Sylfaen"/>
          <w:color w:val="000000"/>
          <w:sz w:val="20"/>
          <w:szCs w:val="20"/>
        </w:rPr>
        <w:tab/>
      </w:r>
      <w:r w:rsidRPr="00973E36">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sz w:val="20"/>
          <w:szCs w:val="20"/>
        </w:rPr>
        <w:t>3)</w:t>
      </w:r>
      <w:r w:rsidR="00E1385B" w:rsidRPr="00973E36">
        <w:rPr>
          <w:rFonts w:ascii="Sylfaen" w:hAnsi="Sylfaen"/>
          <w:sz w:val="20"/>
          <w:szCs w:val="20"/>
        </w:rPr>
        <w:tab/>
      </w:r>
      <w:r w:rsidRPr="00973E36">
        <w:rPr>
          <w:rFonts w:ascii="Sylfaen" w:hAnsi="Sylfaen"/>
          <w:sz w:val="20"/>
          <w:szCs w:val="20"/>
        </w:rPr>
        <w:t>участники, не имеющие статуса физического лица, считаются взаимосвязанными, если:</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а.</w:t>
      </w:r>
      <w:r w:rsidR="00E1385B" w:rsidRPr="00973E36">
        <w:rPr>
          <w:rFonts w:ascii="Sylfaen" w:hAnsi="Sylfaen"/>
          <w:color w:val="000000"/>
          <w:sz w:val="20"/>
          <w:szCs w:val="20"/>
        </w:rPr>
        <w:tab/>
      </w:r>
      <w:r w:rsidRPr="00973E36">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73E36">
        <w:rPr>
          <w:rFonts w:ascii="Sylfaen" w:hAnsi="Sylfaen" w:cs="Courier New"/>
          <w:color w:val="000000"/>
          <w:sz w:val="20"/>
          <w:szCs w:val="20"/>
          <w:lang w:val="en-US"/>
        </w:rPr>
        <w:t> </w:t>
      </w:r>
      <w:r w:rsidRPr="00973E36">
        <w:rPr>
          <w:rFonts w:ascii="Sylfaen" w:hAnsi="Sylfaen"/>
          <w:color w:val="000000"/>
          <w:sz w:val="20"/>
          <w:szCs w:val="20"/>
        </w:rPr>
        <w:t>лица;</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proofErr w:type="gramStart"/>
      <w:r w:rsidRPr="00973E36">
        <w:rPr>
          <w:rFonts w:ascii="Sylfaen" w:hAnsi="Sylfaen"/>
          <w:color w:val="000000"/>
          <w:sz w:val="20"/>
          <w:szCs w:val="20"/>
        </w:rPr>
        <w:t>б.</w:t>
      </w:r>
      <w:r w:rsidR="00E1385B" w:rsidRPr="00973E36">
        <w:rPr>
          <w:rFonts w:ascii="Sylfaen" w:hAnsi="Sylfaen"/>
          <w:color w:val="000000"/>
          <w:sz w:val="20"/>
          <w:szCs w:val="20"/>
        </w:rPr>
        <w:tab/>
      </w:r>
      <w:r w:rsidRPr="00973E36">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73E36">
        <w:rPr>
          <w:rFonts w:ascii="Sylfaen" w:hAnsi="Sylfaen"/>
          <w:color w:val="000000"/>
          <w:sz w:val="20"/>
          <w:szCs w:val="2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sz w:val="20"/>
          <w:szCs w:val="20"/>
        </w:rPr>
      </w:pPr>
      <w:proofErr w:type="gramStart"/>
      <w:r w:rsidRPr="00973E36">
        <w:rPr>
          <w:rFonts w:ascii="Sylfaen" w:hAnsi="Sylfaen"/>
          <w:color w:val="000000"/>
          <w:sz w:val="20"/>
          <w:szCs w:val="20"/>
        </w:rPr>
        <w:t>в</w:t>
      </w:r>
      <w:proofErr w:type="gramEnd"/>
      <w:r w:rsidRPr="00973E36">
        <w:rPr>
          <w:rFonts w:ascii="Sylfaen" w:hAnsi="Sylfaen"/>
          <w:color w:val="000000"/>
          <w:sz w:val="20"/>
          <w:szCs w:val="20"/>
        </w:rPr>
        <w:t>.</w:t>
      </w:r>
      <w:r w:rsidR="00E1385B" w:rsidRPr="00973E36">
        <w:rPr>
          <w:rFonts w:ascii="Sylfaen" w:hAnsi="Sylfaen"/>
          <w:color w:val="000000"/>
          <w:sz w:val="20"/>
          <w:szCs w:val="20"/>
        </w:rPr>
        <w:tab/>
      </w:r>
      <w:proofErr w:type="gramStart"/>
      <w:r w:rsidRPr="00973E36">
        <w:rPr>
          <w:rFonts w:ascii="Sylfaen" w:hAnsi="Sylfaen"/>
          <w:color w:val="000000"/>
          <w:sz w:val="20"/>
          <w:szCs w:val="20"/>
        </w:rPr>
        <w:t>кто-либо</w:t>
      </w:r>
      <w:proofErr w:type="gramEnd"/>
      <w:r w:rsidRPr="00973E36">
        <w:rPr>
          <w:rFonts w:ascii="Sylfaen" w:hAnsi="Sylfaen"/>
          <w:color w:val="000000"/>
          <w:sz w:val="20"/>
          <w:szCs w:val="2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73E36" w:rsidRDefault="00D5674E" w:rsidP="00B46D58">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973E36">
        <w:rPr>
          <w:rFonts w:ascii="Sylfaen" w:hAnsi="Sylfaen"/>
          <w:color w:val="000000"/>
          <w:sz w:val="20"/>
          <w:szCs w:val="20"/>
        </w:rPr>
        <w:t>г.</w:t>
      </w:r>
      <w:r w:rsidR="00E1385B" w:rsidRPr="00973E36">
        <w:rPr>
          <w:rFonts w:ascii="Sylfaen" w:hAnsi="Sylfaen"/>
          <w:color w:val="000000"/>
          <w:sz w:val="20"/>
          <w:szCs w:val="20"/>
        </w:rPr>
        <w:tab/>
      </w:r>
      <w:r w:rsidRPr="00973E36">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973E36" w:rsidRDefault="00D5674E" w:rsidP="00B46D58">
      <w:pPr>
        <w:widowControl w:val="0"/>
        <w:tabs>
          <w:tab w:val="left" w:pos="1134"/>
        </w:tabs>
        <w:spacing w:after="160"/>
        <w:ind w:firstLine="567"/>
        <w:jc w:val="both"/>
        <w:rPr>
          <w:rFonts w:ascii="Sylfaen" w:hAnsi="Sylfaen"/>
          <w:color w:val="000000"/>
          <w:sz w:val="20"/>
          <w:szCs w:val="20"/>
        </w:rPr>
      </w:pPr>
      <w:proofErr w:type="gramStart"/>
      <w:r w:rsidRPr="00973E36">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73E36" w:rsidRDefault="00096865" w:rsidP="00B46D58">
      <w:pPr>
        <w:widowControl w:val="0"/>
        <w:tabs>
          <w:tab w:val="left" w:pos="1134"/>
        </w:tabs>
        <w:spacing w:after="160"/>
        <w:ind w:firstLine="567"/>
        <w:jc w:val="both"/>
        <w:rPr>
          <w:rFonts w:ascii="Sylfaen" w:hAnsi="Sylfaen" w:cs="Arial Armenian"/>
          <w:sz w:val="20"/>
          <w:szCs w:val="20"/>
        </w:rPr>
      </w:pPr>
      <w:r w:rsidRPr="00973E36">
        <w:rPr>
          <w:rFonts w:ascii="Sylfaen" w:hAnsi="Sylfaen"/>
          <w:sz w:val="20"/>
          <w:szCs w:val="20"/>
        </w:rPr>
        <w:t>2.4</w:t>
      </w:r>
      <w:r w:rsidR="00D13662" w:rsidRPr="00973E36">
        <w:rPr>
          <w:rFonts w:ascii="Sylfaen" w:hAnsi="Sylfaen"/>
          <w:sz w:val="20"/>
          <w:szCs w:val="20"/>
        </w:rPr>
        <w:t>.</w:t>
      </w:r>
      <w:r w:rsidR="00E1385B" w:rsidRPr="00973E36">
        <w:rPr>
          <w:rFonts w:ascii="Sylfaen" w:hAnsi="Sylfaen"/>
          <w:sz w:val="20"/>
          <w:szCs w:val="20"/>
        </w:rPr>
        <w:tab/>
      </w:r>
      <w:r w:rsidRPr="00973E36">
        <w:rPr>
          <w:rFonts w:ascii="Sylfaen" w:hAnsi="Sylfaen"/>
          <w:sz w:val="20"/>
          <w:szCs w:val="20"/>
        </w:rPr>
        <w:t>Участник</w:t>
      </w:r>
      <w:r w:rsidR="000C3F69" w:rsidRPr="00973E36">
        <w:rPr>
          <w:rFonts w:ascii="Sylfaen" w:hAnsi="Sylfaen"/>
          <w:sz w:val="20"/>
          <w:szCs w:val="20"/>
        </w:rPr>
        <w:t>,</w:t>
      </w:r>
      <w:r w:rsidRPr="00973E36">
        <w:rPr>
          <w:rFonts w:ascii="Sylfaen" w:hAnsi="Sylfaen"/>
          <w:sz w:val="20"/>
          <w:szCs w:val="20"/>
        </w:rPr>
        <w:t xml:space="preserve"> </w:t>
      </w:r>
      <w:r w:rsidR="002C1D72" w:rsidRPr="00973E36">
        <w:rPr>
          <w:rFonts w:ascii="Sylfaen" w:hAnsi="Sylfaen"/>
          <w:sz w:val="20"/>
          <w:szCs w:val="20"/>
        </w:rPr>
        <w:t xml:space="preserve">в случае признания </w:t>
      </w:r>
      <w:r w:rsidR="00876D7D" w:rsidRPr="00973E36">
        <w:rPr>
          <w:rFonts w:ascii="Sylfaen" w:hAnsi="Sylfaen"/>
          <w:sz w:val="20"/>
          <w:szCs w:val="20"/>
        </w:rPr>
        <w:t>ото</w:t>
      </w:r>
      <w:r w:rsidR="002C1D72" w:rsidRPr="00973E36">
        <w:rPr>
          <w:rFonts w:ascii="Sylfaen" w:hAnsi="Sylfaen"/>
          <w:sz w:val="20"/>
          <w:szCs w:val="20"/>
        </w:rPr>
        <w:t>бранным участником</w:t>
      </w:r>
      <w:r w:rsidR="000C3F69" w:rsidRPr="00973E36">
        <w:rPr>
          <w:rFonts w:ascii="Sylfaen" w:hAnsi="Sylfaen"/>
          <w:sz w:val="20"/>
          <w:szCs w:val="20"/>
        </w:rPr>
        <w:t>,</w:t>
      </w:r>
      <w:r w:rsidR="002C1D72" w:rsidRPr="00973E36">
        <w:rPr>
          <w:rFonts w:ascii="Sylfaen" w:hAnsi="Sylfaen"/>
          <w:sz w:val="20"/>
          <w:szCs w:val="20"/>
        </w:rPr>
        <w:t xml:space="preserve"> в срок</w:t>
      </w:r>
      <w:r w:rsidR="00BB67B5" w:rsidRPr="00973E36">
        <w:rPr>
          <w:rFonts w:ascii="Sylfaen" w:hAnsi="Sylfaen"/>
          <w:sz w:val="20"/>
          <w:szCs w:val="20"/>
        </w:rPr>
        <w:t>и</w:t>
      </w:r>
      <w:r w:rsidR="002C1D72" w:rsidRPr="00973E36">
        <w:rPr>
          <w:rFonts w:ascii="Sylfaen" w:hAnsi="Sylfaen"/>
          <w:sz w:val="20"/>
          <w:szCs w:val="20"/>
        </w:rPr>
        <w:t xml:space="preserve"> и порядке, установленны</w:t>
      </w:r>
      <w:r w:rsidR="00180D64" w:rsidRPr="00973E36">
        <w:rPr>
          <w:rFonts w:ascii="Sylfaen" w:hAnsi="Sylfaen"/>
          <w:sz w:val="20"/>
          <w:szCs w:val="20"/>
        </w:rPr>
        <w:t>ми</w:t>
      </w:r>
      <w:r w:rsidR="002C1D72" w:rsidRPr="00973E36">
        <w:rPr>
          <w:rFonts w:ascii="Sylfaen" w:hAnsi="Sylfaen"/>
          <w:sz w:val="20"/>
          <w:szCs w:val="20"/>
        </w:rPr>
        <w:t xml:space="preserve"> статьей 35 </w:t>
      </w:r>
      <w:r w:rsidR="00876D7D" w:rsidRPr="00973E36">
        <w:rPr>
          <w:rFonts w:ascii="Sylfaen" w:hAnsi="Sylfaen"/>
          <w:sz w:val="20"/>
          <w:szCs w:val="20"/>
        </w:rPr>
        <w:t>З</w:t>
      </w:r>
      <w:r w:rsidR="002C1D72" w:rsidRPr="00973E36">
        <w:rPr>
          <w:rFonts w:ascii="Sylfaen" w:hAnsi="Sylfaen"/>
          <w:sz w:val="20"/>
          <w:szCs w:val="20"/>
        </w:rPr>
        <w:t xml:space="preserve">акона, </w:t>
      </w:r>
      <w:r w:rsidR="00466F7A" w:rsidRPr="00973E36">
        <w:rPr>
          <w:rFonts w:ascii="Sylfaen" w:hAnsi="Sylfaen"/>
          <w:sz w:val="20"/>
          <w:szCs w:val="20"/>
        </w:rPr>
        <w:t xml:space="preserve">представляет </w:t>
      </w:r>
      <w:r w:rsidR="002C1D72" w:rsidRPr="00973E36">
        <w:rPr>
          <w:rFonts w:ascii="Sylfaen" w:hAnsi="Sylfaen"/>
          <w:sz w:val="20"/>
          <w:szCs w:val="20"/>
        </w:rPr>
        <w:t>обеспеч</w:t>
      </w:r>
      <w:r w:rsidR="00466F7A" w:rsidRPr="00973E36">
        <w:rPr>
          <w:rFonts w:ascii="Sylfaen" w:hAnsi="Sylfaen"/>
          <w:sz w:val="20"/>
          <w:szCs w:val="20"/>
        </w:rPr>
        <w:t>ение</w:t>
      </w:r>
      <w:r w:rsidR="002C1D72" w:rsidRPr="00973E36">
        <w:rPr>
          <w:rFonts w:ascii="Sylfaen" w:hAnsi="Sylfaen"/>
          <w:sz w:val="20"/>
          <w:szCs w:val="20"/>
        </w:rPr>
        <w:t xml:space="preserve"> квалификаци</w:t>
      </w:r>
      <w:r w:rsidR="00466F7A" w:rsidRPr="00973E36">
        <w:rPr>
          <w:rFonts w:ascii="Sylfaen" w:hAnsi="Sylfaen"/>
          <w:sz w:val="20"/>
          <w:szCs w:val="20"/>
        </w:rPr>
        <w:t>и</w:t>
      </w:r>
      <w:r w:rsidR="002C1D72" w:rsidRPr="00973E36">
        <w:rPr>
          <w:rFonts w:ascii="Sylfaen" w:hAnsi="Sylfaen"/>
          <w:sz w:val="20"/>
          <w:szCs w:val="20"/>
        </w:rPr>
        <w:t xml:space="preserve"> в размере представленного им ценового предложения</w:t>
      </w:r>
      <w:r w:rsidR="000964F1" w:rsidRPr="00973E36">
        <w:rPr>
          <w:rFonts w:ascii="Sylfaen" w:hAnsi="Sylfaen"/>
          <w:sz w:val="20"/>
          <w:szCs w:val="20"/>
        </w:rPr>
        <w:t>.</w:t>
      </w:r>
    </w:p>
    <w:p w:rsidR="000A6B75" w:rsidRPr="00973E36" w:rsidRDefault="000A6B75"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2.</w:t>
      </w:r>
      <w:r w:rsidR="00DA4643" w:rsidRPr="00973E36">
        <w:rPr>
          <w:rFonts w:ascii="Sylfaen" w:hAnsi="Sylfaen"/>
          <w:sz w:val="20"/>
        </w:rPr>
        <w:t>5</w:t>
      </w:r>
      <w:r w:rsidR="000A15F9" w:rsidRPr="00973E36">
        <w:rPr>
          <w:rFonts w:ascii="Sylfaen" w:hAnsi="Sylfaen"/>
          <w:sz w:val="20"/>
        </w:rPr>
        <w:t>.</w:t>
      </w:r>
      <w:r w:rsidR="00F04AA1" w:rsidRPr="00973E36">
        <w:rPr>
          <w:rFonts w:ascii="Sylfaen" w:hAnsi="Sylfaen"/>
          <w:sz w:val="20"/>
        </w:rPr>
        <w:tab/>
      </w:r>
      <w:r w:rsidRPr="00973E36">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973E36">
        <w:rPr>
          <w:rFonts w:ascii="Sylfaen" w:hAnsi="Sylfaen"/>
          <w:sz w:val="20"/>
        </w:rPr>
        <w:t xml:space="preserve"> </w:t>
      </w:r>
      <w:r w:rsidR="00C366B6" w:rsidRPr="00973E36">
        <w:rPr>
          <w:rFonts w:ascii="Sylfaen" w:hAnsi="Sylfaen"/>
          <w:sz w:val="20"/>
        </w:rPr>
        <w:t>(на один и тот же лот)</w:t>
      </w:r>
      <w:r w:rsidRPr="00973E36">
        <w:rPr>
          <w:rFonts w:ascii="Sylfaen" w:hAnsi="Sylfaen"/>
          <w:sz w:val="20"/>
        </w:rPr>
        <w:t xml:space="preserve">. </w:t>
      </w:r>
    </w:p>
    <w:p w:rsidR="009E07EE" w:rsidRPr="00973E36" w:rsidRDefault="000A6B75" w:rsidP="00B46D58">
      <w:pPr>
        <w:pStyle w:val="23"/>
        <w:widowControl w:val="0"/>
        <w:tabs>
          <w:tab w:val="left" w:pos="1134"/>
        </w:tabs>
        <w:spacing w:after="160" w:line="240" w:lineRule="auto"/>
        <w:ind w:firstLine="567"/>
        <w:rPr>
          <w:rFonts w:ascii="Sylfaen" w:hAnsi="Sylfaen"/>
        </w:rPr>
      </w:pPr>
      <w:r w:rsidRPr="00973E36">
        <w:rPr>
          <w:rFonts w:ascii="Sylfaen" w:hAnsi="Sylfaen"/>
        </w:rPr>
        <w:t>2.</w:t>
      </w:r>
      <w:r w:rsidR="00C366B6" w:rsidRPr="00973E36">
        <w:rPr>
          <w:rFonts w:ascii="Sylfaen" w:hAnsi="Sylfaen"/>
        </w:rPr>
        <w:t>6</w:t>
      </w:r>
      <w:r w:rsidR="000A15F9" w:rsidRPr="00973E36">
        <w:rPr>
          <w:rFonts w:ascii="Sylfaen" w:hAnsi="Sylfaen"/>
        </w:rPr>
        <w:t>.</w:t>
      </w:r>
      <w:r w:rsidR="00F04AA1" w:rsidRPr="00973E36">
        <w:rPr>
          <w:rFonts w:ascii="Sylfaen" w:hAnsi="Sylfaen"/>
        </w:rPr>
        <w:tab/>
      </w:r>
      <w:r w:rsidRPr="00973E36">
        <w:rPr>
          <w:rFonts w:ascii="Sylfaen" w:hAnsi="Sylfaen"/>
        </w:rPr>
        <w:t xml:space="preserve">Участники могут участвовать в настоящей процедуре в порядке совместной деятельности </w:t>
      </w:r>
      <w:r w:rsidRPr="00973E36">
        <w:rPr>
          <w:rFonts w:ascii="Sylfaen" w:hAnsi="Sylfaen"/>
        </w:rPr>
        <w:lastRenderedPageBreak/>
        <w:t xml:space="preserve">(консорциумом). </w:t>
      </w:r>
    </w:p>
    <w:p w:rsidR="000A6B75" w:rsidRPr="00973E36" w:rsidRDefault="000A6B75" w:rsidP="00B46D58">
      <w:pPr>
        <w:pStyle w:val="23"/>
        <w:widowControl w:val="0"/>
        <w:spacing w:after="160" w:line="240" w:lineRule="auto"/>
        <w:rPr>
          <w:rFonts w:ascii="Sylfaen" w:hAnsi="Sylfaen" w:cs="Sylfaen"/>
        </w:rPr>
      </w:pPr>
      <w:r w:rsidRPr="00973E36">
        <w:rPr>
          <w:rFonts w:ascii="Sylfaen" w:hAnsi="Sylfaen"/>
        </w:rPr>
        <w:t>В подобном случае:</w:t>
      </w:r>
    </w:p>
    <w:p w:rsidR="005A405F" w:rsidRPr="00973E36" w:rsidRDefault="00C366B6" w:rsidP="00B46D58">
      <w:pPr>
        <w:pStyle w:val="23"/>
        <w:widowControl w:val="0"/>
        <w:tabs>
          <w:tab w:val="left" w:pos="1134"/>
        </w:tabs>
        <w:spacing w:after="160" w:line="240" w:lineRule="auto"/>
        <w:ind w:firstLine="567"/>
        <w:rPr>
          <w:rFonts w:ascii="Sylfaen" w:hAnsi="Sylfaen"/>
        </w:rPr>
      </w:pPr>
      <w:r w:rsidRPr="00973E36">
        <w:rPr>
          <w:rFonts w:ascii="Sylfaen" w:hAnsi="Sylfaen"/>
        </w:rPr>
        <w:t>1</w:t>
      </w:r>
      <w:r w:rsidR="000A6B75" w:rsidRPr="00973E36">
        <w:rPr>
          <w:rFonts w:ascii="Sylfaen" w:hAnsi="Sylfaen"/>
        </w:rPr>
        <w:t>)</w:t>
      </w:r>
      <w:r w:rsidR="00911F57" w:rsidRPr="00973E36">
        <w:rPr>
          <w:rFonts w:ascii="Sylfaen" w:hAnsi="Sylfaen"/>
        </w:rPr>
        <w:tab/>
      </w:r>
      <w:r w:rsidR="000A6B75" w:rsidRPr="00973E36">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973E36">
        <w:rPr>
          <w:rFonts w:ascii="Sylfaen" w:hAnsi="Sylfaen"/>
        </w:rPr>
        <w:t xml:space="preserve"> (на один и тот же лот)</w:t>
      </w:r>
      <w:r w:rsidR="000A6B75" w:rsidRPr="00973E36">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73E36" w:rsidRDefault="00C366B6"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2</w:t>
      </w:r>
      <w:r w:rsidR="000A6B75" w:rsidRPr="00973E36">
        <w:rPr>
          <w:rFonts w:ascii="Sylfaen" w:hAnsi="Sylfaen"/>
        </w:rPr>
        <w:t>)</w:t>
      </w:r>
      <w:r w:rsidR="00911F57" w:rsidRPr="00973E36">
        <w:rPr>
          <w:rFonts w:ascii="Sylfaen" w:hAnsi="Sylfaen"/>
        </w:rPr>
        <w:tab/>
      </w:r>
      <w:r w:rsidR="000A6B75" w:rsidRPr="00973E36">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73E36" w:rsidRDefault="00096865" w:rsidP="00B46D58">
      <w:pPr>
        <w:widowControl w:val="0"/>
        <w:spacing w:after="160"/>
        <w:ind w:firstLine="567"/>
        <w:jc w:val="both"/>
        <w:rPr>
          <w:rFonts w:ascii="Sylfaen" w:hAnsi="Sylfaen"/>
          <w:b/>
          <w:sz w:val="20"/>
          <w:szCs w:val="20"/>
        </w:rPr>
      </w:pPr>
    </w:p>
    <w:p w:rsidR="00096865" w:rsidRPr="00973E36" w:rsidRDefault="00ED2352" w:rsidP="00B46D58">
      <w:pPr>
        <w:widowControl w:val="0"/>
        <w:spacing w:after="160"/>
        <w:jc w:val="center"/>
        <w:rPr>
          <w:rFonts w:ascii="Sylfaen" w:hAnsi="Sylfaen" w:cs="Arial"/>
          <w:b/>
          <w:sz w:val="20"/>
          <w:szCs w:val="20"/>
        </w:rPr>
      </w:pPr>
      <w:r w:rsidRPr="00973E36">
        <w:rPr>
          <w:rFonts w:ascii="Sylfaen" w:hAnsi="Sylfaen"/>
          <w:b/>
          <w:sz w:val="20"/>
          <w:szCs w:val="20"/>
        </w:rPr>
        <w:t>3.</w:t>
      </w:r>
      <w:r w:rsidR="002B32D6" w:rsidRPr="00973E36">
        <w:rPr>
          <w:rFonts w:ascii="Sylfaen" w:hAnsi="Sylfaen"/>
          <w:b/>
          <w:sz w:val="20"/>
          <w:szCs w:val="20"/>
        </w:rPr>
        <w:t xml:space="preserve"> РАЗЪЯСНЕНИЕ ПРИГЛАШЕНИЯ </w:t>
      </w:r>
      <w:r w:rsidRPr="00973E36">
        <w:rPr>
          <w:rFonts w:ascii="Sylfaen" w:hAnsi="Sylfaen"/>
          <w:b/>
          <w:sz w:val="20"/>
          <w:szCs w:val="20"/>
        </w:rPr>
        <w:br/>
      </w:r>
      <w:r w:rsidR="002B32D6" w:rsidRPr="00973E36">
        <w:rPr>
          <w:rFonts w:ascii="Sylfaen" w:hAnsi="Sylfaen"/>
          <w:b/>
          <w:sz w:val="20"/>
          <w:szCs w:val="20"/>
        </w:rPr>
        <w:t xml:space="preserve">И ПОРЯДОК ВНЕСЕНИЯ ИЗМЕНЕНИЯ В ПРИГЛАШЕНИЕ </w:t>
      </w:r>
    </w:p>
    <w:p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3.1</w:t>
      </w:r>
      <w:r w:rsidR="000A15F9" w:rsidRPr="00973E36">
        <w:rPr>
          <w:rFonts w:ascii="Sylfaen" w:hAnsi="Sylfaen"/>
          <w:sz w:val="20"/>
          <w:szCs w:val="20"/>
        </w:rPr>
        <w:t>.</w:t>
      </w:r>
      <w:r w:rsidR="00ED2352" w:rsidRPr="00973E36">
        <w:rPr>
          <w:rFonts w:ascii="Sylfaen" w:hAnsi="Sylfaen"/>
          <w:sz w:val="20"/>
          <w:szCs w:val="20"/>
        </w:rPr>
        <w:tab/>
      </w:r>
      <w:r w:rsidRPr="00973E36">
        <w:rPr>
          <w:rFonts w:ascii="Sylfaen" w:hAnsi="Sylfaen"/>
          <w:sz w:val="20"/>
          <w:szCs w:val="20"/>
        </w:rPr>
        <w:t>Согласно статье 29 Закона участник вправе требовать от заказчика разъяснения приглашения.</w:t>
      </w:r>
    </w:p>
    <w:p w:rsidR="00096865" w:rsidRPr="00973E36" w:rsidRDefault="00096865" w:rsidP="00B46D58">
      <w:pPr>
        <w:widowControl w:val="0"/>
        <w:autoSpaceDE w:val="0"/>
        <w:autoSpaceDN w:val="0"/>
        <w:adjustRightInd w:val="0"/>
        <w:spacing w:after="160"/>
        <w:ind w:firstLine="567"/>
        <w:jc w:val="both"/>
        <w:rPr>
          <w:rFonts w:ascii="Sylfaen" w:hAnsi="Sylfaen"/>
          <w:sz w:val="20"/>
          <w:szCs w:val="20"/>
        </w:rPr>
      </w:pPr>
      <w:r w:rsidRPr="00973E36">
        <w:rPr>
          <w:rFonts w:ascii="Sylfaen" w:hAnsi="Sylfaen"/>
          <w:sz w:val="20"/>
          <w:szCs w:val="20"/>
        </w:rPr>
        <w:t xml:space="preserve">Участник имеет право </w:t>
      </w:r>
      <w:r w:rsidR="006735A4" w:rsidRPr="00973E36">
        <w:rPr>
          <w:rFonts w:ascii="Sylfaen" w:hAnsi="Sylfaen"/>
          <w:sz w:val="20"/>
          <w:szCs w:val="20"/>
        </w:rPr>
        <w:t>в письменной форме</w:t>
      </w:r>
      <w:r w:rsidRPr="00973E36">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973E36">
        <w:rPr>
          <w:rFonts w:ascii="Sylfaen" w:hAnsi="Sylfaen"/>
          <w:sz w:val="20"/>
          <w:szCs w:val="20"/>
        </w:rPr>
        <w:t xml:space="preserve">в письменной форме </w:t>
      </w:r>
      <w:r w:rsidRPr="00973E36">
        <w:rPr>
          <w:rFonts w:ascii="Sylfaen" w:hAnsi="Sylfaen"/>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973E36">
        <w:rPr>
          <w:rStyle w:val="af6"/>
          <w:rFonts w:ascii="Sylfaen" w:hAnsi="Sylfaen"/>
          <w:sz w:val="20"/>
          <w:szCs w:val="20"/>
        </w:rPr>
        <w:footnoteReference w:customMarkFollows="1" w:id="1"/>
        <w:t>5</w:t>
      </w:r>
      <w:r w:rsidRPr="00973E36">
        <w:rPr>
          <w:rFonts w:ascii="Sylfaen" w:hAnsi="Sylfaen"/>
          <w:sz w:val="20"/>
          <w:szCs w:val="20"/>
        </w:rPr>
        <w:t>.</w:t>
      </w:r>
      <w:r w:rsidR="00AA7117" w:rsidRPr="00973E36">
        <w:rPr>
          <w:rFonts w:ascii="Sylfaen" w:hAnsi="Sylfaen"/>
          <w:sz w:val="20"/>
          <w:szCs w:val="20"/>
        </w:rPr>
        <w:t xml:space="preserve"> </w:t>
      </w:r>
    </w:p>
    <w:p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3.2.</w:t>
      </w:r>
      <w:r w:rsidR="00ED2352" w:rsidRPr="00973E36">
        <w:rPr>
          <w:rFonts w:ascii="Sylfaen" w:hAnsi="Sylfaen"/>
          <w:sz w:val="20"/>
          <w:szCs w:val="20"/>
        </w:rPr>
        <w:tab/>
      </w:r>
      <w:r w:rsidRPr="00973E36">
        <w:rPr>
          <w:rFonts w:ascii="Sylfaen" w:hAnsi="Sylfaen"/>
          <w:sz w:val="20"/>
          <w:szCs w:val="20"/>
        </w:rPr>
        <w:t>В день предоставления разъяснения объявление о запросе и о</w:t>
      </w:r>
      <w:r w:rsidR="00775FAF" w:rsidRPr="00973E36">
        <w:rPr>
          <w:rFonts w:ascii="Sylfaen" w:hAnsi="Sylfaen" w:cs="Courier New"/>
          <w:sz w:val="20"/>
          <w:szCs w:val="20"/>
          <w:lang w:val="en-US"/>
        </w:rPr>
        <w:t> </w:t>
      </w:r>
      <w:r w:rsidRPr="00973E36">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973E36">
        <w:rPr>
          <w:rFonts w:ascii="Sylfaen" w:hAnsi="Sylfaen" w:cs="Courier New"/>
          <w:sz w:val="20"/>
          <w:szCs w:val="20"/>
          <w:lang w:val="en-US"/>
        </w:rPr>
        <w:t> </w:t>
      </w:r>
      <w:r w:rsidRPr="00973E36">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973E36" w:rsidRDefault="00096865" w:rsidP="00B46D58">
      <w:pPr>
        <w:widowControl w:val="0"/>
        <w:tabs>
          <w:tab w:val="left" w:pos="1134"/>
        </w:tabs>
        <w:autoSpaceDE w:val="0"/>
        <w:autoSpaceDN w:val="0"/>
        <w:adjustRightInd w:val="0"/>
        <w:spacing w:after="160"/>
        <w:ind w:firstLine="567"/>
        <w:jc w:val="both"/>
        <w:rPr>
          <w:rFonts w:ascii="Sylfaen" w:hAnsi="Sylfaen"/>
          <w:sz w:val="20"/>
          <w:szCs w:val="20"/>
        </w:rPr>
      </w:pPr>
      <w:r w:rsidRPr="00973E36">
        <w:rPr>
          <w:rFonts w:ascii="Sylfaen" w:hAnsi="Sylfaen"/>
          <w:sz w:val="20"/>
          <w:szCs w:val="20"/>
        </w:rPr>
        <w:t>3.3</w:t>
      </w:r>
      <w:r w:rsidR="000A15F9" w:rsidRPr="00973E36">
        <w:rPr>
          <w:rFonts w:ascii="Sylfaen" w:hAnsi="Sylfaen"/>
          <w:sz w:val="20"/>
          <w:szCs w:val="20"/>
        </w:rPr>
        <w:t>.</w:t>
      </w:r>
      <w:r w:rsidR="00ED2352" w:rsidRPr="00973E36">
        <w:rPr>
          <w:rFonts w:ascii="Sylfaen" w:hAnsi="Sylfaen"/>
          <w:sz w:val="20"/>
          <w:szCs w:val="20"/>
        </w:rPr>
        <w:tab/>
      </w:r>
      <w:r w:rsidRPr="00973E36">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973E36">
        <w:rPr>
          <w:rFonts w:ascii="Sylfaen" w:hAnsi="Sylfaen"/>
          <w:sz w:val="20"/>
          <w:szCs w:val="20"/>
        </w:rPr>
        <w:t xml:space="preserve">, или если запрос касается соответствия технических характеристик предлагаемых </w:t>
      </w:r>
      <w:r w:rsidR="00A14672" w:rsidRPr="00973E36">
        <w:rPr>
          <w:rFonts w:ascii="Sylfaen" w:hAnsi="Sylfaen"/>
          <w:sz w:val="20"/>
          <w:szCs w:val="20"/>
        </w:rPr>
        <w:t>у</w:t>
      </w:r>
      <w:r w:rsidR="00791FE4" w:rsidRPr="00973E36">
        <w:rPr>
          <w:rFonts w:ascii="Sylfaen" w:hAnsi="Sylfaen"/>
          <w:sz w:val="20"/>
          <w:szCs w:val="20"/>
        </w:rPr>
        <w:t>частником товаров техническим характеристикам, предусмотренным настоящим</w:t>
      </w:r>
      <w:r w:rsidR="00791FE4" w:rsidRPr="00973E36">
        <w:rPr>
          <w:rFonts w:ascii="Sylfaen" w:hAnsi="Sylfaen"/>
          <w:sz w:val="20"/>
          <w:szCs w:val="20"/>
          <w:lang w:val="hy-AM"/>
        </w:rPr>
        <w:t xml:space="preserve"> </w:t>
      </w:r>
      <w:r w:rsidR="00791FE4" w:rsidRPr="00973E36">
        <w:rPr>
          <w:rFonts w:ascii="Sylfaen" w:hAnsi="Sylfaen"/>
          <w:sz w:val="20"/>
          <w:szCs w:val="20"/>
        </w:rPr>
        <w:t>приглашением</w:t>
      </w:r>
      <w:r w:rsidRPr="00973E36">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973E36" w:rsidRDefault="00096865" w:rsidP="00B46D58">
      <w:pPr>
        <w:widowControl w:val="0"/>
        <w:tabs>
          <w:tab w:val="left" w:pos="1134"/>
        </w:tabs>
        <w:autoSpaceDE w:val="0"/>
        <w:autoSpaceDN w:val="0"/>
        <w:adjustRightInd w:val="0"/>
        <w:spacing w:after="160"/>
        <w:ind w:firstLine="567"/>
        <w:jc w:val="both"/>
        <w:rPr>
          <w:rFonts w:ascii="Sylfaen" w:hAnsi="Sylfaen"/>
          <w:sz w:val="20"/>
          <w:szCs w:val="20"/>
          <w:lang w:val="hy-AM"/>
        </w:rPr>
      </w:pPr>
      <w:r w:rsidRPr="00973E36">
        <w:rPr>
          <w:rFonts w:ascii="Sylfaen" w:hAnsi="Sylfaen"/>
          <w:sz w:val="20"/>
          <w:szCs w:val="20"/>
        </w:rPr>
        <w:t>3.4</w:t>
      </w:r>
      <w:r w:rsidR="000A15F9" w:rsidRPr="00973E36">
        <w:rPr>
          <w:rFonts w:ascii="Sylfaen" w:hAnsi="Sylfaen"/>
          <w:sz w:val="20"/>
          <w:szCs w:val="20"/>
        </w:rPr>
        <w:t>.</w:t>
      </w:r>
      <w:r w:rsidR="00ED2352" w:rsidRPr="00973E36">
        <w:rPr>
          <w:rFonts w:ascii="Sylfaen" w:hAnsi="Sylfaen"/>
          <w:sz w:val="20"/>
          <w:szCs w:val="20"/>
        </w:rPr>
        <w:tab/>
      </w:r>
      <w:r w:rsidRPr="00973E36">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973E36">
        <w:rPr>
          <w:rFonts w:ascii="Sylfaen" w:hAnsi="Sylfaen"/>
          <w:sz w:val="20"/>
          <w:szCs w:val="20"/>
          <w:vertAlign w:val="superscript"/>
          <w:lang w:val="hy-AM"/>
        </w:rPr>
        <w:t>5</w:t>
      </w:r>
      <w:r w:rsidRPr="00973E36">
        <w:rPr>
          <w:rFonts w:ascii="Sylfaen" w:hAnsi="Sylfaen"/>
          <w:sz w:val="20"/>
          <w:szCs w:val="20"/>
        </w:rPr>
        <w:t xml:space="preserve"> </w:t>
      </w:r>
    </w:p>
    <w:p w:rsidR="002D7D70" w:rsidRPr="00973E36" w:rsidRDefault="002D7D70" w:rsidP="00B46D58">
      <w:pPr>
        <w:widowControl w:val="0"/>
        <w:tabs>
          <w:tab w:val="left" w:pos="1134"/>
        </w:tabs>
        <w:autoSpaceDE w:val="0"/>
        <w:autoSpaceDN w:val="0"/>
        <w:adjustRightInd w:val="0"/>
        <w:spacing w:after="160"/>
        <w:ind w:firstLine="567"/>
        <w:jc w:val="both"/>
        <w:rPr>
          <w:rFonts w:ascii="Sylfaen" w:hAnsi="Sylfaen" w:cs="Arial Unicode"/>
          <w:sz w:val="20"/>
          <w:szCs w:val="20"/>
          <w:lang w:val="hy-AM"/>
        </w:rPr>
      </w:pPr>
      <w:r w:rsidRPr="00973E36">
        <w:rPr>
          <w:rFonts w:ascii="Sylfaen" w:hAnsi="Sylfaen"/>
          <w:sz w:val="20"/>
          <w:szCs w:val="20"/>
          <w:lang w:val="hy-AM"/>
        </w:rPr>
        <w:t>3.5</w:t>
      </w:r>
      <w:r w:rsidR="00F9791A" w:rsidRPr="00973E36">
        <w:rPr>
          <w:rFonts w:ascii="Sylfaen" w:hAnsi="Sylfaen"/>
          <w:sz w:val="20"/>
          <w:szCs w:val="20"/>
        </w:rPr>
        <w:t xml:space="preserve"> </w:t>
      </w:r>
      <w:r w:rsidR="00F9791A" w:rsidRPr="00973E36">
        <w:rPr>
          <w:rFonts w:ascii="Sylfaen" w:hAnsi="Sylfaen"/>
          <w:sz w:val="20"/>
          <w:szCs w:val="20"/>
          <w:lang w:val="hy-AM"/>
        </w:rPr>
        <w:t>Кажд</w:t>
      </w:r>
      <w:r w:rsidR="00F9791A" w:rsidRPr="00973E36">
        <w:rPr>
          <w:rFonts w:ascii="Sylfaen" w:hAnsi="Sylfaen"/>
          <w:sz w:val="20"/>
          <w:szCs w:val="20"/>
        </w:rPr>
        <w:t>ое лиц</w:t>
      </w:r>
      <w:r w:rsidR="00CA1F39" w:rsidRPr="00973E36">
        <w:rPr>
          <w:rFonts w:ascii="Sylfaen" w:hAnsi="Sylfaen"/>
          <w:sz w:val="20"/>
          <w:szCs w:val="20"/>
        </w:rPr>
        <w:t>о</w:t>
      </w:r>
      <w:r w:rsidR="00CA1F39" w:rsidRPr="00973E36">
        <w:rPr>
          <w:rFonts w:ascii="Sylfaen" w:hAnsi="Sylfaen"/>
          <w:sz w:val="20"/>
          <w:szCs w:val="20"/>
          <w:lang w:val="hy-AM"/>
        </w:rPr>
        <w:t xml:space="preserve"> без указания имени</w:t>
      </w:r>
      <w:r w:rsidR="00F9791A" w:rsidRPr="00973E36">
        <w:rPr>
          <w:rFonts w:ascii="Sylfaen" w:hAnsi="Sylfaen"/>
          <w:sz w:val="20"/>
          <w:szCs w:val="20"/>
          <w:lang w:val="hy-AM"/>
        </w:rPr>
        <w:t xml:space="preserve">, до истечения срока, установленного для внесения изменений в приглашение, </w:t>
      </w:r>
      <w:r w:rsidR="00F9791A" w:rsidRPr="00973E36">
        <w:rPr>
          <w:rFonts w:ascii="Sylfaen" w:hAnsi="Sylfaen"/>
          <w:sz w:val="20"/>
          <w:szCs w:val="20"/>
        </w:rPr>
        <w:t xml:space="preserve">имеет право </w:t>
      </w:r>
      <w:r w:rsidR="00F9791A" w:rsidRPr="00973E36">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973E36">
        <w:rPr>
          <w:rFonts w:ascii="Sylfaen" w:hAnsi="Sylfaen"/>
          <w:sz w:val="20"/>
          <w:szCs w:val="20"/>
        </w:rPr>
        <w:t xml:space="preserve"> </w:t>
      </w:r>
      <w:r w:rsidR="00F9791A" w:rsidRPr="00973E36">
        <w:rPr>
          <w:rFonts w:ascii="Sylfaen" w:hAnsi="Sylfaen"/>
          <w:sz w:val="20"/>
          <w:szCs w:val="20"/>
          <w:lang w:val="hy-AM"/>
        </w:rPr>
        <w:t xml:space="preserve">с точки зрения предусмотренных Законом </w:t>
      </w:r>
      <w:r w:rsidR="00F9791A" w:rsidRPr="00973E36">
        <w:rPr>
          <w:rFonts w:ascii="Sylfaen" w:hAnsi="Sylfaen"/>
          <w:sz w:val="20"/>
          <w:szCs w:val="20"/>
          <w:lang w:val="hy-AM"/>
        </w:rPr>
        <w:lastRenderedPageBreak/>
        <w:t>требований обеспечения конкуренции и исключения дискриминации</w:t>
      </w:r>
      <w:r w:rsidR="00023F8F" w:rsidRPr="00973E36">
        <w:rPr>
          <w:rFonts w:ascii="Sylfaen" w:hAnsi="Sylfaen"/>
          <w:sz w:val="20"/>
          <w:szCs w:val="20"/>
        </w:rPr>
        <w:t>.</w:t>
      </w:r>
      <w:r w:rsidR="00F9791A" w:rsidRPr="00973E36">
        <w:rPr>
          <w:rFonts w:ascii="Sylfaen" w:hAnsi="Sylfaen"/>
          <w:sz w:val="20"/>
          <w:szCs w:val="20"/>
          <w:lang w:val="hy-AM"/>
        </w:rPr>
        <w:t xml:space="preserve"> </w:t>
      </w:r>
      <w:r w:rsidR="00750FFF" w:rsidRPr="00973E36">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973E36" w:rsidRDefault="00B051BE" w:rsidP="00B46D58">
      <w:pPr>
        <w:widowControl w:val="0"/>
        <w:spacing w:after="160"/>
        <w:jc w:val="center"/>
        <w:rPr>
          <w:rFonts w:ascii="Sylfaen" w:hAnsi="Sylfaen"/>
          <w:b/>
          <w:sz w:val="20"/>
          <w:szCs w:val="20"/>
        </w:rPr>
      </w:pPr>
    </w:p>
    <w:p w:rsidR="00096865" w:rsidRPr="00973E36" w:rsidRDefault="00955A1E" w:rsidP="00B46D58">
      <w:pPr>
        <w:widowControl w:val="0"/>
        <w:spacing w:after="160"/>
        <w:jc w:val="center"/>
        <w:rPr>
          <w:rFonts w:ascii="Sylfaen" w:hAnsi="Sylfaen" w:cs="Arial"/>
          <w:b/>
          <w:sz w:val="20"/>
          <w:szCs w:val="20"/>
        </w:rPr>
      </w:pPr>
      <w:r w:rsidRPr="00973E36">
        <w:rPr>
          <w:rFonts w:ascii="Sylfaen" w:hAnsi="Sylfaen"/>
          <w:b/>
          <w:sz w:val="20"/>
          <w:szCs w:val="20"/>
        </w:rPr>
        <w:t>4. ПОРЯДОК ПОДАЧИ ЗАЯВКИ</w:t>
      </w:r>
    </w:p>
    <w:p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4.1</w:t>
      </w:r>
      <w:r w:rsidR="00A34DFE" w:rsidRPr="00973E36">
        <w:rPr>
          <w:rFonts w:ascii="Sylfaen" w:hAnsi="Sylfaen"/>
          <w:sz w:val="20"/>
          <w:szCs w:val="20"/>
        </w:rPr>
        <w:t>.</w:t>
      </w:r>
      <w:r w:rsidR="009C7913" w:rsidRPr="00973E36">
        <w:rPr>
          <w:rFonts w:ascii="Sylfaen" w:hAnsi="Sylfaen"/>
          <w:sz w:val="20"/>
          <w:szCs w:val="20"/>
        </w:rPr>
        <w:tab/>
      </w:r>
      <w:r w:rsidRPr="00973E36">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73E36" w:rsidRDefault="00096865" w:rsidP="00B46D58">
      <w:pPr>
        <w:pStyle w:val="23"/>
        <w:widowControl w:val="0"/>
        <w:spacing w:after="160" w:line="240" w:lineRule="auto"/>
        <w:ind w:firstLine="567"/>
        <w:rPr>
          <w:rFonts w:ascii="Sylfaen" w:hAnsi="Sylfaen" w:cs="Sylfaen"/>
        </w:rPr>
      </w:pPr>
      <w:r w:rsidRPr="00973E36">
        <w:rPr>
          <w:rFonts w:ascii="Sylfaen" w:hAnsi="Sylfaen"/>
        </w:rPr>
        <w:t xml:space="preserve">Участник может подать </w:t>
      </w:r>
      <w:proofErr w:type="gramStart"/>
      <w:r w:rsidRPr="00973E36">
        <w:rPr>
          <w:rFonts w:ascii="Sylfaen" w:hAnsi="Sylfaen"/>
        </w:rPr>
        <w:t>заявку</w:t>
      </w:r>
      <w:proofErr w:type="gramEnd"/>
      <w:r w:rsidRPr="00973E36">
        <w:rPr>
          <w:rFonts w:ascii="Sylfaen" w:hAnsi="Sylfaen"/>
        </w:rPr>
        <w:t xml:space="preserve"> как для каждого лота, так и для нескольких или всех лотов.</w:t>
      </w:r>
      <w:r w:rsidR="00AA7117" w:rsidRPr="00973E36">
        <w:rPr>
          <w:rFonts w:ascii="Sylfaen" w:hAnsi="Sylfaen"/>
        </w:rPr>
        <w:t xml:space="preserve"> </w:t>
      </w:r>
    </w:p>
    <w:p w:rsidR="00096865" w:rsidRPr="00973E36" w:rsidRDefault="000946A3" w:rsidP="00B46D58">
      <w:pPr>
        <w:pStyle w:val="23"/>
        <w:widowControl w:val="0"/>
        <w:spacing w:after="160" w:line="240" w:lineRule="auto"/>
        <w:ind w:firstLine="567"/>
        <w:rPr>
          <w:rFonts w:ascii="Sylfaen" w:hAnsi="Sylfaen" w:cs="Sylfaen"/>
        </w:rPr>
      </w:pPr>
      <w:r w:rsidRPr="00973E36">
        <w:rPr>
          <w:rFonts w:ascii="Sylfaen" w:hAnsi="Sylfaen"/>
        </w:rPr>
        <w:t>Заявка подается до истечения срока, установленного для этого настоящим Приглашением.</w:t>
      </w:r>
    </w:p>
    <w:p w:rsidR="00096865" w:rsidRPr="00973E36" w:rsidRDefault="000946A3" w:rsidP="00B46D58">
      <w:pPr>
        <w:pStyle w:val="23"/>
        <w:widowControl w:val="0"/>
        <w:spacing w:after="160" w:line="240" w:lineRule="auto"/>
        <w:ind w:firstLine="567"/>
        <w:rPr>
          <w:rFonts w:ascii="Sylfaen" w:hAnsi="Sylfaen"/>
        </w:rPr>
      </w:pPr>
      <w:r w:rsidRPr="00973E36">
        <w:rPr>
          <w:rFonts w:ascii="Sylfaen" w:hAnsi="Sylfaen"/>
        </w:rPr>
        <w:t>Порядок подготовки заявки описан в части 2 настоящего приглашения - в инструкции по подготовке заявок на открытый конкурс.</w:t>
      </w:r>
    </w:p>
    <w:p w:rsidR="00A80ECD" w:rsidRPr="00973E36" w:rsidRDefault="00A80ECD" w:rsidP="008C6890">
      <w:pPr>
        <w:pStyle w:val="23"/>
        <w:widowControl w:val="0"/>
        <w:tabs>
          <w:tab w:val="left" w:pos="1134"/>
        </w:tabs>
        <w:spacing w:after="160" w:line="240" w:lineRule="auto"/>
        <w:ind w:firstLine="567"/>
        <w:rPr>
          <w:rFonts w:ascii="Sylfaen" w:hAnsi="Sylfaen" w:cs="Sylfaen"/>
        </w:rPr>
      </w:pPr>
      <w:r w:rsidRPr="00973E36">
        <w:rPr>
          <w:rFonts w:ascii="Sylfaen" w:hAnsi="Sylfaen"/>
        </w:rPr>
        <w:t>4.2.</w:t>
      </w:r>
      <w:r w:rsidRPr="00973E36">
        <w:rPr>
          <w:rFonts w:ascii="Sylfaen" w:hAnsi="Sylfaen"/>
        </w:rPr>
        <w:tab/>
        <w:t xml:space="preserve">Заявки на процедуру необходимо представить в комиссию по адресу </w:t>
      </w:r>
      <w:r w:rsidR="00E316C0" w:rsidRPr="00973E36">
        <w:rPr>
          <w:rFonts w:ascii="Sylfaen" w:hAnsi="Sylfaen"/>
        </w:rPr>
        <w:t>ул. Арменакяна 108/4, г. Еревана</w:t>
      </w:r>
      <w:r w:rsidRPr="00973E36">
        <w:rPr>
          <w:rFonts w:ascii="Sylfaen" w:hAnsi="Sylfaen"/>
        </w:rPr>
        <w:t xml:space="preserve"> не позднее, чем "</w:t>
      </w:r>
      <w:r w:rsidR="006F7788">
        <w:rPr>
          <w:rFonts w:ascii="Sylfaen" w:hAnsi="Sylfaen"/>
        </w:rPr>
        <w:t>1</w:t>
      </w:r>
      <w:r w:rsidR="006F7788" w:rsidRPr="006F7788">
        <w:rPr>
          <w:rFonts w:ascii="Sylfaen" w:hAnsi="Sylfaen"/>
        </w:rPr>
        <w:t>4</w:t>
      </w:r>
      <w:r w:rsidR="00E316C0" w:rsidRPr="00973E36">
        <w:rPr>
          <w:rFonts w:ascii="Sylfaen" w:hAnsi="Sylfaen"/>
        </w:rPr>
        <w:t>:00 1</w:t>
      </w:r>
      <w:r w:rsidR="002D3659" w:rsidRPr="00973E36">
        <w:rPr>
          <w:rFonts w:ascii="Sylfaen" w:hAnsi="Sylfaen"/>
        </w:rPr>
        <w:t>5</w:t>
      </w:r>
      <w:r w:rsidRPr="00973E36">
        <w:rPr>
          <w:rFonts w:ascii="Sylfaen" w:hAnsi="Sylfaen"/>
        </w:rPr>
        <w:t xml:space="preserve">"-го дня </w:t>
      </w:r>
      <w:proofErr w:type="gramStart"/>
      <w:r w:rsidRPr="00973E36">
        <w:rPr>
          <w:rFonts w:ascii="Sylfaen" w:hAnsi="Sylfaen"/>
        </w:rPr>
        <w:t>с даты опубликования</w:t>
      </w:r>
      <w:proofErr w:type="gramEnd"/>
      <w:r w:rsidRPr="00973E36">
        <w:rPr>
          <w:rFonts w:ascii="Sylfaen" w:hAnsi="Sylfaen"/>
        </w:rPr>
        <w:t xml:space="preserve"> в бюллетене объявления и приглашения на настоящую процедуру. </w:t>
      </w:r>
    </w:p>
    <w:p w:rsidR="00A80ECD" w:rsidRPr="00973E36" w:rsidRDefault="00A80ECD" w:rsidP="008C6890">
      <w:pPr>
        <w:pStyle w:val="23"/>
        <w:widowControl w:val="0"/>
        <w:spacing w:after="160" w:line="240" w:lineRule="auto"/>
        <w:ind w:firstLine="567"/>
        <w:rPr>
          <w:rFonts w:ascii="Sylfaen" w:hAnsi="Sylfaen" w:cs="Sylfaen"/>
        </w:rPr>
      </w:pPr>
      <w:r w:rsidRPr="00973E36">
        <w:rPr>
          <w:rFonts w:ascii="Sylfaen" w:hAnsi="Sylfaen"/>
        </w:rPr>
        <w:t xml:space="preserve">Заявки на процедуру получает и в журнале регистрации заявок регистрирует секретарь комиссии </w:t>
      </w:r>
      <w:r w:rsidR="00E316C0" w:rsidRPr="00973E36">
        <w:rPr>
          <w:rFonts w:ascii="Sylfaen" w:hAnsi="Sylfaen"/>
        </w:rPr>
        <w:t>Карен Драмбян.</w:t>
      </w:r>
      <w:r w:rsidRPr="00973E36">
        <w:rPr>
          <w:rFonts w:ascii="Sylfaen" w:hAnsi="Sylfaen"/>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973E36" w:rsidRDefault="00B67CCD" w:rsidP="00B46D58">
      <w:pPr>
        <w:pStyle w:val="23"/>
        <w:widowControl w:val="0"/>
        <w:tabs>
          <w:tab w:val="left" w:pos="1134"/>
        </w:tabs>
        <w:spacing w:after="160" w:line="240" w:lineRule="auto"/>
        <w:ind w:firstLine="567"/>
        <w:rPr>
          <w:rFonts w:ascii="Sylfaen" w:hAnsi="Sylfaen"/>
        </w:rPr>
      </w:pPr>
      <w:r w:rsidRPr="00973E36">
        <w:rPr>
          <w:rFonts w:ascii="Sylfaen" w:hAnsi="Sylfaen"/>
        </w:rPr>
        <w:t>4.3.</w:t>
      </w:r>
      <w:r w:rsidR="003065C4" w:rsidRPr="00973E36">
        <w:rPr>
          <w:rFonts w:ascii="Sylfaen" w:hAnsi="Sylfaen"/>
        </w:rPr>
        <w:tab/>
      </w:r>
      <w:r w:rsidRPr="00973E36">
        <w:rPr>
          <w:rFonts w:ascii="Sylfaen" w:hAnsi="Sylfaen"/>
        </w:rPr>
        <w:t>В заявке участник представляет:</w:t>
      </w:r>
    </w:p>
    <w:p w:rsidR="005F25EF" w:rsidRPr="00973E36" w:rsidRDefault="005F25EF" w:rsidP="00B46D58">
      <w:pPr>
        <w:jc w:val="both"/>
        <w:rPr>
          <w:rFonts w:ascii="Sylfaen" w:hAnsi="Sylfaen"/>
          <w:sz w:val="20"/>
          <w:szCs w:val="20"/>
        </w:rPr>
      </w:pPr>
      <w:r w:rsidRPr="00973E36">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973E36">
        <w:rPr>
          <w:rFonts w:ascii="Sylfaen" w:hAnsi="Sylfaen"/>
          <w:sz w:val="20"/>
          <w:szCs w:val="20"/>
          <w:lang w:val="hy-AM"/>
        </w:rPr>
        <w:t xml:space="preserve"> </w:t>
      </w:r>
      <w:r w:rsidR="003C5795" w:rsidRPr="00973E36">
        <w:rPr>
          <w:rFonts w:ascii="Sylfaen" w:hAnsi="Sylfaen"/>
          <w:sz w:val="20"/>
          <w:szCs w:val="20"/>
        </w:rPr>
        <w:t>указав адрес электронной почты, учетный номер налогоплательщика, адрес деятельности и номер телефона</w:t>
      </w:r>
      <w:proofErr w:type="gramStart"/>
      <w:r w:rsidR="003C5795" w:rsidRPr="00973E36">
        <w:rPr>
          <w:rFonts w:ascii="Sylfaen" w:hAnsi="Sylfaen"/>
          <w:sz w:val="20"/>
          <w:szCs w:val="20"/>
        </w:rPr>
        <w:t xml:space="preserve"> </w:t>
      </w:r>
      <w:r w:rsidRPr="00973E36">
        <w:rPr>
          <w:rFonts w:ascii="Sylfaen" w:hAnsi="Sylfaen"/>
          <w:sz w:val="20"/>
          <w:szCs w:val="20"/>
        </w:rPr>
        <w:t>,</w:t>
      </w:r>
      <w:proofErr w:type="gramEnd"/>
      <w:r w:rsidRPr="00973E36">
        <w:rPr>
          <w:rFonts w:ascii="Sylfaen" w:hAnsi="Sylfaen"/>
          <w:sz w:val="20"/>
          <w:szCs w:val="20"/>
        </w:rPr>
        <w:t xml:space="preserve"> которое включает:</w:t>
      </w:r>
    </w:p>
    <w:p w:rsidR="005F25EF" w:rsidRPr="00973E36" w:rsidRDefault="005F25EF" w:rsidP="00B46D58">
      <w:pPr>
        <w:jc w:val="both"/>
        <w:rPr>
          <w:rFonts w:ascii="Sylfaen" w:hAnsi="Sylfaen"/>
          <w:sz w:val="20"/>
          <w:szCs w:val="20"/>
        </w:rPr>
      </w:pPr>
      <w:r w:rsidRPr="00973E36">
        <w:rPr>
          <w:rFonts w:ascii="Sylfaen" w:hAnsi="Sylfaen"/>
          <w:sz w:val="20"/>
          <w:szCs w:val="20"/>
        </w:rPr>
        <w:t xml:space="preserve">   а) </w:t>
      </w:r>
      <w:r w:rsidR="003C5795" w:rsidRPr="00973E36">
        <w:rPr>
          <w:rFonts w:ascii="Sylfaen" w:hAnsi="Sylfaen"/>
          <w:sz w:val="20"/>
          <w:szCs w:val="20"/>
        </w:rPr>
        <w:t xml:space="preserve">подтверждение </w:t>
      </w:r>
      <w:r w:rsidRPr="00973E36">
        <w:rPr>
          <w:rFonts w:ascii="Sylfaen" w:hAnsi="Sylfaen"/>
          <w:sz w:val="20"/>
          <w:szCs w:val="20"/>
        </w:rPr>
        <w:t>о соответствии своих данных требованиям права на участие, установленным настоящим приглашением;</w:t>
      </w:r>
    </w:p>
    <w:p w:rsidR="00C648DF" w:rsidRPr="00973E36" w:rsidRDefault="005F25EF" w:rsidP="00B46D58">
      <w:pPr>
        <w:jc w:val="both"/>
        <w:rPr>
          <w:rFonts w:ascii="Sylfaen" w:hAnsi="Sylfaen"/>
          <w:sz w:val="20"/>
          <w:szCs w:val="20"/>
        </w:rPr>
      </w:pPr>
      <w:r w:rsidRPr="00973E36">
        <w:rPr>
          <w:rFonts w:ascii="Sylfaen" w:hAnsi="Sylfaen"/>
          <w:sz w:val="20"/>
          <w:szCs w:val="20"/>
        </w:rPr>
        <w:t xml:space="preserve">   б) </w:t>
      </w:r>
      <w:r w:rsidR="003C5795" w:rsidRPr="00973E36">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973E36">
        <w:rPr>
          <w:rFonts w:ascii="Sylfaen" w:hAnsi="Sylfaen"/>
          <w:sz w:val="20"/>
          <w:szCs w:val="20"/>
        </w:rPr>
        <w:t xml:space="preserve"> в случае признания отобранным участником</w:t>
      </w:r>
      <w:r w:rsidR="0049623A" w:rsidRPr="00973E36">
        <w:rPr>
          <w:rFonts w:ascii="Sylfaen" w:hAnsi="Sylfaen"/>
          <w:sz w:val="20"/>
          <w:szCs w:val="20"/>
        </w:rPr>
        <w:t xml:space="preserve">    </w:t>
      </w:r>
    </w:p>
    <w:p w:rsidR="005F25EF" w:rsidRPr="00973E36" w:rsidRDefault="005F25EF" w:rsidP="00C648DF">
      <w:pPr>
        <w:ind w:firstLine="284"/>
        <w:jc w:val="both"/>
        <w:rPr>
          <w:rFonts w:ascii="Sylfaen" w:hAnsi="Sylfaen"/>
          <w:sz w:val="20"/>
          <w:szCs w:val="20"/>
        </w:rPr>
      </w:pPr>
      <w:r w:rsidRPr="00973E36">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973E36" w:rsidRDefault="005F25EF" w:rsidP="00B46D58">
      <w:pPr>
        <w:jc w:val="both"/>
        <w:rPr>
          <w:rFonts w:ascii="Sylfaen" w:hAnsi="Sylfaen"/>
          <w:sz w:val="20"/>
          <w:szCs w:val="20"/>
        </w:rPr>
      </w:pPr>
      <w:r w:rsidRPr="00973E36">
        <w:rPr>
          <w:rFonts w:ascii="Sylfaen" w:hAnsi="Sylfaen"/>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973E36" w:rsidRDefault="001361B2" w:rsidP="00B46D58">
      <w:pPr>
        <w:pStyle w:val="norm"/>
        <w:widowControl w:val="0"/>
        <w:tabs>
          <w:tab w:val="left" w:pos="1134"/>
        </w:tabs>
        <w:spacing w:after="160" w:line="240" w:lineRule="auto"/>
        <w:ind w:firstLine="284"/>
        <w:rPr>
          <w:rFonts w:ascii="Sylfaen" w:hAnsi="Sylfaen"/>
          <w:sz w:val="20"/>
        </w:rPr>
      </w:pPr>
      <w:proofErr w:type="gramStart"/>
      <w:r w:rsidRPr="00973E36">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973E36">
        <w:rPr>
          <w:rFonts w:ascii="Sylfaen" w:hAnsi="Sylfaen"/>
          <w:spacing w:val="-6"/>
          <w:sz w:val="20"/>
        </w:rPr>
        <w:t>прибыли, полученной в результате осуществления участником предпринимательской</w:t>
      </w:r>
      <w:proofErr w:type="gramEnd"/>
      <w:r w:rsidRPr="00973E36">
        <w:rPr>
          <w:rFonts w:ascii="Sylfaen" w:hAnsi="Sylfaen"/>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973E36">
        <w:rPr>
          <w:rFonts w:ascii="Sylfaen" w:hAnsi="Sylfaen"/>
          <w:spacing w:val="-6"/>
          <w:sz w:val="20"/>
        </w:rPr>
        <w:t>,</w:t>
      </w:r>
      <w:proofErr w:type="gramEnd"/>
      <w:r w:rsidRPr="00973E36">
        <w:rPr>
          <w:rFonts w:ascii="Sylfaen" w:hAnsi="Sylfaen"/>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973E36">
        <w:rPr>
          <w:rFonts w:ascii="Sylfaen" w:hAnsi="Sylfaen"/>
          <w:sz w:val="20"/>
        </w:rPr>
        <w:t xml:space="preserve"> решении заключить договор;</w:t>
      </w:r>
      <w:r w:rsidR="005F25EF" w:rsidRPr="00973E36">
        <w:rPr>
          <w:rFonts w:ascii="Sylfaen" w:hAnsi="Sylfaen"/>
          <w:sz w:val="20"/>
        </w:rPr>
        <w:t xml:space="preserve">  </w:t>
      </w:r>
    </w:p>
    <w:p w:rsidR="00071119" w:rsidRPr="00973E36" w:rsidRDefault="00EA0D10" w:rsidP="00B46D58">
      <w:pPr>
        <w:pStyle w:val="norm"/>
        <w:widowControl w:val="0"/>
        <w:tabs>
          <w:tab w:val="left" w:pos="1134"/>
        </w:tabs>
        <w:spacing w:after="160" w:line="240" w:lineRule="auto"/>
        <w:ind w:firstLine="284"/>
        <w:rPr>
          <w:rFonts w:ascii="Sylfaen" w:hAnsi="Sylfaen"/>
          <w:sz w:val="20"/>
          <w:lang w:val="hy-AM"/>
        </w:rPr>
      </w:pPr>
      <w:r w:rsidRPr="00973E36">
        <w:rPr>
          <w:rFonts w:ascii="Sylfaen" w:hAnsi="Sylfaen"/>
          <w:sz w:val="20"/>
        </w:rPr>
        <w:t xml:space="preserve">  </w:t>
      </w:r>
      <w:r w:rsidR="00932115" w:rsidRPr="00973E36">
        <w:rPr>
          <w:rFonts w:ascii="Sylfaen" w:hAnsi="Sylfaen"/>
          <w:sz w:val="20"/>
        </w:rPr>
        <w:t>2</w:t>
      </w:r>
      <w:r w:rsidR="005F25EF" w:rsidRPr="00973E36">
        <w:rPr>
          <w:rFonts w:ascii="Sylfaen" w:hAnsi="Sylfaen"/>
          <w:sz w:val="20"/>
        </w:rPr>
        <w:t>) технические характеристики</w:t>
      </w:r>
      <w:r w:rsidR="00932115" w:rsidRPr="00973E36">
        <w:rPr>
          <w:rFonts w:ascii="Sylfaen" w:hAnsi="Sylfaen" w:cs="Sylfaen"/>
          <w:sz w:val="20"/>
        </w:rPr>
        <w:t xml:space="preserve"> предлагаемого им товара</w:t>
      </w:r>
      <w:r w:rsidR="005F25EF" w:rsidRPr="00973E36">
        <w:rPr>
          <w:rFonts w:ascii="Sylfaen" w:hAnsi="Sylfaen"/>
          <w:sz w:val="20"/>
        </w:rPr>
        <w:t xml:space="preserve">, а также </w:t>
      </w:r>
      <w:r w:rsidR="009B57D0" w:rsidRPr="00973E36">
        <w:rPr>
          <w:rFonts w:ascii="Sylfaen" w:hAnsi="Sylfaen"/>
          <w:sz w:val="20"/>
        </w:rPr>
        <w:t xml:space="preserve">наименование, </w:t>
      </w:r>
      <w:r w:rsidR="0000071A" w:rsidRPr="00973E36">
        <w:rPr>
          <w:rFonts w:ascii="Sylfaen" w:hAnsi="Sylfaen"/>
          <w:sz w:val="20"/>
        </w:rPr>
        <w:t>товарный знак</w:t>
      </w:r>
      <w:r w:rsidR="00932115" w:rsidRPr="00973E36">
        <w:rPr>
          <w:rFonts w:ascii="Sylfaen" w:hAnsi="Sylfaen" w:cs="Sylfaen"/>
          <w:sz w:val="20"/>
        </w:rPr>
        <w:t xml:space="preserve"> </w:t>
      </w:r>
      <w:r w:rsidR="005F25EF" w:rsidRPr="00973E36">
        <w:rPr>
          <w:rFonts w:ascii="Sylfaen" w:hAnsi="Sylfaen"/>
          <w:sz w:val="20"/>
        </w:rPr>
        <w:t>(далее — полное описание товара)</w:t>
      </w:r>
      <w:r w:rsidR="00EA6AE0" w:rsidRPr="00973E36">
        <w:rPr>
          <w:rStyle w:val="af6"/>
          <w:rFonts w:ascii="Sylfaen" w:hAnsi="Sylfaen" w:cs="Sylfaen"/>
          <w:sz w:val="20"/>
        </w:rPr>
        <w:footnoteReference w:customMarkFollows="1" w:id="2"/>
        <w:t>7</w:t>
      </w:r>
      <w:r w:rsidR="005F25EF" w:rsidRPr="00973E36">
        <w:rPr>
          <w:rFonts w:ascii="Sylfaen" w:hAnsi="Sylfaen" w:cs="Sylfaen"/>
          <w:sz w:val="20"/>
        </w:rPr>
        <w:t>:</w:t>
      </w:r>
      <w:r w:rsidR="00932115" w:rsidRPr="00973E36">
        <w:rPr>
          <w:rFonts w:ascii="Sylfaen" w:hAnsi="Sylfaen"/>
          <w:sz w:val="20"/>
        </w:rPr>
        <w:t xml:space="preserve"> </w:t>
      </w:r>
    </w:p>
    <w:p w:rsidR="00B67CCD" w:rsidRPr="00973E36" w:rsidRDefault="001C668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lang w:val="hy-AM"/>
        </w:rPr>
        <w:t>3</w:t>
      </w:r>
      <w:r w:rsidR="0047117B" w:rsidRPr="00973E36">
        <w:rPr>
          <w:rFonts w:ascii="Sylfaen" w:hAnsi="Sylfaen"/>
          <w:sz w:val="20"/>
        </w:rPr>
        <w:t>)</w:t>
      </w:r>
      <w:r w:rsidR="00444026" w:rsidRPr="00973E36">
        <w:rPr>
          <w:rFonts w:ascii="Sylfaen" w:hAnsi="Sylfaen"/>
          <w:sz w:val="20"/>
        </w:rPr>
        <w:tab/>
      </w:r>
      <w:r w:rsidR="0047117B" w:rsidRPr="00973E36">
        <w:rPr>
          <w:rFonts w:ascii="Sylfaen" w:hAnsi="Sylfaen"/>
          <w:sz w:val="20"/>
        </w:rPr>
        <w:t>утвержденное им ценовое предложение;</w:t>
      </w:r>
    </w:p>
    <w:p w:rsidR="000845F6" w:rsidRPr="00973E36" w:rsidRDefault="005F25EF"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lastRenderedPageBreak/>
        <w:t>5</w:t>
      </w:r>
      <w:r w:rsidR="003E3FD0" w:rsidRPr="00973E36">
        <w:rPr>
          <w:rFonts w:ascii="Sylfaen" w:hAnsi="Sylfaen"/>
          <w:sz w:val="20"/>
        </w:rPr>
        <w:t>)</w:t>
      </w:r>
      <w:r w:rsidR="00333B85" w:rsidRPr="00973E36">
        <w:rPr>
          <w:rFonts w:ascii="Sylfaen" w:hAnsi="Sylfaen"/>
          <w:sz w:val="20"/>
        </w:rPr>
        <w:tab/>
      </w:r>
      <w:r w:rsidR="003E3FD0" w:rsidRPr="00973E36">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973E36" w:rsidRDefault="005F25EF"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6</w:t>
      </w:r>
      <w:r w:rsidR="003E3FD0" w:rsidRPr="00973E36">
        <w:rPr>
          <w:rFonts w:ascii="Sylfaen" w:hAnsi="Sylfaen"/>
          <w:sz w:val="20"/>
        </w:rPr>
        <w:t>)</w:t>
      </w:r>
      <w:r w:rsidR="00333B85" w:rsidRPr="00973E36">
        <w:rPr>
          <w:rFonts w:ascii="Sylfaen" w:hAnsi="Sylfaen"/>
          <w:sz w:val="20"/>
        </w:rPr>
        <w:tab/>
      </w:r>
      <w:r w:rsidR="003E3FD0" w:rsidRPr="00973E36">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973E36" w:rsidRDefault="00721677" w:rsidP="00B46D58">
      <w:pPr>
        <w:jc w:val="both"/>
        <w:rPr>
          <w:rFonts w:ascii="Sylfaen" w:hAnsi="Sylfaen" w:cs="Sylfaen"/>
          <w:sz w:val="20"/>
          <w:szCs w:val="20"/>
        </w:rPr>
      </w:pPr>
      <w:r w:rsidRPr="00973E36">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721677" w:rsidRPr="00973E36" w:rsidRDefault="00721677" w:rsidP="00B46D58">
      <w:pPr>
        <w:jc w:val="both"/>
        <w:rPr>
          <w:rFonts w:ascii="Sylfaen" w:hAnsi="Sylfaen" w:cs="Sylfaen"/>
          <w:sz w:val="20"/>
          <w:szCs w:val="20"/>
        </w:rPr>
      </w:pPr>
      <w:r w:rsidRPr="00973E36">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973E36">
        <w:rPr>
          <w:rFonts w:ascii="Sylfaen" w:hAnsi="Sylfaen" w:cs="Sylfaen"/>
          <w:sz w:val="20"/>
          <w:szCs w:val="20"/>
        </w:rPr>
        <w:t xml:space="preserve"> (на один и тот же лот)</w:t>
      </w:r>
      <w:r w:rsidRPr="00973E36">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973E36" w:rsidRDefault="00721677" w:rsidP="00B46D58">
      <w:pPr>
        <w:pStyle w:val="norm"/>
        <w:widowControl w:val="0"/>
        <w:spacing w:after="120" w:line="240" w:lineRule="auto"/>
        <w:ind w:firstLine="0"/>
        <w:rPr>
          <w:rFonts w:ascii="Sylfaen" w:hAnsi="Sylfaen" w:cs="Sylfaen"/>
          <w:sz w:val="20"/>
        </w:rPr>
      </w:pPr>
      <w:r w:rsidRPr="00973E36">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973E36" w:rsidRDefault="0049655D">
      <w:pPr>
        <w:rPr>
          <w:rFonts w:ascii="Sylfaen" w:hAnsi="Sylfaen"/>
          <w:b/>
          <w:sz w:val="20"/>
          <w:szCs w:val="20"/>
        </w:rPr>
      </w:pPr>
    </w:p>
    <w:p w:rsidR="00A45946" w:rsidRPr="00973E36" w:rsidRDefault="00333B85" w:rsidP="00B46D58">
      <w:pPr>
        <w:widowControl w:val="0"/>
        <w:spacing w:after="160"/>
        <w:jc w:val="center"/>
        <w:rPr>
          <w:rFonts w:ascii="Sylfaen" w:hAnsi="Sylfaen" w:cs="Arial"/>
          <w:b/>
          <w:sz w:val="20"/>
          <w:szCs w:val="20"/>
        </w:rPr>
      </w:pPr>
      <w:r w:rsidRPr="00973E36">
        <w:rPr>
          <w:rFonts w:ascii="Sylfaen" w:hAnsi="Sylfaen"/>
          <w:b/>
          <w:sz w:val="20"/>
          <w:szCs w:val="20"/>
        </w:rPr>
        <w:t>5.</w:t>
      </w:r>
      <w:r w:rsidR="00C8055A" w:rsidRPr="00973E36">
        <w:rPr>
          <w:rFonts w:ascii="Sylfaen" w:hAnsi="Sylfaen"/>
          <w:b/>
          <w:sz w:val="20"/>
          <w:szCs w:val="20"/>
        </w:rPr>
        <w:t xml:space="preserve">ЦЕНОВОЕ ПРЕДЛОЖЕНИЕ ЗАЯВКИ </w:t>
      </w:r>
    </w:p>
    <w:p w:rsidR="00A45946" w:rsidRPr="00973E36" w:rsidRDefault="00C8055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5.1</w:t>
      </w:r>
      <w:r w:rsidR="00A34DFE" w:rsidRPr="00973E36">
        <w:rPr>
          <w:rFonts w:ascii="Sylfaen" w:hAnsi="Sylfaen"/>
          <w:sz w:val="20"/>
          <w:szCs w:val="20"/>
        </w:rPr>
        <w:t>.</w:t>
      </w:r>
      <w:r w:rsidR="00333B85" w:rsidRPr="00973E36">
        <w:rPr>
          <w:rFonts w:ascii="Sylfaen" w:hAnsi="Sylfaen"/>
          <w:sz w:val="20"/>
          <w:szCs w:val="20"/>
        </w:rPr>
        <w:tab/>
      </w:r>
      <w:r w:rsidRPr="00973E36">
        <w:rPr>
          <w:rFonts w:ascii="Sylfaen" w:hAnsi="Sylfaen"/>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73E36" w:rsidRDefault="00C8055A"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5.2.</w:t>
      </w:r>
      <w:r w:rsidR="00333B85" w:rsidRPr="00973E36">
        <w:rPr>
          <w:rFonts w:ascii="Sylfaen" w:hAnsi="Sylfaen"/>
          <w:sz w:val="20"/>
        </w:rPr>
        <w:tab/>
      </w:r>
      <w:r w:rsidRPr="00973E36">
        <w:rPr>
          <w:rFonts w:ascii="Sylfaen" w:hAnsi="Sylfaen"/>
          <w:sz w:val="20"/>
        </w:rPr>
        <w:t>Участник представляет ценовое предложение в форме расчета, состоящего из обобщенных компоненто</w:t>
      </w:r>
      <w:proofErr w:type="gramStart"/>
      <w:r w:rsidRPr="00973E36">
        <w:rPr>
          <w:rFonts w:ascii="Sylfaen" w:hAnsi="Sylfaen"/>
          <w:sz w:val="20"/>
        </w:rPr>
        <w:t>в</w:t>
      </w:r>
      <w:r w:rsidR="00443317" w:rsidRPr="00973E36">
        <w:rPr>
          <w:rFonts w:ascii="Sylfaen" w:hAnsi="Sylfaen"/>
          <w:sz w:val="20"/>
        </w:rPr>
        <w:t>-</w:t>
      </w:r>
      <w:proofErr w:type="gramEnd"/>
      <w:r w:rsidRPr="00973E36">
        <w:rPr>
          <w:rFonts w:ascii="Sylfaen" w:hAnsi="Sylfaen"/>
          <w:sz w:val="20"/>
        </w:rPr>
        <w:t xml:space="preserve"> </w:t>
      </w:r>
      <w:r w:rsidR="00443317" w:rsidRPr="00973E36">
        <w:rPr>
          <w:rFonts w:ascii="Sylfaen" w:hAnsi="Sylfaen"/>
          <w:sz w:val="20"/>
        </w:rPr>
        <w:t>себестоимость, прибыль</w:t>
      </w:r>
      <w:r w:rsidRPr="00973E36">
        <w:rPr>
          <w:rFonts w:ascii="Sylfaen" w:hAnsi="Sylfaen"/>
          <w:sz w:val="20"/>
        </w:rPr>
        <w:t xml:space="preserve"> и налог на добавленную стоимость. Расчет компонентов </w:t>
      </w:r>
      <w:r w:rsidR="009963C3" w:rsidRPr="00973E36">
        <w:rPr>
          <w:rFonts w:ascii="Sylfaen" w:hAnsi="Sylfaen"/>
          <w:sz w:val="20"/>
        </w:rPr>
        <w:t>себе</w:t>
      </w:r>
      <w:r w:rsidRPr="00973E36">
        <w:rPr>
          <w:rFonts w:ascii="Sylfaen" w:hAnsi="Sylfaen"/>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73E36" w:rsidRDefault="00B95FE0" w:rsidP="00B46D58">
      <w:pPr>
        <w:pStyle w:val="norm"/>
        <w:widowControl w:val="0"/>
        <w:spacing w:after="160" w:line="240" w:lineRule="auto"/>
        <w:ind w:firstLine="567"/>
        <w:rPr>
          <w:rFonts w:ascii="Sylfaen" w:hAnsi="Sylfaen" w:cs="Sylfaen"/>
          <w:sz w:val="20"/>
        </w:rPr>
      </w:pPr>
      <w:r w:rsidRPr="00973E36">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73E36" w:rsidRDefault="00B95FE0" w:rsidP="00B46D58">
      <w:pPr>
        <w:pStyle w:val="norm"/>
        <w:widowControl w:val="0"/>
        <w:tabs>
          <w:tab w:val="left" w:pos="1134"/>
        </w:tabs>
        <w:spacing w:after="160" w:line="240" w:lineRule="auto"/>
        <w:ind w:firstLine="567"/>
        <w:rPr>
          <w:rFonts w:ascii="Sylfaen" w:hAnsi="Sylfaen" w:cs="Sylfaen"/>
          <w:sz w:val="20"/>
        </w:rPr>
      </w:pPr>
      <w:proofErr w:type="gramStart"/>
      <w:r w:rsidRPr="00973E36">
        <w:rPr>
          <w:rFonts w:ascii="Sylfaen" w:hAnsi="Sylfaen"/>
          <w:sz w:val="20"/>
        </w:rPr>
        <w:t>а.</w:t>
      </w:r>
      <w:r w:rsidR="00333B85" w:rsidRPr="00973E36">
        <w:rPr>
          <w:rFonts w:ascii="Sylfaen" w:hAnsi="Sylfaen"/>
          <w:sz w:val="20"/>
        </w:rPr>
        <w:tab/>
      </w:r>
      <w:r w:rsidRPr="00973E36">
        <w:rPr>
          <w:rFonts w:ascii="Sylfaen" w:hAnsi="Sylfaen"/>
          <w:sz w:val="20"/>
        </w:rPr>
        <w:t>графы "</w:t>
      </w:r>
      <w:r w:rsidR="00830AD3" w:rsidRPr="00973E36">
        <w:rPr>
          <w:rFonts w:ascii="Sylfaen" w:hAnsi="Sylfaen"/>
          <w:sz w:val="20"/>
        </w:rPr>
        <w:t>себе</w:t>
      </w:r>
      <w:r w:rsidRPr="00973E36">
        <w:rPr>
          <w:rFonts w:ascii="Sylfaen" w:hAnsi="Sylfaen"/>
          <w:sz w:val="20"/>
        </w:rPr>
        <w:t>стоимость</w:t>
      </w:r>
      <w:r w:rsidR="00DF3688" w:rsidRPr="00973E36">
        <w:rPr>
          <w:rFonts w:ascii="Sylfaen" w:hAnsi="Sylfaen"/>
          <w:sz w:val="20"/>
        </w:rPr>
        <w:t>"</w:t>
      </w:r>
      <w:r w:rsidR="00830AD3" w:rsidRPr="00973E36">
        <w:rPr>
          <w:rFonts w:ascii="Sylfaen" w:hAnsi="Sylfaen"/>
          <w:sz w:val="20"/>
        </w:rPr>
        <w:t xml:space="preserve">, </w:t>
      </w:r>
      <w:r w:rsidR="00DF3688" w:rsidRPr="00973E36">
        <w:rPr>
          <w:rFonts w:ascii="Sylfaen" w:hAnsi="Sylfaen"/>
          <w:sz w:val="20"/>
        </w:rPr>
        <w:t>"</w:t>
      </w:r>
      <w:r w:rsidR="00830AD3" w:rsidRPr="00973E36">
        <w:rPr>
          <w:rFonts w:ascii="Sylfaen" w:hAnsi="Sylfaen"/>
          <w:sz w:val="20"/>
        </w:rPr>
        <w:t>прибыль"</w:t>
      </w:r>
      <w:r w:rsidRPr="00973E36">
        <w:rPr>
          <w:rFonts w:ascii="Sylfaen" w:hAnsi="Sylfaen"/>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73E36" w:rsidRDefault="00B95FE0" w:rsidP="00B46D58">
      <w:pPr>
        <w:pStyle w:val="norm"/>
        <w:widowControl w:val="0"/>
        <w:tabs>
          <w:tab w:val="left" w:pos="1134"/>
        </w:tabs>
        <w:spacing w:after="160" w:line="240" w:lineRule="auto"/>
        <w:ind w:firstLine="567"/>
        <w:rPr>
          <w:rFonts w:ascii="Sylfaen" w:hAnsi="Sylfaen" w:cs="Sylfaen"/>
          <w:sz w:val="20"/>
        </w:rPr>
      </w:pPr>
      <w:proofErr w:type="gramStart"/>
      <w:r w:rsidRPr="00973E36">
        <w:rPr>
          <w:rFonts w:ascii="Sylfaen" w:hAnsi="Sylfaen"/>
          <w:sz w:val="20"/>
        </w:rPr>
        <w:t>б</w:t>
      </w:r>
      <w:proofErr w:type="gramEnd"/>
      <w:r w:rsidRPr="00973E36">
        <w:rPr>
          <w:rFonts w:ascii="Sylfaen" w:hAnsi="Sylfaen"/>
          <w:sz w:val="20"/>
        </w:rPr>
        <w:t>.</w:t>
      </w:r>
      <w:r w:rsidR="00333B85" w:rsidRPr="00973E36">
        <w:rPr>
          <w:rFonts w:ascii="Sylfaen" w:hAnsi="Sylfaen"/>
          <w:sz w:val="20"/>
        </w:rPr>
        <w:tab/>
      </w:r>
      <w:r w:rsidRPr="00973E36">
        <w:rPr>
          <w:rFonts w:ascii="Sylfaen" w:hAnsi="Sylfaen"/>
          <w:sz w:val="20"/>
        </w:rPr>
        <w:t xml:space="preserve">между суммами, указанными прописью или цифрами в графах </w:t>
      </w:r>
      <w:r w:rsidR="00A60D60" w:rsidRPr="00973E36">
        <w:rPr>
          <w:rFonts w:ascii="Sylfaen" w:hAnsi="Sylfaen"/>
          <w:sz w:val="20"/>
        </w:rPr>
        <w:t xml:space="preserve">"себестоимость", "прибыль" </w:t>
      </w:r>
      <w:r w:rsidRPr="00973E36">
        <w:rPr>
          <w:rFonts w:ascii="Sylfaen" w:hAnsi="Sylfaen"/>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973E36" w:rsidRDefault="00B95FE0"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в.</w:t>
      </w:r>
      <w:r w:rsidR="00333B85" w:rsidRPr="00973E36">
        <w:rPr>
          <w:rFonts w:ascii="Sylfaen" w:hAnsi="Sylfaen"/>
          <w:sz w:val="20"/>
        </w:rPr>
        <w:tab/>
      </w:r>
      <w:r w:rsidRPr="00973E36">
        <w:rPr>
          <w:rFonts w:ascii="Sylfaen" w:hAnsi="Sylfaen"/>
          <w:sz w:val="20"/>
        </w:rPr>
        <w:t>номер лота в ценовом предложении указан неверно, однако наименование предмета закупки заполнено правильно.</w:t>
      </w:r>
    </w:p>
    <w:p w:rsidR="00B9778A" w:rsidRPr="00973E36" w:rsidRDefault="00B9778A"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г. себестоимость, прибыль, налог на добавленную стоимость и общая сумма</w:t>
      </w:r>
      <w:r w:rsidR="00910938" w:rsidRPr="00973E36">
        <w:rPr>
          <w:rFonts w:ascii="Sylfaen" w:hAnsi="Sylfaen"/>
          <w:sz w:val="20"/>
        </w:rPr>
        <w:t xml:space="preserve"> ценового предложения</w:t>
      </w:r>
      <w:r w:rsidRPr="00973E36">
        <w:rPr>
          <w:rFonts w:ascii="Sylfaen" w:hAnsi="Sylfaen"/>
          <w:sz w:val="20"/>
        </w:rPr>
        <w:t xml:space="preserve">, указанные в графах </w:t>
      </w:r>
      <w:r w:rsidR="00207490" w:rsidRPr="00973E36">
        <w:rPr>
          <w:rFonts w:ascii="Sylfaen" w:hAnsi="Sylfaen"/>
          <w:sz w:val="20"/>
        </w:rPr>
        <w:t>прописью</w:t>
      </w:r>
      <w:r w:rsidRPr="00973E36">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973E36">
        <w:rPr>
          <w:rFonts w:ascii="Sylfaen" w:hAnsi="Sylfaen"/>
          <w:sz w:val="20"/>
        </w:rPr>
        <w:t xml:space="preserve">, </w:t>
      </w:r>
    </w:p>
    <w:p w:rsidR="00AE1E38" w:rsidRPr="00973E36" w:rsidRDefault="00A14685" w:rsidP="00AE1E3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 xml:space="preserve">д. в графах себестоимость, прибыль и налог на добавленную стоимость </w:t>
      </w:r>
      <w:r w:rsidR="008730A8" w:rsidRPr="00973E36">
        <w:rPr>
          <w:rFonts w:ascii="Sylfaen" w:hAnsi="Sylfaen"/>
          <w:sz w:val="20"/>
        </w:rPr>
        <w:t xml:space="preserve">ценового предложения </w:t>
      </w:r>
      <w:r w:rsidRPr="00973E36">
        <w:rPr>
          <w:rFonts w:ascii="Sylfaen" w:hAnsi="Sylfaen"/>
          <w:sz w:val="20"/>
        </w:rPr>
        <w:t xml:space="preserve">суммы заполнены как цифрами, так и </w:t>
      </w:r>
      <w:r w:rsidR="008730A8" w:rsidRPr="00973E36">
        <w:rPr>
          <w:rFonts w:ascii="Sylfaen" w:hAnsi="Sylfaen"/>
          <w:sz w:val="20"/>
        </w:rPr>
        <w:t>прописью</w:t>
      </w:r>
      <w:r w:rsidRPr="00973E36">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973E36">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973E36" w:rsidRDefault="0048059F" w:rsidP="00B46D58">
      <w:pPr>
        <w:pStyle w:val="norm"/>
        <w:widowControl w:val="0"/>
        <w:tabs>
          <w:tab w:val="left" w:pos="1134"/>
        </w:tabs>
        <w:spacing w:after="160" w:line="240" w:lineRule="auto"/>
        <w:ind w:firstLine="567"/>
        <w:rPr>
          <w:rFonts w:ascii="Sylfaen" w:hAnsi="Sylfaen" w:cs="Sylfaen"/>
          <w:sz w:val="20"/>
        </w:rPr>
      </w:pPr>
      <w:proofErr w:type="gramStart"/>
      <w:r w:rsidRPr="00973E36">
        <w:rPr>
          <w:rFonts w:ascii="Sylfaen" w:hAnsi="Sylfaen"/>
          <w:sz w:val="20"/>
        </w:rPr>
        <w:t>е. в суммах, заполненных буквами в графах ценового пред</w:t>
      </w:r>
      <w:r w:rsidR="00413595" w:rsidRPr="00973E36">
        <w:rPr>
          <w:rFonts w:ascii="Sylfaen" w:hAnsi="Sylfaen"/>
          <w:sz w:val="20"/>
        </w:rPr>
        <w:t>ложения, лумы указаны в цифрах.</w:t>
      </w:r>
      <w:proofErr w:type="gramEnd"/>
    </w:p>
    <w:p w:rsidR="00A45946" w:rsidRPr="00973E36" w:rsidRDefault="00C8055A"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5.3</w:t>
      </w:r>
      <w:r w:rsidR="00A34DFE" w:rsidRPr="00973E36">
        <w:rPr>
          <w:rFonts w:ascii="Sylfaen" w:hAnsi="Sylfaen"/>
          <w:sz w:val="20"/>
        </w:rPr>
        <w:t>.</w:t>
      </w:r>
      <w:r w:rsidR="00333B85" w:rsidRPr="00973E36">
        <w:rPr>
          <w:rFonts w:ascii="Sylfaen" w:hAnsi="Sylfaen"/>
          <w:sz w:val="20"/>
        </w:rPr>
        <w:tab/>
      </w:r>
      <w:r w:rsidRPr="00973E36">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73E36" w:rsidRDefault="00096865" w:rsidP="00B46D58">
      <w:pPr>
        <w:pStyle w:val="23"/>
        <w:widowControl w:val="0"/>
        <w:spacing w:after="160" w:line="240" w:lineRule="auto"/>
        <w:ind w:firstLine="567"/>
        <w:rPr>
          <w:rFonts w:ascii="Sylfaen" w:hAnsi="Sylfaen"/>
        </w:rPr>
      </w:pPr>
    </w:p>
    <w:p w:rsidR="00096865" w:rsidRPr="00973E36" w:rsidRDefault="00220C7C" w:rsidP="00B46D58">
      <w:pPr>
        <w:widowControl w:val="0"/>
        <w:spacing w:after="160"/>
        <w:ind w:left="567" w:right="565"/>
        <w:jc w:val="center"/>
        <w:rPr>
          <w:rFonts w:ascii="Sylfaen" w:hAnsi="Sylfaen"/>
          <w:b/>
          <w:sz w:val="20"/>
          <w:szCs w:val="20"/>
        </w:rPr>
      </w:pPr>
      <w:r w:rsidRPr="00973E36">
        <w:rPr>
          <w:rFonts w:ascii="Sylfaen" w:hAnsi="Sylfaen"/>
          <w:b/>
          <w:sz w:val="20"/>
          <w:szCs w:val="20"/>
        </w:rPr>
        <w:t xml:space="preserve">6. СРОК ДЕЙСТВИЯ ЗАЯВКИ, </w:t>
      </w:r>
      <w:r w:rsidR="00294F67" w:rsidRPr="00973E36">
        <w:rPr>
          <w:rFonts w:ascii="Sylfaen" w:hAnsi="Sylfaen"/>
          <w:b/>
          <w:sz w:val="20"/>
          <w:szCs w:val="20"/>
        </w:rPr>
        <w:br/>
      </w:r>
      <w:r w:rsidRPr="00973E36">
        <w:rPr>
          <w:rFonts w:ascii="Sylfaen" w:hAnsi="Sylfaen"/>
          <w:b/>
          <w:sz w:val="20"/>
          <w:szCs w:val="20"/>
        </w:rPr>
        <w:lastRenderedPageBreak/>
        <w:t>ПОРЯДОК ВНЕСЕНИЯ ИЗМЕНЕНИЙ В ЗАЯВКИ</w:t>
      </w:r>
      <w:r w:rsidR="002626F7" w:rsidRPr="00973E36">
        <w:rPr>
          <w:rFonts w:ascii="Sylfaen" w:hAnsi="Sylfaen"/>
          <w:b/>
          <w:sz w:val="20"/>
          <w:szCs w:val="20"/>
        </w:rPr>
        <w:t xml:space="preserve"> </w:t>
      </w:r>
      <w:r w:rsidR="00955A1E" w:rsidRPr="00973E36">
        <w:rPr>
          <w:rFonts w:ascii="Sylfaen" w:hAnsi="Sylfaen"/>
          <w:b/>
          <w:sz w:val="20"/>
          <w:szCs w:val="20"/>
        </w:rPr>
        <w:t>И ИХ ОТЗЫВА</w:t>
      </w:r>
    </w:p>
    <w:p w:rsidR="00096865" w:rsidRPr="00973E36" w:rsidRDefault="00220C7C" w:rsidP="00B46D58">
      <w:pPr>
        <w:pStyle w:val="a3"/>
        <w:widowControl w:val="0"/>
        <w:tabs>
          <w:tab w:val="left" w:pos="1134"/>
        </w:tabs>
        <w:spacing w:after="160" w:line="240" w:lineRule="auto"/>
        <w:ind w:firstLine="567"/>
        <w:rPr>
          <w:rFonts w:ascii="Sylfaen" w:hAnsi="Sylfaen"/>
          <w:i w:val="0"/>
        </w:rPr>
      </w:pPr>
      <w:r w:rsidRPr="00973E36">
        <w:rPr>
          <w:rFonts w:ascii="Sylfaen" w:hAnsi="Sylfaen"/>
          <w:i w:val="0"/>
        </w:rPr>
        <w:t>6.1</w:t>
      </w:r>
      <w:r w:rsidR="00A34DFE" w:rsidRPr="00973E36">
        <w:rPr>
          <w:rFonts w:ascii="Sylfaen" w:hAnsi="Sylfaen"/>
          <w:i w:val="0"/>
        </w:rPr>
        <w:t>.</w:t>
      </w:r>
      <w:r w:rsidR="00294F67" w:rsidRPr="00973E36">
        <w:rPr>
          <w:rFonts w:ascii="Sylfaen" w:hAnsi="Sylfaen"/>
          <w:i w:val="0"/>
        </w:rPr>
        <w:tab/>
      </w:r>
      <w:r w:rsidRPr="00973E36">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73E36" w:rsidRDefault="00220C7C"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6.2</w:t>
      </w:r>
      <w:r w:rsidR="00A34DFE" w:rsidRPr="00973E36">
        <w:rPr>
          <w:rFonts w:ascii="Sylfaen" w:hAnsi="Sylfaen"/>
          <w:i w:val="0"/>
        </w:rPr>
        <w:t>.</w:t>
      </w:r>
      <w:r w:rsidR="008E6E51" w:rsidRPr="00973E36">
        <w:rPr>
          <w:rFonts w:ascii="Sylfaen" w:hAnsi="Sylfaen"/>
          <w:i w:val="0"/>
        </w:rPr>
        <w:tab/>
      </w:r>
      <w:r w:rsidRPr="00973E36">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73E36" w:rsidRDefault="00FA0E41" w:rsidP="00B46D58">
      <w:pPr>
        <w:widowControl w:val="0"/>
        <w:spacing w:after="160"/>
        <w:ind w:firstLine="567"/>
        <w:jc w:val="center"/>
        <w:rPr>
          <w:rFonts w:ascii="Sylfaen" w:hAnsi="Sylfaen"/>
          <w:b/>
          <w:sz w:val="20"/>
          <w:szCs w:val="20"/>
        </w:rPr>
      </w:pPr>
    </w:p>
    <w:p w:rsidR="00096865" w:rsidRPr="00973E36" w:rsidRDefault="00E70FC4" w:rsidP="00B46D58">
      <w:pPr>
        <w:widowControl w:val="0"/>
        <w:spacing w:after="160"/>
        <w:jc w:val="center"/>
        <w:rPr>
          <w:rFonts w:ascii="Sylfaen" w:hAnsi="Sylfaen"/>
          <w:b/>
          <w:sz w:val="20"/>
          <w:szCs w:val="20"/>
        </w:rPr>
      </w:pPr>
      <w:r w:rsidRPr="00973E36">
        <w:rPr>
          <w:rFonts w:ascii="Sylfaen" w:hAnsi="Sylfaen"/>
          <w:b/>
          <w:sz w:val="20"/>
          <w:szCs w:val="20"/>
        </w:rPr>
        <w:t xml:space="preserve">8.ВСКРЫТИЕ, ОЦЕНКА ЗАЯВОК И </w:t>
      </w:r>
      <w:r w:rsidR="008E3C53" w:rsidRPr="00973E36">
        <w:rPr>
          <w:rFonts w:ascii="Sylfaen" w:hAnsi="Sylfaen"/>
          <w:b/>
          <w:sz w:val="20"/>
          <w:szCs w:val="20"/>
        </w:rPr>
        <w:br/>
      </w:r>
      <w:r w:rsidR="00807178" w:rsidRPr="00973E36">
        <w:rPr>
          <w:rFonts w:ascii="Sylfaen" w:hAnsi="Sylfaen"/>
          <w:b/>
          <w:sz w:val="20"/>
          <w:szCs w:val="20"/>
        </w:rPr>
        <w:t xml:space="preserve">ПОДВЕДЕНИЕ ИТОГОВ </w:t>
      </w:r>
    </w:p>
    <w:p w:rsidR="00096865" w:rsidRPr="00973E36" w:rsidRDefault="00FD2748" w:rsidP="00B46D58">
      <w:pPr>
        <w:pStyle w:val="23"/>
        <w:widowControl w:val="0"/>
        <w:tabs>
          <w:tab w:val="left" w:pos="1134"/>
        </w:tabs>
        <w:spacing w:after="160" w:line="240" w:lineRule="auto"/>
        <w:ind w:firstLine="567"/>
        <w:rPr>
          <w:rFonts w:ascii="Sylfaen" w:hAnsi="Sylfaen" w:cs="Tahoma"/>
        </w:rPr>
      </w:pPr>
      <w:r w:rsidRPr="00973E36">
        <w:rPr>
          <w:rFonts w:ascii="Sylfaen" w:hAnsi="Sylfaen"/>
        </w:rPr>
        <w:t>8.1</w:t>
      </w:r>
      <w:r w:rsidR="00D07367" w:rsidRPr="00973E36">
        <w:rPr>
          <w:rFonts w:ascii="Sylfaen" w:hAnsi="Sylfaen"/>
        </w:rPr>
        <w:t>.</w:t>
      </w:r>
      <w:r w:rsidR="00D07367" w:rsidRPr="00973E36">
        <w:rPr>
          <w:rFonts w:ascii="Sylfaen" w:hAnsi="Sylfaen"/>
        </w:rPr>
        <w:tab/>
      </w:r>
      <w:r w:rsidR="002B24C3" w:rsidRPr="00973E36">
        <w:rPr>
          <w:rFonts w:ascii="Sylfaen" w:hAnsi="Sylfaen"/>
        </w:rPr>
        <w:t xml:space="preserve">Вскрытие заявок произойдет на </w:t>
      </w:r>
      <w:r w:rsidR="0000071A" w:rsidRPr="00973E36">
        <w:rPr>
          <w:rFonts w:ascii="Sylfaen" w:hAnsi="Sylfaen"/>
        </w:rPr>
        <w:t>1</w:t>
      </w:r>
      <w:r w:rsidR="002D3659" w:rsidRPr="00973E36">
        <w:rPr>
          <w:rFonts w:ascii="Sylfaen" w:hAnsi="Sylfaen"/>
        </w:rPr>
        <w:t>5</w:t>
      </w:r>
      <w:r w:rsidRPr="00973E36">
        <w:rPr>
          <w:rFonts w:ascii="Sylfaen" w:hAnsi="Sylfaen"/>
        </w:rPr>
        <w:t>"-ый день в "</w:t>
      </w:r>
      <w:r w:rsidR="006F7788">
        <w:rPr>
          <w:rFonts w:ascii="Sylfaen" w:hAnsi="Sylfaen"/>
        </w:rPr>
        <w:t>1</w:t>
      </w:r>
      <w:r w:rsidR="006F7788" w:rsidRPr="006F7788">
        <w:rPr>
          <w:rFonts w:ascii="Sylfaen" w:hAnsi="Sylfaen"/>
        </w:rPr>
        <w:t>4</w:t>
      </w:r>
      <w:r w:rsidR="002B24C3" w:rsidRPr="00973E36">
        <w:rPr>
          <w:rFonts w:ascii="Sylfaen" w:hAnsi="Sylfaen"/>
        </w:rPr>
        <w:t>:00</w:t>
      </w:r>
      <w:r w:rsidRPr="00973E36">
        <w:rPr>
          <w:rFonts w:ascii="Sylfaen" w:hAnsi="Sylfaen"/>
        </w:rPr>
        <w:t xml:space="preserve">" со дня опубликования в </w:t>
      </w:r>
      <w:r w:rsidR="00CE35E7" w:rsidRPr="00973E36">
        <w:rPr>
          <w:rFonts w:ascii="Sylfaen" w:hAnsi="Sylfaen"/>
        </w:rPr>
        <w:t>бюллетене</w:t>
      </w:r>
      <w:r w:rsidRPr="00973E36">
        <w:rPr>
          <w:rFonts w:ascii="Sylfaen" w:hAnsi="Sylfaen"/>
        </w:rPr>
        <w:t xml:space="preserve"> объявления и приглашения на настоящую процедуру. </w:t>
      </w:r>
    </w:p>
    <w:p w:rsidR="00C64E56" w:rsidRPr="00973E36" w:rsidRDefault="009B6D58" w:rsidP="00B46D58">
      <w:pPr>
        <w:widowControl w:val="0"/>
        <w:spacing w:after="160"/>
        <w:ind w:firstLine="567"/>
        <w:jc w:val="both"/>
        <w:rPr>
          <w:rFonts w:ascii="Sylfaen" w:hAnsi="Sylfaen"/>
          <w:sz w:val="20"/>
          <w:szCs w:val="20"/>
        </w:rPr>
      </w:pPr>
      <w:r w:rsidRPr="00973E36">
        <w:rPr>
          <w:rFonts w:ascii="Sylfaen" w:hAnsi="Sylfaen"/>
          <w:sz w:val="20"/>
          <w:szCs w:val="20"/>
        </w:rPr>
        <w:t>На заседании по вскрытию</w:t>
      </w:r>
      <w:r w:rsidR="001F2926" w:rsidRPr="00973E36">
        <w:rPr>
          <w:rFonts w:ascii="Sylfaen" w:hAnsi="Sylfaen"/>
          <w:sz w:val="20"/>
          <w:szCs w:val="20"/>
        </w:rPr>
        <w:t xml:space="preserve"> и оценке</w:t>
      </w:r>
      <w:r w:rsidRPr="00973E36">
        <w:rPr>
          <w:rFonts w:ascii="Sylfaen" w:hAnsi="Sylfaen"/>
          <w:sz w:val="20"/>
          <w:szCs w:val="20"/>
        </w:rPr>
        <w:t xml:space="preserve"> заявок</w:t>
      </w:r>
      <w:r w:rsidR="00C64E56" w:rsidRPr="00973E36">
        <w:rPr>
          <w:rFonts w:ascii="Sylfaen" w:hAnsi="Sylfaen"/>
          <w:sz w:val="20"/>
          <w:szCs w:val="20"/>
        </w:rPr>
        <w:t>:</w:t>
      </w:r>
    </w:p>
    <w:p w:rsidR="00576D5D" w:rsidRPr="00973E36" w:rsidRDefault="009B6D58" w:rsidP="00D76027">
      <w:pPr>
        <w:widowControl w:val="0"/>
        <w:spacing w:after="160"/>
        <w:ind w:firstLine="567"/>
        <w:jc w:val="both"/>
        <w:rPr>
          <w:rFonts w:ascii="Sylfaen" w:hAnsi="Sylfaen"/>
          <w:sz w:val="20"/>
          <w:szCs w:val="20"/>
        </w:rPr>
      </w:pPr>
      <w:r w:rsidRPr="00973E36">
        <w:rPr>
          <w:rFonts w:ascii="Sylfaen" w:hAnsi="Sylfaen"/>
          <w:sz w:val="20"/>
          <w:szCs w:val="20"/>
        </w:rPr>
        <w:t xml:space="preserve"> </w:t>
      </w:r>
      <w:proofErr w:type="gramStart"/>
      <w:r w:rsidR="00576D5D" w:rsidRPr="00973E36">
        <w:rPr>
          <w:rFonts w:ascii="Sylfaen" w:hAnsi="Sylfaen"/>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973E36">
        <w:rPr>
          <w:rFonts w:ascii="Sylfaen" w:hAnsi="Sylfaen"/>
          <w:sz w:val="20"/>
          <w:szCs w:val="20"/>
        </w:rPr>
        <w:t>;</w:t>
      </w:r>
      <w:proofErr w:type="gramEnd"/>
    </w:p>
    <w:p w:rsidR="00576D5D" w:rsidRPr="00973E36" w:rsidRDefault="00576D5D" w:rsidP="00D76027">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Pr="00973E36">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973E36" w:rsidRDefault="00576D5D" w:rsidP="00D76027">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Pr="00973E36">
        <w:rPr>
          <w:rFonts w:ascii="Sylfaen" w:hAnsi="Sylfaen"/>
          <w:sz w:val="20"/>
          <w:szCs w:val="20"/>
        </w:rPr>
        <w:tab/>
        <w:t xml:space="preserve">соответствие составления и </w:t>
      </w:r>
      <w:proofErr w:type="gramStart"/>
      <w:r w:rsidRPr="00973E36">
        <w:rPr>
          <w:rFonts w:ascii="Sylfaen" w:hAnsi="Sylfaen"/>
          <w:sz w:val="20"/>
          <w:szCs w:val="20"/>
        </w:rPr>
        <w:t>подачи</w:t>
      </w:r>
      <w:proofErr w:type="gramEnd"/>
      <w:r w:rsidRPr="00973E36">
        <w:rPr>
          <w:rFonts w:ascii="Sylfaen" w:hAnsi="Sylfaen"/>
          <w:sz w:val="20"/>
          <w:szCs w:val="20"/>
        </w:rPr>
        <w:t xml:space="preserve"> содержащих заявки конвертов установленному порядку и вскрывает заявки, оцененные как соответствующие;</w:t>
      </w:r>
    </w:p>
    <w:p w:rsidR="00576D5D" w:rsidRPr="00973E36" w:rsidRDefault="00576D5D" w:rsidP="00D76027">
      <w:pPr>
        <w:widowControl w:val="0"/>
        <w:tabs>
          <w:tab w:val="left" w:pos="1134"/>
        </w:tabs>
        <w:spacing w:after="160"/>
        <w:ind w:firstLine="567"/>
        <w:jc w:val="both"/>
        <w:rPr>
          <w:rFonts w:ascii="Sylfaen" w:hAnsi="Sylfaen"/>
          <w:sz w:val="20"/>
          <w:szCs w:val="20"/>
        </w:rPr>
      </w:pPr>
      <w:proofErr w:type="gramStart"/>
      <w:r w:rsidRPr="00973E36">
        <w:rPr>
          <w:rFonts w:ascii="Sylfaen" w:hAnsi="Sylfaen"/>
          <w:sz w:val="20"/>
          <w:szCs w:val="20"/>
        </w:rPr>
        <w:t>б</w:t>
      </w:r>
      <w:proofErr w:type="gramEnd"/>
      <w:r w:rsidRPr="00973E36">
        <w:rPr>
          <w:rFonts w:ascii="Sylfaen" w:hAnsi="Sylfaen"/>
          <w:sz w:val="20"/>
          <w:szCs w:val="20"/>
        </w:rPr>
        <w:t>.</w:t>
      </w:r>
      <w:r w:rsidRPr="00973E36">
        <w:rPr>
          <w:rFonts w:ascii="Sylfaen" w:hAnsi="Sylfaen"/>
          <w:sz w:val="20"/>
          <w:szCs w:val="20"/>
        </w:rPr>
        <w:tab/>
      </w:r>
      <w:r w:rsidRPr="00973E36">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973E36">
        <w:rPr>
          <w:rFonts w:ascii="Sylfaen" w:hAnsi="Sylfaen"/>
          <w:sz w:val="20"/>
          <w:szCs w:val="20"/>
        </w:rPr>
        <w:t xml:space="preserve"> реквизитам;</w:t>
      </w:r>
    </w:p>
    <w:p w:rsidR="00576D5D" w:rsidRPr="00973E36" w:rsidRDefault="00576D5D" w:rsidP="00D76027">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Pr="00973E36">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73E36" w:rsidRDefault="00FD274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8.2.</w:t>
      </w:r>
      <w:r w:rsidR="00D07367" w:rsidRPr="00973E36">
        <w:rPr>
          <w:rFonts w:ascii="Sylfaen" w:hAnsi="Sylfaen"/>
          <w:sz w:val="20"/>
          <w:szCs w:val="20"/>
        </w:rPr>
        <w:tab/>
      </w:r>
      <w:r w:rsidRPr="00973E36">
        <w:rPr>
          <w:rFonts w:ascii="Sylfaen" w:hAnsi="Sylfaen"/>
          <w:sz w:val="20"/>
          <w:szCs w:val="20"/>
        </w:rPr>
        <w:t xml:space="preserve">Заявки оцениваются в порядке, установленном настоящим приглашением. </w:t>
      </w:r>
    </w:p>
    <w:p w:rsidR="002A665D" w:rsidRPr="00973E36" w:rsidRDefault="00CF34DE" w:rsidP="00B46D58">
      <w:pPr>
        <w:widowControl w:val="0"/>
        <w:spacing w:after="160"/>
        <w:ind w:firstLine="567"/>
        <w:jc w:val="both"/>
        <w:rPr>
          <w:rFonts w:ascii="Sylfaen" w:hAnsi="Sylfaen"/>
          <w:sz w:val="20"/>
          <w:szCs w:val="20"/>
        </w:rPr>
      </w:pPr>
      <w:r w:rsidRPr="00973E36">
        <w:rPr>
          <w:rFonts w:ascii="Sylfaen" w:hAnsi="Sylfaen"/>
          <w:sz w:val="20"/>
          <w:szCs w:val="20"/>
        </w:rPr>
        <w:t>Е</w:t>
      </w:r>
      <w:r w:rsidR="00CA7C54" w:rsidRPr="00973E36">
        <w:rPr>
          <w:rFonts w:ascii="Sylfaen" w:hAnsi="Sylfaen"/>
          <w:sz w:val="20"/>
          <w:szCs w:val="20"/>
        </w:rPr>
        <w:t xml:space="preserve">сли количество лотов </w:t>
      </w:r>
      <w:r w:rsidR="00D42D33" w:rsidRPr="00973E36">
        <w:rPr>
          <w:rFonts w:ascii="Sylfaen" w:hAnsi="Sylfaen"/>
          <w:sz w:val="20"/>
          <w:szCs w:val="20"/>
        </w:rPr>
        <w:t xml:space="preserve">в </w:t>
      </w:r>
      <w:r w:rsidR="00CA7C54" w:rsidRPr="00973E36">
        <w:rPr>
          <w:rFonts w:ascii="Sylfaen" w:hAnsi="Sylfaen"/>
          <w:sz w:val="20"/>
          <w:szCs w:val="20"/>
        </w:rPr>
        <w:t>процедур</w:t>
      </w:r>
      <w:r w:rsidR="00D42D33" w:rsidRPr="00973E36">
        <w:rPr>
          <w:rFonts w:ascii="Sylfaen" w:hAnsi="Sylfaen"/>
          <w:sz w:val="20"/>
          <w:szCs w:val="20"/>
        </w:rPr>
        <w:t>е</w:t>
      </w:r>
      <w:r w:rsidR="00CA7C54" w:rsidRPr="00973E36">
        <w:rPr>
          <w:rFonts w:ascii="Sylfaen" w:hAnsi="Sylfaen"/>
          <w:sz w:val="20"/>
          <w:szCs w:val="20"/>
        </w:rPr>
        <w:t xml:space="preserve"> закупок не превышает семдесять пять</w:t>
      </w:r>
      <w:r w:rsidRPr="00973E36">
        <w:rPr>
          <w:rFonts w:ascii="Sylfaen" w:hAnsi="Sylfaen"/>
          <w:sz w:val="20"/>
          <w:szCs w:val="20"/>
        </w:rPr>
        <w:t xml:space="preserve"> лото</w:t>
      </w:r>
      <w:proofErr w:type="gramStart"/>
      <w:r w:rsidRPr="00973E36">
        <w:rPr>
          <w:rFonts w:ascii="Sylfaen" w:hAnsi="Sylfaen"/>
          <w:sz w:val="20"/>
          <w:szCs w:val="20"/>
        </w:rPr>
        <w:t>в</w:t>
      </w:r>
      <w:r w:rsidR="00CA7C54" w:rsidRPr="00973E36">
        <w:rPr>
          <w:rFonts w:ascii="Sylfaen" w:hAnsi="Sylfaen"/>
          <w:sz w:val="20"/>
          <w:szCs w:val="20"/>
        </w:rPr>
        <w:t>-</w:t>
      </w:r>
      <w:proofErr w:type="gramEnd"/>
      <w:r w:rsidR="00CA7C54" w:rsidRPr="00973E36">
        <w:rPr>
          <w:rFonts w:ascii="Sylfaen" w:hAnsi="Sylfaen"/>
          <w:sz w:val="20"/>
          <w:szCs w:val="20"/>
        </w:rPr>
        <w:t xml:space="preserve"> оценка </w:t>
      </w:r>
      <w:r w:rsidR="009A796C" w:rsidRPr="00973E36">
        <w:rPr>
          <w:rFonts w:ascii="Sylfaen" w:hAnsi="Sylfaen"/>
          <w:sz w:val="20"/>
          <w:szCs w:val="20"/>
        </w:rPr>
        <w:t xml:space="preserve">заявок осуществляется в течение </w:t>
      </w:r>
      <w:r w:rsidR="00CA7C54" w:rsidRPr="00973E36">
        <w:rPr>
          <w:rFonts w:ascii="Sylfaen" w:hAnsi="Sylfaen"/>
          <w:sz w:val="20"/>
          <w:szCs w:val="20"/>
        </w:rPr>
        <w:t xml:space="preserve">десяти </w:t>
      </w:r>
      <w:r w:rsidR="009A796C" w:rsidRPr="00973E36">
        <w:rPr>
          <w:rFonts w:ascii="Sylfaen" w:hAnsi="Sylfaen"/>
          <w:sz w:val="20"/>
          <w:szCs w:val="20"/>
        </w:rPr>
        <w:t>рабочих дней со дня истечения окончательного срока их подачи, а</w:t>
      </w:r>
      <w:r w:rsidR="00CA7C54" w:rsidRPr="00973E36">
        <w:rPr>
          <w:rFonts w:ascii="Sylfaen" w:hAnsi="Sylfaen"/>
          <w:sz w:val="20"/>
          <w:szCs w:val="20"/>
        </w:rPr>
        <w:t xml:space="preserve"> при превышении-</w:t>
      </w:r>
      <w:r w:rsidR="009A796C" w:rsidRPr="00973E36">
        <w:rPr>
          <w:rFonts w:ascii="Sylfaen" w:hAnsi="Sylfaen"/>
          <w:sz w:val="20"/>
          <w:szCs w:val="20"/>
        </w:rPr>
        <w:t xml:space="preserve"> в течение </w:t>
      </w:r>
      <w:r w:rsidR="00CA7C54" w:rsidRPr="00973E36">
        <w:rPr>
          <w:rFonts w:ascii="Sylfaen" w:hAnsi="Sylfaen"/>
          <w:sz w:val="20"/>
          <w:szCs w:val="20"/>
        </w:rPr>
        <w:t xml:space="preserve">пятнадцати </w:t>
      </w:r>
      <w:r w:rsidR="009A796C" w:rsidRPr="00973E36">
        <w:rPr>
          <w:rFonts w:ascii="Sylfaen" w:hAnsi="Sylfaen"/>
          <w:sz w:val="20"/>
          <w:szCs w:val="20"/>
        </w:rPr>
        <w:t>рабочих дней.</w:t>
      </w:r>
    </w:p>
    <w:p w:rsidR="00ED6836" w:rsidRPr="00973E36" w:rsidRDefault="00745561" w:rsidP="00B46D58">
      <w:pPr>
        <w:widowControl w:val="0"/>
        <w:spacing w:after="160"/>
        <w:ind w:firstLine="567"/>
        <w:jc w:val="both"/>
        <w:rPr>
          <w:rFonts w:ascii="Sylfaen" w:hAnsi="Sylfaen" w:cs="Sylfaen"/>
          <w:sz w:val="20"/>
          <w:szCs w:val="20"/>
        </w:rPr>
      </w:pPr>
      <w:r w:rsidRPr="00973E36">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73E36">
        <w:rPr>
          <w:rFonts w:ascii="Sylfaen" w:hAnsi="Sylfaen"/>
          <w:sz w:val="20"/>
          <w:szCs w:val="20"/>
        </w:rPr>
        <w:t>,</w:t>
      </w:r>
      <w:proofErr w:type="gramEnd"/>
      <w:r w:rsidRPr="00973E36">
        <w:rPr>
          <w:rFonts w:ascii="Sylfaen" w:hAnsi="Sylfaen"/>
          <w:sz w:val="20"/>
          <w:szCs w:val="20"/>
        </w:rPr>
        <w:t xml:space="preserve"> на заседании по вскрытию</w:t>
      </w:r>
      <w:r w:rsidR="00550A62" w:rsidRPr="00973E36">
        <w:rPr>
          <w:rFonts w:ascii="Sylfaen" w:hAnsi="Sylfaen"/>
          <w:sz w:val="20"/>
          <w:szCs w:val="20"/>
        </w:rPr>
        <w:t xml:space="preserve"> и оценке </w:t>
      </w:r>
      <w:r w:rsidRPr="00973E36">
        <w:rPr>
          <w:rFonts w:ascii="Sylfaen" w:hAnsi="Sylfaen"/>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973E36">
        <w:rPr>
          <w:rFonts w:ascii="Sylfaen" w:hAnsi="Sylfaen"/>
          <w:sz w:val="20"/>
          <w:szCs w:val="20"/>
        </w:rPr>
        <w:t>, за исключением случая, установленного пунктом 8.9 части 1 настоящего приглашения</w:t>
      </w:r>
      <w:r w:rsidRPr="00973E36">
        <w:rPr>
          <w:rFonts w:ascii="Sylfaen" w:hAnsi="Sylfaen"/>
          <w:sz w:val="20"/>
          <w:szCs w:val="20"/>
        </w:rPr>
        <w:t>.</w:t>
      </w:r>
    </w:p>
    <w:p w:rsidR="00B514E8" w:rsidRPr="00973E36" w:rsidRDefault="00FD2748"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8.</w:t>
      </w:r>
      <w:r w:rsidR="004C3E56" w:rsidRPr="00973E36">
        <w:rPr>
          <w:rFonts w:ascii="Sylfaen" w:hAnsi="Sylfaen"/>
        </w:rPr>
        <w:t>3</w:t>
      </w:r>
      <w:r w:rsidR="00D07367" w:rsidRPr="00973E36">
        <w:rPr>
          <w:rFonts w:ascii="Sylfaen" w:hAnsi="Sylfaen"/>
        </w:rPr>
        <w:t>.</w:t>
      </w:r>
      <w:r w:rsidR="00D07367" w:rsidRPr="00973E36">
        <w:rPr>
          <w:rFonts w:ascii="Sylfaen" w:hAnsi="Sylfaen"/>
        </w:rPr>
        <w:tab/>
      </w:r>
      <w:r w:rsidR="00D22CBB" w:rsidRPr="00973E36">
        <w:rPr>
          <w:rFonts w:ascii="Sylfaen" w:hAnsi="Sylfaen"/>
        </w:rPr>
        <w:t>Отобранный у</w:t>
      </w:r>
      <w:r w:rsidRPr="00973E36">
        <w:rPr>
          <w:rFonts w:ascii="Sylfaen" w:hAnsi="Sylfaen"/>
        </w:rPr>
        <w:t>частник</w:t>
      </w:r>
      <w:r w:rsidR="00DD2F66" w:rsidRPr="00973E36">
        <w:rPr>
          <w:rFonts w:ascii="Sylfaen" w:hAnsi="Sylfaen"/>
        </w:rPr>
        <w:t xml:space="preserve"> </w:t>
      </w:r>
      <w:r w:rsidRPr="00973E36">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973E36">
        <w:rPr>
          <w:rFonts w:ascii="Sylfaen" w:hAnsi="Sylfaen"/>
        </w:rPr>
        <w:t>отобранного</w:t>
      </w:r>
      <w:r w:rsidR="0066621D" w:rsidRPr="00973E36">
        <w:rPr>
          <w:rFonts w:ascii="Sylfaen" w:hAnsi="Sylfaen"/>
        </w:rPr>
        <w:t xml:space="preserve"> участника</w:t>
      </w:r>
      <w:r w:rsidR="009A0BDF" w:rsidRPr="00973E36">
        <w:rPr>
          <w:rFonts w:ascii="Sylfaen" w:hAnsi="Sylfaen"/>
        </w:rPr>
        <w:t xml:space="preserve"> и </w:t>
      </w:r>
      <w:r w:rsidRPr="00973E36">
        <w:rPr>
          <w:rFonts w:ascii="Sylfaen" w:hAnsi="Sylfaen"/>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973E36">
        <w:rPr>
          <w:rFonts w:ascii="Sylfaen" w:hAnsi="Sylfaen"/>
        </w:rPr>
        <w:t>.</w:t>
      </w:r>
    </w:p>
    <w:p w:rsidR="00096865" w:rsidRPr="00973E36" w:rsidRDefault="00FD2748"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8.</w:t>
      </w:r>
      <w:r w:rsidR="004C3E56" w:rsidRPr="00973E36">
        <w:rPr>
          <w:rFonts w:ascii="Sylfaen" w:hAnsi="Sylfaen"/>
          <w:i w:val="0"/>
        </w:rPr>
        <w:t>4</w:t>
      </w:r>
      <w:r w:rsidR="00644850" w:rsidRPr="00973E36">
        <w:rPr>
          <w:rFonts w:ascii="Sylfaen" w:hAnsi="Sylfaen"/>
          <w:i w:val="0"/>
        </w:rPr>
        <w:t>.</w:t>
      </w:r>
      <w:r w:rsidR="00644850" w:rsidRPr="00973E36">
        <w:rPr>
          <w:rFonts w:ascii="Sylfaen" w:hAnsi="Sylfaen"/>
          <w:i w:val="0"/>
        </w:rPr>
        <w:tab/>
      </w:r>
      <w:r w:rsidRPr="00973E36">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B24C3" w:rsidRPr="00973E36">
        <w:rPr>
          <w:rFonts w:ascii="Sylfaen" w:hAnsi="Sylfaen"/>
          <w:i w:val="0"/>
        </w:rPr>
        <w:t>установленному Центральным банком Армении в день открытия торгов 1</w:t>
      </w:r>
      <w:r w:rsidR="003C78D9" w:rsidRPr="00973E36">
        <w:rPr>
          <w:rStyle w:val="af6"/>
          <w:rFonts w:ascii="Sylfaen" w:hAnsi="Sylfaen"/>
          <w:i w:val="0"/>
        </w:rPr>
        <w:t>0</w:t>
      </w:r>
      <w:r w:rsidR="00A01157" w:rsidRPr="00973E36">
        <w:rPr>
          <w:rFonts w:ascii="Sylfaen" w:hAnsi="Sylfaen"/>
          <w:i w:val="0"/>
        </w:rPr>
        <w:t>.</w:t>
      </w:r>
    </w:p>
    <w:p w:rsidR="00096865" w:rsidRPr="00973E36" w:rsidRDefault="00FD2748"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8.</w:t>
      </w:r>
      <w:r w:rsidR="00D31874" w:rsidRPr="00973E36">
        <w:rPr>
          <w:rFonts w:ascii="Sylfaen" w:hAnsi="Sylfaen"/>
          <w:i w:val="0"/>
        </w:rPr>
        <w:t>5</w:t>
      </w:r>
      <w:r w:rsidRPr="00973E36">
        <w:rPr>
          <w:rFonts w:ascii="Sylfaen" w:hAnsi="Sylfaen"/>
          <w:i w:val="0"/>
        </w:rPr>
        <w:t>.</w:t>
      </w:r>
      <w:r w:rsidR="00644850" w:rsidRPr="00973E36">
        <w:rPr>
          <w:rFonts w:ascii="Sylfaen" w:hAnsi="Sylfaen"/>
          <w:i w:val="0"/>
        </w:rPr>
        <w:tab/>
      </w:r>
      <w:r w:rsidRPr="00973E36">
        <w:rPr>
          <w:rFonts w:ascii="Sylfaen" w:hAnsi="Sylfaen"/>
          <w:i w:val="0"/>
        </w:rPr>
        <w:t>Переговоры между комиссией, заказчиком и участниками запрещаются, за исключением случаев,</w:t>
      </w:r>
    </w:p>
    <w:p w:rsidR="00096865" w:rsidRPr="00973E36" w:rsidRDefault="00096865" w:rsidP="00B46D58">
      <w:pPr>
        <w:pStyle w:val="a3"/>
        <w:widowControl w:val="0"/>
        <w:tabs>
          <w:tab w:val="left" w:pos="1134"/>
        </w:tabs>
        <w:spacing w:after="160" w:line="240" w:lineRule="auto"/>
        <w:ind w:firstLine="567"/>
        <w:rPr>
          <w:rFonts w:ascii="Sylfaen" w:hAnsi="Sylfaen" w:cs="Sylfaen"/>
          <w:i w:val="0"/>
        </w:rPr>
      </w:pPr>
      <w:proofErr w:type="gramStart"/>
      <w:r w:rsidRPr="00973E36">
        <w:rPr>
          <w:rFonts w:ascii="Sylfaen" w:hAnsi="Sylfaen"/>
          <w:i w:val="0"/>
        </w:rPr>
        <w:t>1)</w:t>
      </w:r>
      <w:r w:rsidR="00644850" w:rsidRPr="00973E36">
        <w:rPr>
          <w:rFonts w:ascii="Sylfaen" w:hAnsi="Sylfaen"/>
          <w:i w:val="0"/>
        </w:rPr>
        <w:tab/>
      </w:r>
      <w:r w:rsidRPr="00973E36">
        <w:rPr>
          <w:rFonts w:ascii="Sylfaen" w:hAnsi="Sylfaen"/>
          <w:i w:val="0"/>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w:t>
      </w:r>
      <w:r w:rsidRPr="00973E36">
        <w:rPr>
          <w:rFonts w:ascii="Sylfaen" w:hAnsi="Sylfaen"/>
          <w:i w:val="0"/>
        </w:rPr>
        <w:lastRenderedPageBreak/>
        <w:t>неценовым условиям, превышают финансовые средства, предусмотренные абзацем 2 пункта 8.1. части</w:t>
      </w:r>
      <w:proofErr w:type="gramEnd"/>
      <w:r w:rsidR="008013BF" w:rsidRPr="00973E36">
        <w:rPr>
          <w:rFonts w:ascii="Sylfaen" w:hAnsi="Sylfaen" w:cs="Courier New"/>
          <w:i w:val="0"/>
          <w:lang w:val="en-US"/>
        </w:rPr>
        <w:t> </w:t>
      </w:r>
      <w:r w:rsidRPr="00973E36">
        <w:rPr>
          <w:rFonts w:ascii="Sylfaen" w:hAnsi="Sylfaen"/>
          <w:i w:val="0"/>
        </w:rPr>
        <w:t>1 настоящего приглашения для осуществления этой закупки или закупка осуществляется на основании части 6 статьи 15 Закона.</w:t>
      </w:r>
      <w:r w:rsidR="00AA7117" w:rsidRPr="00973E36">
        <w:rPr>
          <w:rFonts w:ascii="Sylfaen" w:hAnsi="Sylfaen"/>
          <w:i w:val="0"/>
        </w:rPr>
        <w:t xml:space="preserve"> </w:t>
      </w:r>
      <w:r w:rsidRPr="00973E36">
        <w:rPr>
          <w:rFonts w:ascii="Sylfaen" w:hAnsi="Sylfaen"/>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73E36" w:rsidDel="00992C40" w:rsidRDefault="00096865"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2)</w:t>
      </w:r>
      <w:r w:rsidR="00644850" w:rsidRPr="00973E36">
        <w:rPr>
          <w:rFonts w:ascii="Sylfaen" w:hAnsi="Sylfaen"/>
        </w:rPr>
        <w:tab/>
      </w:r>
      <w:r w:rsidRPr="00973E36">
        <w:rPr>
          <w:rFonts w:ascii="Sylfaen" w:hAnsi="Sylfaen"/>
        </w:rPr>
        <w:t>иных случаев, предусмотренных Законом.</w:t>
      </w:r>
    </w:p>
    <w:p w:rsidR="009B6D58" w:rsidRPr="00973E36" w:rsidRDefault="00FD274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8.</w:t>
      </w:r>
      <w:r w:rsidR="00D31874" w:rsidRPr="00973E36">
        <w:rPr>
          <w:rFonts w:ascii="Sylfaen" w:hAnsi="Sylfaen"/>
          <w:sz w:val="20"/>
        </w:rPr>
        <w:t>6</w:t>
      </w:r>
      <w:r w:rsidRPr="00973E36">
        <w:rPr>
          <w:rFonts w:ascii="Sylfaen" w:hAnsi="Sylfaen"/>
          <w:sz w:val="20"/>
        </w:rPr>
        <w:t>.</w:t>
      </w:r>
      <w:r w:rsidR="00644850" w:rsidRPr="00973E36">
        <w:rPr>
          <w:rFonts w:ascii="Sylfaen" w:hAnsi="Sylfaen"/>
          <w:sz w:val="20"/>
        </w:rPr>
        <w:tab/>
      </w:r>
      <w:r w:rsidRPr="00973E36">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973E36">
        <w:rPr>
          <w:rFonts w:ascii="Sylfaen" w:hAnsi="Sylfaen"/>
          <w:sz w:val="20"/>
        </w:rPr>
        <w:t>отобранного</w:t>
      </w:r>
      <w:r w:rsidR="00970000" w:rsidRPr="00973E36">
        <w:rPr>
          <w:rFonts w:ascii="Sylfaen" w:hAnsi="Sylfaen"/>
          <w:sz w:val="20"/>
        </w:rPr>
        <w:t xml:space="preserve"> участника</w:t>
      </w:r>
      <w:r w:rsidR="00A00A1F" w:rsidRPr="00973E36">
        <w:rPr>
          <w:rFonts w:ascii="Sylfaen" w:hAnsi="Sylfaen"/>
          <w:sz w:val="20"/>
        </w:rPr>
        <w:t xml:space="preserve"> и </w:t>
      </w:r>
      <w:r w:rsidRPr="00973E36">
        <w:rPr>
          <w:rFonts w:ascii="Sylfaen" w:hAnsi="Sylfaen"/>
          <w:sz w:val="20"/>
        </w:rPr>
        <w:t xml:space="preserve">участников, </w:t>
      </w:r>
      <w:r w:rsidR="00A00A1F" w:rsidRPr="00973E36">
        <w:rPr>
          <w:rFonts w:ascii="Sylfaen" w:hAnsi="Sylfaen"/>
          <w:sz w:val="20"/>
        </w:rPr>
        <w:t xml:space="preserve"> занявших </w:t>
      </w:r>
      <w:r w:rsidRPr="00973E36">
        <w:rPr>
          <w:rFonts w:ascii="Sylfaen" w:hAnsi="Sylfaen"/>
          <w:sz w:val="20"/>
        </w:rPr>
        <w:t xml:space="preserve">последующие места. </w:t>
      </w:r>
      <w:r w:rsidR="002F2045" w:rsidRPr="00973E36">
        <w:rPr>
          <w:rFonts w:ascii="Sylfaen" w:hAnsi="Sylfaen"/>
          <w:sz w:val="20"/>
        </w:rPr>
        <w:t>В случае закупки товаров комиссия также оценивает соответствие полного описания представленных товаров требованиям приглашения</w:t>
      </w:r>
      <w:proofErr w:type="gramStart"/>
      <w:r w:rsidR="005A3D17" w:rsidRPr="00973E36">
        <w:rPr>
          <w:rFonts w:ascii="Sylfaen" w:hAnsi="Sylfaen"/>
          <w:sz w:val="20"/>
        </w:rPr>
        <w:t>.</w:t>
      </w:r>
      <w:r w:rsidRPr="00973E36">
        <w:rPr>
          <w:rFonts w:ascii="Sylfaen" w:hAnsi="Sylfaen"/>
          <w:sz w:val="20"/>
        </w:rPr>
        <w:t>П</w:t>
      </w:r>
      <w:proofErr w:type="gramEnd"/>
      <w:r w:rsidRPr="00973E36">
        <w:rPr>
          <w:rFonts w:ascii="Sylfaen" w:hAnsi="Sylfaen"/>
          <w:sz w:val="20"/>
        </w:rPr>
        <w:t>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973E36">
        <w:rPr>
          <w:rFonts w:ascii="Sylfaen" w:hAnsi="Sylfaen"/>
          <w:sz w:val="20"/>
        </w:rPr>
        <w:t>ании части 6 статьи 15 Закона:</w:t>
      </w:r>
    </w:p>
    <w:p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а.</w:t>
      </w:r>
      <w:r w:rsidR="00186559" w:rsidRPr="00973E36">
        <w:rPr>
          <w:rFonts w:ascii="Sylfaen" w:hAnsi="Sylfaen"/>
          <w:sz w:val="20"/>
        </w:rPr>
        <w:tab/>
      </w:r>
      <w:r w:rsidRPr="00973E36">
        <w:rPr>
          <w:rFonts w:ascii="Sylfaen" w:hAnsi="Sylfaen"/>
          <w:sz w:val="20"/>
        </w:rPr>
        <w:t>для определения</w:t>
      </w:r>
      <w:r w:rsidR="005F09CE" w:rsidRPr="00973E36">
        <w:rPr>
          <w:rFonts w:ascii="Sylfaen" w:hAnsi="Sylfaen"/>
          <w:sz w:val="20"/>
        </w:rPr>
        <w:t xml:space="preserve"> отобранного</w:t>
      </w:r>
      <w:r w:rsidR="000C6E1C" w:rsidRPr="00973E36">
        <w:rPr>
          <w:rFonts w:ascii="Sylfaen" w:hAnsi="Sylfaen"/>
          <w:sz w:val="20"/>
        </w:rPr>
        <w:t xml:space="preserve"> участника</w:t>
      </w:r>
      <w:r w:rsidR="005F09CE" w:rsidRPr="00973E36">
        <w:rPr>
          <w:rFonts w:ascii="Sylfaen" w:hAnsi="Sylfaen"/>
          <w:sz w:val="20"/>
        </w:rPr>
        <w:t xml:space="preserve"> и</w:t>
      </w:r>
      <w:r w:rsidRPr="00973E36">
        <w:rPr>
          <w:rFonts w:ascii="Sylfaen" w:hAnsi="Sylfaen"/>
          <w:sz w:val="20"/>
        </w:rPr>
        <w:t xml:space="preserve"> участников, занявших последующие места, с</w:t>
      </w:r>
      <w:r w:rsidR="00A50C53" w:rsidRPr="00973E36">
        <w:rPr>
          <w:rFonts w:ascii="Sylfaen" w:hAnsi="Sylfaen" w:cs="Courier New"/>
          <w:sz w:val="20"/>
          <w:lang w:val="en-US"/>
        </w:rPr>
        <w:t> </w:t>
      </w:r>
      <w:r w:rsidRPr="00973E36">
        <w:rPr>
          <w:rFonts w:ascii="Sylfaen" w:hAnsi="Sylfaen"/>
          <w:sz w:val="20"/>
        </w:rPr>
        <w:t>целью сокращения предложенных на заседании комиссии цен, со всеми участниками,</w:t>
      </w:r>
      <w:r w:rsidR="00AA7117" w:rsidRPr="00973E36">
        <w:rPr>
          <w:rFonts w:ascii="Sylfaen" w:hAnsi="Sylfaen"/>
          <w:sz w:val="20"/>
        </w:rPr>
        <w:t xml:space="preserve"> </w:t>
      </w:r>
      <w:r w:rsidRPr="00973E36">
        <w:rPr>
          <w:rFonts w:ascii="Sylfaen" w:hAnsi="Sylfaen"/>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proofErr w:type="gramStart"/>
      <w:r w:rsidRPr="00973E36">
        <w:rPr>
          <w:rFonts w:ascii="Sylfaen" w:hAnsi="Sylfaen"/>
          <w:sz w:val="20"/>
        </w:rPr>
        <w:t>б</w:t>
      </w:r>
      <w:proofErr w:type="gramEnd"/>
      <w:r w:rsidRPr="00973E36">
        <w:rPr>
          <w:rFonts w:ascii="Sylfaen" w:hAnsi="Sylfaen"/>
          <w:sz w:val="20"/>
        </w:rPr>
        <w:t>.</w:t>
      </w:r>
      <w:r w:rsidR="00186559" w:rsidRPr="00973E36">
        <w:rPr>
          <w:rFonts w:ascii="Sylfaen" w:hAnsi="Sylfaen"/>
          <w:sz w:val="20"/>
        </w:rPr>
        <w:tab/>
      </w:r>
      <w:r w:rsidRPr="00973E36">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172B98" w:rsidRPr="00973E36">
        <w:rPr>
          <w:rFonts w:ascii="Sylfaen" w:hAnsi="Sylfaen"/>
          <w:sz w:val="20"/>
        </w:rPr>
        <w:t>в электронной форме</w:t>
      </w:r>
      <w:r w:rsidRPr="00973E36">
        <w:rPr>
          <w:rFonts w:ascii="Sylfaen" w:hAnsi="Sylfaen"/>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в.</w:t>
      </w:r>
      <w:r w:rsidR="00186559" w:rsidRPr="00973E36">
        <w:rPr>
          <w:rFonts w:ascii="Sylfaen" w:hAnsi="Sylfaen"/>
          <w:sz w:val="20"/>
        </w:rPr>
        <w:tab/>
      </w:r>
      <w:r w:rsidRPr="00973E36">
        <w:rPr>
          <w:rFonts w:ascii="Sylfaen" w:hAnsi="Sylfaen"/>
          <w:sz w:val="20"/>
        </w:rPr>
        <w:t xml:space="preserve">переговоры проводятся не раннее чем на второй и не </w:t>
      </w:r>
      <w:proofErr w:type="gramStart"/>
      <w:r w:rsidRPr="00973E36">
        <w:rPr>
          <w:rFonts w:ascii="Sylfaen" w:hAnsi="Sylfaen"/>
          <w:sz w:val="20"/>
        </w:rPr>
        <w:t>позднее</w:t>
      </w:r>
      <w:proofErr w:type="gramEnd"/>
      <w:r w:rsidRPr="00973E36">
        <w:rPr>
          <w:rFonts w:ascii="Sylfaen" w:hAnsi="Sylfaen"/>
          <w:sz w:val="20"/>
        </w:rPr>
        <w:t xml:space="preserve"> чем на </w:t>
      </w:r>
      <w:r w:rsidR="00996FDC" w:rsidRPr="00973E36">
        <w:rPr>
          <w:rFonts w:ascii="Sylfaen" w:hAnsi="Sylfaen"/>
          <w:sz w:val="20"/>
        </w:rPr>
        <w:t xml:space="preserve">пятый </w:t>
      </w:r>
      <w:r w:rsidRPr="00973E36">
        <w:rPr>
          <w:rFonts w:ascii="Sylfaen" w:hAnsi="Sylfaen"/>
          <w:sz w:val="20"/>
        </w:rPr>
        <w:t>рабочий день со дня отправки извещения</w:t>
      </w:r>
      <w:r w:rsidR="00A50C53" w:rsidRPr="00973E36">
        <w:rPr>
          <w:rFonts w:ascii="Sylfaen" w:hAnsi="Sylfaen"/>
          <w:sz w:val="20"/>
        </w:rPr>
        <w:t>,</w:t>
      </w:r>
    </w:p>
    <w:p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г.</w:t>
      </w:r>
      <w:r w:rsidR="00186559" w:rsidRPr="00973E36">
        <w:rPr>
          <w:rFonts w:ascii="Sylfaen" w:hAnsi="Sylfaen"/>
          <w:sz w:val="20"/>
        </w:rPr>
        <w:tab/>
      </w:r>
      <w:r w:rsidRPr="00973E36">
        <w:rPr>
          <w:rFonts w:ascii="Sylfaen" w:hAnsi="Sylfaen"/>
          <w:sz w:val="20"/>
        </w:rPr>
        <w:t xml:space="preserve">представленное на тот момент каждым участником ценовое предложение оглашается для остальных участников, и до </w:t>
      </w:r>
      <w:proofErr w:type="gramStart"/>
      <w:r w:rsidRPr="00973E36">
        <w:rPr>
          <w:rFonts w:ascii="Sylfaen" w:hAnsi="Sylfaen"/>
          <w:sz w:val="20"/>
        </w:rPr>
        <w:t>истечения</w:t>
      </w:r>
      <w:proofErr w:type="gramEnd"/>
      <w:r w:rsidRPr="00973E36">
        <w:rPr>
          <w:rFonts w:ascii="Sylfaen" w:hAnsi="Sylfaen"/>
          <w:sz w:val="20"/>
        </w:rPr>
        <w:t xml:space="preserve"> предусмотренного для переговоров окончательного срока участник может пересмотреть свое ценовое предложение,</w:t>
      </w:r>
    </w:p>
    <w:p w:rsidR="009B6D58" w:rsidRPr="00973E36" w:rsidRDefault="009B6D58"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д.</w:t>
      </w:r>
      <w:r w:rsidR="00186559" w:rsidRPr="00973E36">
        <w:rPr>
          <w:rFonts w:ascii="Sylfaen" w:hAnsi="Sylfaen"/>
          <w:sz w:val="20"/>
        </w:rPr>
        <w:tab/>
      </w:r>
      <w:r w:rsidRPr="00973E36">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973E36">
        <w:rPr>
          <w:rFonts w:ascii="Sylfaen" w:hAnsi="Sylfaen"/>
          <w:sz w:val="20"/>
        </w:rPr>
        <w:t xml:space="preserve">присутствующим на переговорах </w:t>
      </w:r>
      <w:r w:rsidRPr="00973E36">
        <w:rPr>
          <w:rFonts w:ascii="Sylfaen" w:hAnsi="Sylfaen"/>
          <w:sz w:val="20"/>
        </w:rPr>
        <w:t>участниками</w:t>
      </w:r>
      <w:r w:rsidR="001D129F" w:rsidRPr="00973E36">
        <w:rPr>
          <w:rFonts w:ascii="Sylfaen" w:hAnsi="Sylfaen"/>
          <w:sz w:val="20"/>
        </w:rPr>
        <w:t xml:space="preserve"> </w:t>
      </w:r>
      <w:r w:rsidRPr="00973E36">
        <w:rPr>
          <w:rFonts w:ascii="Sylfaen" w:hAnsi="Sylfaen"/>
          <w:sz w:val="20"/>
        </w:rPr>
        <w:t xml:space="preserve">ценам, </w:t>
      </w:r>
      <w:r w:rsidR="00927888" w:rsidRPr="00973E36">
        <w:rPr>
          <w:rFonts w:ascii="Sylfaen" w:hAnsi="Sylfaen"/>
          <w:sz w:val="20"/>
        </w:rPr>
        <w:t xml:space="preserve">которые </w:t>
      </w:r>
      <w:r w:rsidRPr="00973E36">
        <w:rPr>
          <w:rFonts w:ascii="Sylfaen" w:hAnsi="Sylfaen"/>
          <w:sz w:val="20"/>
        </w:rPr>
        <w:t xml:space="preserve">не </w:t>
      </w:r>
      <w:r w:rsidR="00927888" w:rsidRPr="00973E36">
        <w:rPr>
          <w:rFonts w:ascii="Sylfaen" w:hAnsi="Sylfaen"/>
          <w:sz w:val="20"/>
        </w:rPr>
        <w:t>превышают цену, установленную  заявкой на закупку</w:t>
      </w:r>
      <w:proofErr w:type="gramStart"/>
      <w:r w:rsidR="00927888" w:rsidRPr="00973E36">
        <w:rPr>
          <w:rFonts w:ascii="Sylfaen" w:hAnsi="Sylfaen"/>
          <w:sz w:val="20"/>
        </w:rPr>
        <w:t xml:space="preserve">  </w:t>
      </w:r>
      <w:r w:rsidRPr="00973E36">
        <w:rPr>
          <w:rFonts w:ascii="Sylfaen" w:hAnsi="Sylfaen"/>
          <w:sz w:val="20"/>
        </w:rPr>
        <w:t>,</w:t>
      </w:r>
      <w:proofErr w:type="gramEnd"/>
      <w:r w:rsidRPr="00973E36">
        <w:rPr>
          <w:rFonts w:ascii="Sylfaen" w:hAnsi="Sylfaen"/>
          <w:sz w:val="20"/>
        </w:rPr>
        <w:t xml:space="preserve"> определяются и объявляются</w:t>
      </w:r>
      <w:r w:rsidR="00A134CC" w:rsidRPr="00973E36">
        <w:rPr>
          <w:rFonts w:ascii="Sylfaen" w:hAnsi="Sylfaen"/>
          <w:sz w:val="20"/>
        </w:rPr>
        <w:t xml:space="preserve"> отобранный участник и</w:t>
      </w:r>
      <w:r w:rsidRPr="00973E36">
        <w:rPr>
          <w:rFonts w:ascii="Sylfaen" w:hAnsi="Sylfaen"/>
          <w:sz w:val="20"/>
        </w:rPr>
        <w:t xml:space="preserve"> участники, занявшие последующие места,</w:t>
      </w:r>
    </w:p>
    <w:p w:rsidR="008F2148" w:rsidRPr="00973E36" w:rsidRDefault="009B6D58"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е.</w:t>
      </w:r>
      <w:r w:rsidR="00C37724" w:rsidRPr="00973E36">
        <w:rPr>
          <w:rFonts w:ascii="Sylfaen" w:hAnsi="Sylfaen"/>
          <w:sz w:val="20"/>
        </w:rPr>
        <w:tab/>
      </w:r>
      <w:r w:rsidRPr="00973E36">
        <w:rPr>
          <w:rFonts w:ascii="Sylfaen" w:hAnsi="Sylfaen"/>
          <w:sz w:val="20"/>
        </w:rPr>
        <w:t xml:space="preserve">если на момент истечения установленного для переговоров окончательного срока представленные </w:t>
      </w:r>
      <w:r w:rsidR="009639FF" w:rsidRPr="00973E36">
        <w:rPr>
          <w:rFonts w:ascii="Sylfaen" w:hAnsi="Sylfaen"/>
          <w:sz w:val="20"/>
        </w:rPr>
        <w:t xml:space="preserve">присутствующим на переговорах </w:t>
      </w:r>
      <w:r w:rsidRPr="00973E36">
        <w:rPr>
          <w:rFonts w:ascii="Sylfaen" w:hAnsi="Sylfaen"/>
          <w:sz w:val="20"/>
        </w:rPr>
        <w:t>участниками цены превышают цену, установленную заявкой на закупку,</w:t>
      </w:r>
      <w:r w:rsidR="008F2148" w:rsidRPr="00973E36">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973E36" w:rsidRDefault="008F2148"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 xml:space="preserve">- по характеристикам одного и того же предмета закупки в данном календарном году уже была организована </w:t>
      </w:r>
      <w:r w:rsidR="00144E38" w:rsidRPr="00973E36">
        <w:rPr>
          <w:rFonts w:ascii="Sylfaen" w:hAnsi="Sylfaen"/>
          <w:sz w:val="20"/>
        </w:rPr>
        <w:t xml:space="preserve">как минимум одна </w:t>
      </w:r>
      <w:r w:rsidRPr="00973E36">
        <w:rPr>
          <w:rFonts w:ascii="Sylfaen" w:hAnsi="Sylfaen"/>
          <w:sz w:val="20"/>
        </w:rPr>
        <w:t xml:space="preserve">конкурентная процедура закупки, которая была объявлена несостоявшейся </w:t>
      </w:r>
      <w:r w:rsidR="00E23F8C" w:rsidRPr="00973E36">
        <w:rPr>
          <w:rFonts w:ascii="Sylfaen" w:hAnsi="Sylfaen"/>
          <w:sz w:val="20"/>
        </w:rPr>
        <w:t>на основании</w:t>
      </w:r>
      <w:r w:rsidR="00144E38" w:rsidRPr="00973E36">
        <w:rPr>
          <w:rFonts w:ascii="Sylfaen" w:hAnsi="Sylfaen"/>
          <w:sz w:val="20"/>
        </w:rPr>
        <w:t xml:space="preserve"> того, что</w:t>
      </w:r>
      <w:r w:rsidRPr="00973E36">
        <w:rPr>
          <w:rFonts w:ascii="Sylfaen" w:hAnsi="Sylfaen"/>
          <w:sz w:val="20"/>
        </w:rPr>
        <w:t xml:space="preserve"> представленны</w:t>
      </w:r>
      <w:r w:rsidR="00144E38" w:rsidRPr="00973E36">
        <w:rPr>
          <w:rFonts w:ascii="Sylfaen" w:hAnsi="Sylfaen"/>
          <w:sz w:val="20"/>
        </w:rPr>
        <w:t>е</w:t>
      </w:r>
      <w:r w:rsidRPr="00973E36">
        <w:rPr>
          <w:rFonts w:ascii="Sylfaen" w:hAnsi="Sylfaen"/>
          <w:sz w:val="20"/>
        </w:rPr>
        <w:t xml:space="preserve"> участниками цен</w:t>
      </w:r>
      <w:r w:rsidR="00144E38" w:rsidRPr="00973E36">
        <w:rPr>
          <w:rFonts w:ascii="Sylfaen" w:hAnsi="Sylfaen"/>
          <w:sz w:val="20"/>
        </w:rPr>
        <w:t>ы</w:t>
      </w:r>
      <w:r w:rsidRPr="00973E36">
        <w:rPr>
          <w:rFonts w:ascii="Sylfaen" w:hAnsi="Sylfaen"/>
          <w:sz w:val="20"/>
        </w:rPr>
        <w:t xml:space="preserve"> пре</w:t>
      </w:r>
      <w:r w:rsidR="00144E38" w:rsidRPr="00973E36">
        <w:rPr>
          <w:rFonts w:ascii="Sylfaen" w:hAnsi="Sylfaen"/>
          <w:sz w:val="20"/>
        </w:rPr>
        <w:t>вышают цену, установленную</w:t>
      </w:r>
      <w:r w:rsidRPr="00973E36">
        <w:rPr>
          <w:rFonts w:ascii="Sylfaen" w:hAnsi="Sylfaen"/>
          <w:sz w:val="20"/>
        </w:rPr>
        <w:t xml:space="preserve"> заявкой на закупку</w:t>
      </w:r>
      <w:r w:rsidR="00235D56" w:rsidRPr="00973E36">
        <w:rPr>
          <w:rFonts w:ascii="Sylfaen" w:hAnsi="Sylfaen"/>
          <w:sz w:val="20"/>
        </w:rPr>
        <w:t>,</w:t>
      </w:r>
    </w:p>
    <w:p w:rsidR="008F2148" w:rsidRPr="00973E36" w:rsidRDefault="00235D56"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t xml:space="preserve">- </w:t>
      </w:r>
      <w:r w:rsidR="00B11432" w:rsidRPr="00973E36">
        <w:rPr>
          <w:rFonts w:ascii="Sylfaen" w:hAnsi="Sylfaen"/>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w:t>
      </w:r>
      <w:proofErr w:type="gramStart"/>
      <w:r w:rsidR="00B11432" w:rsidRPr="00973E36">
        <w:rPr>
          <w:rFonts w:ascii="Sylfaen" w:hAnsi="Sylfaen"/>
          <w:sz w:val="20"/>
        </w:rPr>
        <w:t>дств в р</w:t>
      </w:r>
      <w:proofErr w:type="gramEnd"/>
      <w:r w:rsidR="00B11432" w:rsidRPr="00973E36">
        <w:rPr>
          <w:rFonts w:ascii="Sylfaen" w:hAnsi="Sylfaen"/>
          <w:sz w:val="20"/>
        </w:rPr>
        <w:t>азмере</w:t>
      </w:r>
      <w:r w:rsidR="00FC2FB3" w:rsidRPr="00973E36">
        <w:rPr>
          <w:rFonts w:ascii="Sylfaen" w:hAnsi="Sylfaen"/>
          <w:sz w:val="20"/>
        </w:rPr>
        <w:t xml:space="preserve"> цены, превышающей</w:t>
      </w:r>
      <w:r w:rsidR="00B11432" w:rsidRPr="00973E36">
        <w:rPr>
          <w:rFonts w:ascii="Sylfaen" w:hAnsi="Sylfaen"/>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w:t>
      </w:r>
      <w:proofErr w:type="gramStart"/>
      <w:r w:rsidR="00B11432" w:rsidRPr="00973E36">
        <w:rPr>
          <w:rFonts w:ascii="Sylfaen" w:hAnsi="Sylfaen"/>
          <w:sz w:val="20"/>
        </w:rPr>
        <w:t>дств с пр</w:t>
      </w:r>
      <w:proofErr w:type="gramEnd"/>
      <w:r w:rsidR="00B11432" w:rsidRPr="00973E36">
        <w:rPr>
          <w:rFonts w:ascii="Sylfaen" w:hAnsi="Sylfaen"/>
          <w:sz w:val="20"/>
        </w:rPr>
        <w:t xml:space="preserve">одлением сроков поставки товара на период со дня заключения договора до дня заключения соглашения. </w:t>
      </w:r>
      <w:r w:rsidRPr="00973E36">
        <w:rPr>
          <w:rFonts w:ascii="Sylfaen" w:hAnsi="Sylfaen"/>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973E36">
        <w:rPr>
          <w:rFonts w:ascii="Sylfaen" w:hAnsi="Sylfaen"/>
          <w:sz w:val="20"/>
        </w:rPr>
        <w:t xml:space="preserve"> договора, </w:t>
      </w:r>
      <w:r w:rsidR="007D4E09" w:rsidRPr="00973E36">
        <w:rPr>
          <w:rFonts w:ascii="Sylfaen" w:hAnsi="Sylfaen"/>
          <w:sz w:val="20"/>
        </w:rPr>
        <w:t>дополнительные финансовые средства</w:t>
      </w:r>
      <w:r w:rsidR="00EC09B0" w:rsidRPr="00973E36">
        <w:rPr>
          <w:rFonts w:ascii="Sylfaen" w:hAnsi="Sylfaen"/>
          <w:sz w:val="20"/>
        </w:rPr>
        <w:t xml:space="preserve"> не предусматриваются.</w:t>
      </w:r>
    </w:p>
    <w:p w:rsidR="009B6D58" w:rsidRPr="00973E36" w:rsidRDefault="003572EA"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ж.</w:t>
      </w:r>
      <w:r w:rsidR="00DF44E3" w:rsidRPr="00973E36">
        <w:rPr>
          <w:rFonts w:ascii="Sylfaen" w:hAnsi="Sylfaen"/>
          <w:sz w:val="20"/>
        </w:rPr>
        <w:t xml:space="preserve"> </w:t>
      </w:r>
      <w:r w:rsidR="00C34AFD" w:rsidRPr="00973E36">
        <w:rPr>
          <w:rFonts w:ascii="Sylfaen" w:hAnsi="Sylfaen"/>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973E36">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973E36">
        <w:rPr>
          <w:rFonts w:ascii="Sylfaen" w:hAnsi="Sylfaen"/>
          <w:sz w:val="20"/>
        </w:rPr>
        <w:t>, за исключением случая, предусмотренного абзацем</w:t>
      </w:r>
      <w:proofErr w:type="gramStart"/>
      <w:r w:rsidR="00C34AFD" w:rsidRPr="00973E36">
        <w:rPr>
          <w:rFonts w:ascii="Sylfaen" w:hAnsi="Sylfaen"/>
          <w:sz w:val="20"/>
        </w:rPr>
        <w:t xml:space="preserve"> ,</w:t>
      </w:r>
      <w:proofErr w:type="gramEnd"/>
      <w:r w:rsidR="00C34AFD" w:rsidRPr="00973E36">
        <w:rPr>
          <w:rFonts w:ascii="Sylfaen" w:hAnsi="Sylfaen"/>
          <w:sz w:val="20"/>
        </w:rPr>
        <w:t>, е " настоящего подпункта</w:t>
      </w:r>
      <w:r w:rsidR="009B6D58" w:rsidRPr="00973E36">
        <w:rPr>
          <w:rFonts w:ascii="Sylfaen" w:hAnsi="Sylfaen"/>
          <w:sz w:val="20"/>
        </w:rPr>
        <w:t xml:space="preserve">. </w:t>
      </w:r>
    </w:p>
    <w:p w:rsidR="00B514E8" w:rsidRPr="00973E36" w:rsidRDefault="00FD2748"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096B2C" w:rsidRPr="00973E36">
        <w:rPr>
          <w:rFonts w:ascii="Sylfaen" w:hAnsi="Sylfaen"/>
          <w:sz w:val="20"/>
          <w:szCs w:val="20"/>
        </w:rPr>
        <w:t>7</w:t>
      </w:r>
      <w:r w:rsidRPr="00973E36">
        <w:rPr>
          <w:rFonts w:ascii="Sylfaen" w:hAnsi="Sylfaen"/>
          <w:sz w:val="20"/>
          <w:szCs w:val="20"/>
        </w:rPr>
        <w:t>.</w:t>
      </w:r>
      <w:r w:rsidR="00C37724" w:rsidRPr="00973E36">
        <w:rPr>
          <w:rFonts w:ascii="Sylfaen" w:hAnsi="Sylfaen"/>
          <w:sz w:val="20"/>
          <w:szCs w:val="20"/>
        </w:rPr>
        <w:tab/>
      </w:r>
      <w:r w:rsidRPr="00973E36">
        <w:rPr>
          <w:rFonts w:ascii="Sylfaen" w:hAnsi="Sylfaen"/>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973E36">
        <w:rPr>
          <w:rFonts w:ascii="Sylfaen" w:hAnsi="Sylfaen"/>
          <w:sz w:val="20"/>
          <w:szCs w:val="20"/>
        </w:rPr>
        <w:t xml:space="preserve">включенные в заявку </w:t>
      </w:r>
      <w:r w:rsidRPr="00973E36">
        <w:rPr>
          <w:rFonts w:ascii="Sylfaen" w:hAnsi="Sylfaen"/>
          <w:sz w:val="20"/>
          <w:szCs w:val="20"/>
        </w:rPr>
        <w:t>документ</w:t>
      </w:r>
      <w:r w:rsidR="00F7541A" w:rsidRPr="00973E36">
        <w:rPr>
          <w:rFonts w:ascii="Sylfaen" w:hAnsi="Sylfaen"/>
          <w:sz w:val="20"/>
          <w:szCs w:val="20"/>
        </w:rPr>
        <w:t>ы</w:t>
      </w:r>
      <w:r w:rsidRPr="00973E36">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973E36">
        <w:rPr>
          <w:rFonts w:ascii="Sylfaen" w:hAnsi="Sylfaen" w:cs="Courier New"/>
          <w:sz w:val="20"/>
          <w:szCs w:val="20"/>
          <w:lang w:val="en-US"/>
        </w:rPr>
        <w:t> </w:t>
      </w:r>
      <w:r w:rsidRPr="00973E36">
        <w:rPr>
          <w:rFonts w:ascii="Sylfaen" w:hAnsi="Sylfaen"/>
          <w:sz w:val="20"/>
          <w:szCs w:val="20"/>
        </w:rPr>
        <w:t>препятствуя нормальному функционированию комиссии.</w:t>
      </w:r>
    </w:p>
    <w:p w:rsidR="00AD2081" w:rsidRPr="00973E36" w:rsidRDefault="00A150A9" w:rsidP="00B46D58">
      <w:pPr>
        <w:pStyle w:val="norm"/>
        <w:widowControl w:val="0"/>
        <w:tabs>
          <w:tab w:val="left" w:pos="1134"/>
        </w:tabs>
        <w:spacing w:after="160" w:line="240" w:lineRule="auto"/>
        <w:ind w:firstLine="567"/>
        <w:rPr>
          <w:rFonts w:ascii="Sylfaen" w:hAnsi="Sylfaen"/>
          <w:sz w:val="20"/>
        </w:rPr>
      </w:pPr>
      <w:r w:rsidRPr="00973E36">
        <w:rPr>
          <w:rFonts w:ascii="Sylfaen" w:hAnsi="Sylfaen"/>
          <w:sz w:val="20"/>
        </w:rPr>
        <w:lastRenderedPageBreak/>
        <w:t>8.</w:t>
      </w:r>
      <w:r w:rsidR="00917747" w:rsidRPr="00973E36">
        <w:rPr>
          <w:rFonts w:ascii="Sylfaen" w:hAnsi="Sylfaen"/>
          <w:sz w:val="20"/>
        </w:rPr>
        <w:t>8</w:t>
      </w:r>
      <w:r w:rsidRPr="00973E36">
        <w:rPr>
          <w:rFonts w:ascii="Sylfaen" w:hAnsi="Sylfaen"/>
          <w:sz w:val="20"/>
        </w:rPr>
        <w:t>.</w:t>
      </w:r>
      <w:r w:rsidR="00213830" w:rsidRPr="00973E36">
        <w:rPr>
          <w:rFonts w:ascii="Sylfaen" w:hAnsi="Sylfaen"/>
          <w:sz w:val="20"/>
        </w:rPr>
        <w:tab/>
      </w:r>
      <w:r w:rsidRPr="00973E36">
        <w:rPr>
          <w:rFonts w:ascii="Sylfaen" w:hAnsi="Sylfaen"/>
          <w:sz w:val="20"/>
        </w:rPr>
        <w:t xml:space="preserve">Если в результате оценки, проведенной в ходе заседания по вскрытию </w:t>
      </w:r>
      <w:r w:rsidR="00F00565" w:rsidRPr="00973E36">
        <w:rPr>
          <w:rFonts w:ascii="Sylfaen" w:hAnsi="Sylfaen"/>
          <w:sz w:val="20"/>
        </w:rPr>
        <w:t xml:space="preserve">и оценке </w:t>
      </w:r>
      <w:r w:rsidRPr="00973E36">
        <w:rPr>
          <w:rFonts w:ascii="Sylfaen" w:hAnsi="Sylfaen"/>
          <w:sz w:val="20"/>
        </w:rPr>
        <w:t>заявок, в заявке участника фиксируются несоответствия требованиям приглашения,</w:t>
      </w:r>
      <w:r w:rsidR="001F0DAB" w:rsidRPr="00973E36">
        <w:rPr>
          <w:rFonts w:ascii="Sylfaen" w:hAnsi="Sylfaen"/>
          <w:sz w:val="20"/>
        </w:rPr>
        <w:t xml:space="preserve"> </w:t>
      </w:r>
      <w:r w:rsidRPr="00973E36">
        <w:rPr>
          <w:rFonts w:ascii="Sylfaen" w:hAnsi="Sylfaen"/>
          <w:sz w:val="20"/>
        </w:rPr>
        <w:t>комиссия приостанавливает заседание на один рабочий день, а секретарь комиссии в тот же день</w:t>
      </w:r>
      <w:r w:rsidR="007A34A6" w:rsidRPr="00973E36">
        <w:rPr>
          <w:rFonts w:ascii="Sylfaen" w:hAnsi="Sylfaen"/>
          <w:sz w:val="20"/>
        </w:rPr>
        <w:t xml:space="preserve"> </w:t>
      </w:r>
      <w:r w:rsidR="001F0DAB" w:rsidRPr="00973E36">
        <w:rPr>
          <w:rFonts w:ascii="Sylfaen" w:hAnsi="Sylfaen"/>
          <w:sz w:val="20"/>
        </w:rPr>
        <w:t>в электронной форме</w:t>
      </w:r>
      <w:r w:rsidR="007A34A6" w:rsidRPr="00973E36">
        <w:rPr>
          <w:rFonts w:ascii="Sylfaen" w:hAnsi="Sylfaen"/>
          <w:sz w:val="20"/>
        </w:rPr>
        <w:t xml:space="preserve"> </w:t>
      </w:r>
      <w:r w:rsidRPr="00973E36">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973E36" w:rsidRDefault="006A202F" w:rsidP="00B46D58">
      <w:pPr>
        <w:pStyle w:val="norm"/>
        <w:widowControl w:val="0"/>
        <w:tabs>
          <w:tab w:val="left" w:pos="1134"/>
        </w:tabs>
        <w:spacing w:after="160" w:line="240" w:lineRule="auto"/>
        <w:ind w:firstLine="567"/>
        <w:rPr>
          <w:rFonts w:ascii="Sylfaen" w:hAnsi="Sylfaen" w:cs="Sylfaen"/>
          <w:sz w:val="20"/>
        </w:rPr>
      </w:pPr>
      <w:r w:rsidRPr="00973E36">
        <w:rPr>
          <w:rFonts w:ascii="Sylfaen" w:hAnsi="Sylfaen"/>
          <w:sz w:val="20"/>
        </w:rPr>
        <w:t>В</w:t>
      </w:r>
      <w:r w:rsidR="00AD2081" w:rsidRPr="00973E36">
        <w:rPr>
          <w:rFonts w:ascii="Sylfaen" w:hAnsi="Sylfaen"/>
          <w:sz w:val="20"/>
        </w:rPr>
        <w:t xml:space="preserve"> случае обоснованного решения на основании пункта 67 </w:t>
      </w:r>
      <w:r w:rsidR="0033740E" w:rsidRPr="00973E36">
        <w:rPr>
          <w:rFonts w:ascii="Sylfaen" w:hAnsi="Sylfaen"/>
          <w:sz w:val="20"/>
        </w:rPr>
        <w:t>П</w:t>
      </w:r>
      <w:r w:rsidR="00AD2081" w:rsidRPr="00973E36">
        <w:rPr>
          <w:rFonts w:ascii="Sylfaen" w:hAnsi="Sylfaen"/>
          <w:sz w:val="20"/>
        </w:rPr>
        <w:t xml:space="preserve">орядка </w:t>
      </w:r>
      <w:r w:rsidRPr="00973E36">
        <w:rPr>
          <w:rFonts w:ascii="Sylfaen" w:hAnsi="Sylfaen"/>
          <w:sz w:val="20"/>
        </w:rPr>
        <w:t xml:space="preserve">Оценочная комиссия </w:t>
      </w:r>
      <w:r w:rsidR="00CD1E50" w:rsidRPr="00973E36">
        <w:rPr>
          <w:rFonts w:ascii="Sylfaen" w:hAnsi="Sylfaen"/>
          <w:sz w:val="20"/>
        </w:rPr>
        <w:t xml:space="preserve">посредством </w:t>
      </w:r>
      <w:r w:rsidR="00A150D1" w:rsidRPr="00973E36">
        <w:rPr>
          <w:rFonts w:ascii="Sylfaen" w:hAnsi="Sylfaen"/>
          <w:sz w:val="20"/>
        </w:rPr>
        <w:t>К</w:t>
      </w:r>
      <w:r w:rsidR="00CD1E50" w:rsidRPr="00973E36">
        <w:rPr>
          <w:rFonts w:ascii="Sylfaen" w:hAnsi="Sylfaen"/>
          <w:sz w:val="20"/>
        </w:rPr>
        <w:t xml:space="preserve">омитета государственных доходов РА </w:t>
      </w:r>
      <w:r w:rsidRPr="00973E36">
        <w:rPr>
          <w:rFonts w:ascii="Sylfaen" w:hAnsi="Sylfaen"/>
          <w:sz w:val="20"/>
        </w:rPr>
        <w:t xml:space="preserve">может </w:t>
      </w:r>
      <w:r w:rsidR="00AD2081" w:rsidRPr="00973E36">
        <w:rPr>
          <w:rFonts w:ascii="Sylfaen" w:hAnsi="Sylfaen"/>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973E36">
        <w:rPr>
          <w:rFonts w:ascii="Sylfaen" w:hAnsi="Sylfaen"/>
          <w:sz w:val="20"/>
        </w:rPr>
        <w:t>З</w:t>
      </w:r>
      <w:r w:rsidR="00AD2081" w:rsidRPr="00973E36">
        <w:rPr>
          <w:rFonts w:ascii="Sylfaen" w:hAnsi="Sylfaen"/>
          <w:sz w:val="20"/>
        </w:rPr>
        <w:t>акона</w:t>
      </w:r>
      <w:r w:rsidR="00F215E2" w:rsidRPr="00973E36">
        <w:rPr>
          <w:rFonts w:ascii="Sylfaen" w:hAnsi="Sylfaen"/>
          <w:sz w:val="20"/>
        </w:rPr>
        <w:t xml:space="preserve">. </w:t>
      </w:r>
      <w:r w:rsidR="00AD2081" w:rsidRPr="00973E36">
        <w:rPr>
          <w:rFonts w:ascii="Sylfaen" w:hAnsi="Sylfaen"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973E36">
        <w:rPr>
          <w:rFonts w:ascii="Sylfaen" w:hAnsi="Sylfaen" w:cs="Sylfaen"/>
          <w:sz w:val="20"/>
        </w:rPr>
        <w:t>(число, месяц, год)</w:t>
      </w:r>
      <w:r w:rsidR="00AD2081" w:rsidRPr="00973E36">
        <w:rPr>
          <w:rFonts w:ascii="Sylfaen" w:hAnsi="Sylfaen" w:cs="Sylfaen"/>
          <w:sz w:val="20"/>
        </w:rPr>
        <w:t xml:space="preserve"> представления заявки</w:t>
      </w:r>
      <w:proofErr w:type="gramStart"/>
      <w:r w:rsidR="00855622" w:rsidRPr="00973E36">
        <w:rPr>
          <w:rFonts w:ascii="Sylfaen" w:hAnsi="Sylfaen" w:cs="Sylfaen"/>
          <w:sz w:val="20"/>
        </w:rPr>
        <w:t>.</w:t>
      </w:r>
      <w:r w:rsidR="003B3E74" w:rsidRPr="00973E36">
        <w:rPr>
          <w:rFonts w:ascii="Sylfaen" w:hAnsi="Sylfaen" w:cs="Sylfaen"/>
          <w:sz w:val="20"/>
        </w:rPr>
        <w:t>Е</w:t>
      </w:r>
      <w:proofErr w:type="gramEnd"/>
      <w:r w:rsidR="003B3E74" w:rsidRPr="00973E36">
        <w:rPr>
          <w:rFonts w:ascii="Sylfaen" w:hAnsi="Sylfaen" w:cs="Sylfaen"/>
          <w:sz w:val="20"/>
        </w:rPr>
        <w:t xml:space="preserve">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973E36">
        <w:rPr>
          <w:rFonts w:ascii="Sylfaen" w:hAnsi="Sylfaen" w:cs="Sylfaen"/>
          <w:sz w:val="20"/>
        </w:rPr>
        <w:t>с</w:t>
      </w:r>
      <w:r w:rsidR="003B3E74" w:rsidRPr="00973E36">
        <w:rPr>
          <w:rFonts w:ascii="Sylfaen" w:hAnsi="Sylfaen" w:cs="Sylfaen"/>
          <w:sz w:val="20"/>
        </w:rPr>
        <w:t xml:space="preserve"> оригинала информаци</w:t>
      </w:r>
      <w:r w:rsidR="00914B4A" w:rsidRPr="00973E36">
        <w:rPr>
          <w:rFonts w:ascii="Sylfaen" w:hAnsi="Sylfaen" w:cs="Sylfaen"/>
          <w:sz w:val="20"/>
        </w:rPr>
        <w:t>я</w:t>
      </w:r>
      <w:r w:rsidR="003B3E74" w:rsidRPr="00973E36">
        <w:rPr>
          <w:rFonts w:ascii="Sylfaen" w:hAnsi="Sylfaen" w:cs="Sylfaen"/>
          <w:sz w:val="20"/>
        </w:rPr>
        <w:t>, полученн</w:t>
      </w:r>
      <w:r w:rsidR="00914B4A" w:rsidRPr="00973E36">
        <w:rPr>
          <w:rFonts w:ascii="Sylfaen" w:hAnsi="Sylfaen" w:cs="Sylfaen"/>
          <w:sz w:val="20"/>
        </w:rPr>
        <w:t xml:space="preserve">ая </w:t>
      </w:r>
      <w:r w:rsidR="00584166" w:rsidRPr="00973E36">
        <w:rPr>
          <w:rFonts w:ascii="Sylfaen" w:hAnsi="Sylfaen" w:cs="Sylfaen"/>
          <w:sz w:val="20"/>
        </w:rPr>
        <w:t>из</w:t>
      </w:r>
      <w:r w:rsidR="003B3E74" w:rsidRPr="00973E36">
        <w:rPr>
          <w:rFonts w:ascii="Sylfaen" w:hAnsi="Sylfaen" w:cs="Sylfaen"/>
          <w:sz w:val="20"/>
        </w:rPr>
        <w:t xml:space="preserve"> </w:t>
      </w:r>
      <w:r w:rsidR="00914B4A" w:rsidRPr="00973E36">
        <w:rPr>
          <w:rFonts w:ascii="Sylfaen" w:hAnsi="Sylfaen" w:cs="Sylfaen"/>
          <w:sz w:val="20"/>
        </w:rPr>
        <w:t>К</w:t>
      </w:r>
      <w:r w:rsidR="003B3E74" w:rsidRPr="00973E36">
        <w:rPr>
          <w:rFonts w:ascii="Sylfaen" w:hAnsi="Sylfaen" w:cs="Sylfaen"/>
          <w:sz w:val="20"/>
        </w:rPr>
        <w:t>омитета.</w:t>
      </w:r>
      <w:r w:rsidR="006A3C8A" w:rsidRPr="00973E36">
        <w:rPr>
          <w:rFonts w:ascii="Sylfaen" w:hAnsi="Sylfaen"/>
          <w:sz w:val="20"/>
        </w:rPr>
        <w:t xml:space="preserve"> </w:t>
      </w:r>
      <w:r w:rsidR="006A3C8A" w:rsidRPr="00973E36">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973E36">
        <w:rPr>
          <w:rFonts w:ascii="Sylfaen" w:hAnsi="Sylfaen" w:cs="Sylfaen"/>
          <w:sz w:val="20"/>
        </w:rPr>
        <w:t>.</w:t>
      </w:r>
    </w:p>
    <w:p w:rsidR="00C27BA4" w:rsidRPr="00973E36" w:rsidRDefault="00A150A9" w:rsidP="00B46D58">
      <w:pPr>
        <w:pStyle w:val="norm"/>
        <w:widowControl w:val="0"/>
        <w:tabs>
          <w:tab w:val="left" w:pos="1276"/>
        </w:tabs>
        <w:spacing w:after="160" w:line="240" w:lineRule="auto"/>
        <w:ind w:firstLine="567"/>
        <w:rPr>
          <w:rFonts w:ascii="Sylfaen" w:hAnsi="Sylfaen"/>
          <w:sz w:val="20"/>
        </w:rPr>
      </w:pPr>
      <w:r w:rsidRPr="00973E36">
        <w:rPr>
          <w:rFonts w:ascii="Sylfaen" w:hAnsi="Sylfaen"/>
          <w:sz w:val="20"/>
        </w:rPr>
        <w:t>8.</w:t>
      </w:r>
      <w:r w:rsidR="000F35AE" w:rsidRPr="00973E36">
        <w:rPr>
          <w:rFonts w:ascii="Sylfaen" w:hAnsi="Sylfaen"/>
          <w:sz w:val="20"/>
        </w:rPr>
        <w:t>9</w:t>
      </w:r>
      <w:r w:rsidRPr="00973E36">
        <w:rPr>
          <w:rFonts w:ascii="Sylfaen" w:hAnsi="Sylfaen"/>
          <w:sz w:val="20"/>
        </w:rPr>
        <w:t>.</w:t>
      </w:r>
      <w:r w:rsidR="00213830" w:rsidRPr="00973E36">
        <w:rPr>
          <w:rFonts w:ascii="Sylfaen" w:hAnsi="Sylfaen"/>
          <w:sz w:val="20"/>
        </w:rPr>
        <w:tab/>
      </w:r>
      <w:r w:rsidRPr="00973E36">
        <w:rPr>
          <w:rFonts w:ascii="Sylfaen" w:hAnsi="Sylfaen"/>
          <w:sz w:val="20"/>
        </w:rPr>
        <w:t>Если участник исправляет зафиксированное несоответствие в срок, установленный пунктом 8.</w:t>
      </w:r>
      <w:r w:rsidR="000F35AE" w:rsidRPr="00973E36">
        <w:rPr>
          <w:rFonts w:ascii="Sylfaen" w:hAnsi="Sylfaen"/>
          <w:sz w:val="20"/>
        </w:rPr>
        <w:t>8</w:t>
      </w:r>
      <w:r w:rsidRPr="00973E36">
        <w:rPr>
          <w:rFonts w:ascii="Sylfaen" w:hAnsi="Sylfaen"/>
          <w:sz w:val="20"/>
        </w:rPr>
        <w:t>. настоящего приглашения, то его заявка оценивается удовлетворительно. В противном случае, заявка</w:t>
      </w:r>
      <w:r w:rsidR="00D23C17" w:rsidRPr="00973E36">
        <w:rPr>
          <w:rFonts w:ascii="Sylfaen" w:hAnsi="Sylfaen"/>
          <w:sz w:val="20"/>
        </w:rPr>
        <w:t xml:space="preserve"> данного участника</w:t>
      </w:r>
      <w:r w:rsidRPr="00973E36">
        <w:rPr>
          <w:rFonts w:ascii="Sylfaen" w:hAnsi="Sylfaen"/>
          <w:sz w:val="20"/>
        </w:rPr>
        <w:t xml:space="preserve"> оценивается неуд</w:t>
      </w:r>
      <w:r w:rsidR="00A50C53" w:rsidRPr="00973E36">
        <w:rPr>
          <w:rFonts w:ascii="Sylfaen" w:hAnsi="Sylfaen"/>
          <w:sz w:val="20"/>
        </w:rPr>
        <w:t>овлетворительно и отклоняется</w:t>
      </w:r>
      <w:r w:rsidR="005D7FA6" w:rsidRPr="00973E36">
        <w:rPr>
          <w:rFonts w:ascii="Sylfaen" w:hAnsi="Sylfaen"/>
          <w:sz w:val="20"/>
        </w:rPr>
        <w:t>, а отобранным участником признается участник, занявший последующее место</w:t>
      </w:r>
      <w:r w:rsidR="00A50C53" w:rsidRPr="00973E36">
        <w:rPr>
          <w:rFonts w:ascii="Sylfaen" w:hAnsi="Sylfaen"/>
          <w:sz w:val="20"/>
        </w:rPr>
        <w:t>.</w:t>
      </w:r>
    </w:p>
    <w:p w:rsidR="00C27BA4" w:rsidRPr="00973E36" w:rsidRDefault="00C27BA4" w:rsidP="00B46D58">
      <w:pPr>
        <w:pStyle w:val="norm"/>
        <w:widowControl w:val="0"/>
        <w:tabs>
          <w:tab w:val="left" w:pos="1276"/>
        </w:tabs>
        <w:spacing w:after="160" w:line="240" w:lineRule="auto"/>
        <w:ind w:firstLine="567"/>
        <w:rPr>
          <w:rFonts w:ascii="Sylfaen" w:hAnsi="Sylfaen" w:cs="Sylfaen"/>
          <w:sz w:val="20"/>
        </w:rPr>
      </w:pPr>
      <w:r w:rsidRPr="00973E36">
        <w:rPr>
          <w:rFonts w:ascii="Sylfaen" w:hAnsi="Sylfaen" w:cs="Sylfaen"/>
          <w:sz w:val="20"/>
        </w:rPr>
        <w:t xml:space="preserve">Если в результате оценки заявок несоответствие было зафиксировано в результате информации, полученной из </w:t>
      </w:r>
      <w:r w:rsidR="00146FC5" w:rsidRPr="00973E36">
        <w:rPr>
          <w:rFonts w:ascii="Sylfaen" w:hAnsi="Sylfaen" w:cs="Sylfaen"/>
          <w:sz w:val="20"/>
        </w:rPr>
        <w:t>К</w:t>
      </w:r>
      <w:r w:rsidRPr="00973E36">
        <w:rPr>
          <w:rFonts w:ascii="Sylfaen" w:hAnsi="Sylfaen" w:cs="Sylfaen"/>
          <w:sz w:val="20"/>
        </w:rPr>
        <w:t xml:space="preserve">омитета по государственным доходам РА, то оно считается исправленным, если участник представляет </w:t>
      </w:r>
      <w:r w:rsidR="00146FC5" w:rsidRPr="00973E36">
        <w:rPr>
          <w:rFonts w:ascii="Sylfaen" w:hAnsi="Sylfaen" w:cs="Sylfaen"/>
          <w:sz w:val="20"/>
        </w:rPr>
        <w:t xml:space="preserve">воспроизведенный </w:t>
      </w:r>
      <w:r w:rsidRPr="00973E36">
        <w:rPr>
          <w:rFonts w:ascii="Sylfaen" w:hAnsi="Sylfaen" w:cs="Sylfaen"/>
          <w:sz w:val="20"/>
        </w:rPr>
        <w:t>(отсканированный) экземпляр документа, обосновывающего выплату указанной суммы в предоставленной информации</w:t>
      </w:r>
      <w:r w:rsidR="00146FC5" w:rsidRPr="00973E36">
        <w:rPr>
          <w:rFonts w:ascii="Sylfaen" w:hAnsi="Sylfaen" w:cs="Sylfaen"/>
          <w:sz w:val="20"/>
        </w:rPr>
        <w:t>.</w:t>
      </w:r>
    </w:p>
    <w:p w:rsidR="005E0E50"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8.1</w:t>
      </w:r>
      <w:r w:rsidR="00B81197" w:rsidRPr="00973E36">
        <w:rPr>
          <w:rFonts w:ascii="Sylfaen" w:hAnsi="Sylfaen"/>
        </w:rPr>
        <w:t>0</w:t>
      </w:r>
      <w:r w:rsidRPr="00973E36">
        <w:rPr>
          <w:rFonts w:ascii="Sylfaen" w:hAnsi="Sylfaen"/>
        </w:rPr>
        <w:t>.</w:t>
      </w:r>
      <w:r w:rsidR="00213830" w:rsidRPr="00973E36">
        <w:rPr>
          <w:rFonts w:ascii="Sylfaen" w:hAnsi="Sylfaen"/>
        </w:rPr>
        <w:tab/>
      </w:r>
      <w:proofErr w:type="gramStart"/>
      <w:r w:rsidRPr="00973E36">
        <w:rPr>
          <w:rFonts w:ascii="Sylfaen" w:hAnsi="Sylfaen"/>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73E36">
        <w:rPr>
          <w:rFonts w:ascii="Sylfaen" w:hAnsi="Sylfaen"/>
        </w:rPr>
        <w:t xml:space="preserve">, </w:t>
      </w:r>
      <w:proofErr w:type="gramStart"/>
      <w:r w:rsidRPr="00973E36">
        <w:rPr>
          <w:rFonts w:ascii="Sylfaen" w:hAnsi="Sylfaen"/>
        </w:rPr>
        <w:t>в которой такое лицо имеет долю (пай), подала заявку на участие в данной процедуре.</w:t>
      </w:r>
      <w:proofErr w:type="gramEnd"/>
      <w:r w:rsidRPr="00973E36">
        <w:rPr>
          <w:rFonts w:ascii="Sylfaen" w:hAnsi="Sylfaen"/>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8.1</w:t>
      </w:r>
      <w:r w:rsidR="00B55371" w:rsidRPr="00973E36">
        <w:rPr>
          <w:rFonts w:ascii="Sylfaen" w:hAnsi="Sylfaen"/>
        </w:rPr>
        <w:t>1</w:t>
      </w:r>
      <w:r w:rsidR="004409B1" w:rsidRPr="00973E36">
        <w:rPr>
          <w:rFonts w:ascii="Sylfaen" w:hAnsi="Sylfaen"/>
        </w:rPr>
        <w:t>.</w:t>
      </w:r>
      <w:r w:rsidR="004409B1" w:rsidRPr="00973E36">
        <w:rPr>
          <w:rFonts w:ascii="Sylfaen" w:hAnsi="Sylfaen"/>
        </w:rPr>
        <w:tab/>
      </w:r>
      <w:r w:rsidRPr="00973E36">
        <w:rPr>
          <w:rFonts w:ascii="Sylfaen" w:hAnsi="Sylfaen"/>
        </w:rPr>
        <w:t>После вскрытия</w:t>
      </w:r>
      <w:r w:rsidR="00895E05" w:rsidRPr="00973E36">
        <w:rPr>
          <w:rFonts w:ascii="Sylfaen" w:hAnsi="Sylfaen"/>
        </w:rPr>
        <w:t xml:space="preserve"> и оценки</w:t>
      </w:r>
      <w:r w:rsidRPr="00973E36">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973E36">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73E36">
        <w:rPr>
          <w:rFonts w:ascii="Sylfaen" w:hAnsi="Sylfaen"/>
        </w:rPr>
        <w:t>.</w:t>
      </w:r>
    </w:p>
    <w:p w:rsidR="00E65F37"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8.1</w:t>
      </w:r>
      <w:r w:rsidR="00696900" w:rsidRPr="00973E36">
        <w:rPr>
          <w:rFonts w:ascii="Sylfaen" w:hAnsi="Sylfaen"/>
        </w:rPr>
        <w:t>2</w:t>
      </w:r>
      <w:r w:rsidRPr="00973E36">
        <w:rPr>
          <w:rFonts w:ascii="Sylfaen" w:hAnsi="Sylfaen"/>
        </w:rPr>
        <w:t>.</w:t>
      </w:r>
      <w:r w:rsidR="004409B1" w:rsidRPr="00973E36">
        <w:rPr>
          <w:rFonts w:ascii="Sylfaen" w:hAnsi="Sylfaen"/>
        </w:rPr>
        <w:tab/>
      </w:r>
      <w:r w:rsidRPr="00973E36">
        <w:rPr>
          <w:rFonts w:ascii="Sylfaen" w:hAnsi="Sylfaen"/>
        </w:rPr>
        <w:t xml:space="preserve">Не </w:t>
      </w:r>
      <w:proofErr w:type="gramStart"/>
      <w:r w:rsidRPr="00973E36">
        <w:rPr>
          <w:rFonts w:ascii="Sylfaen" w:hAnsi="Sylfaen"/>
        </w:rPr>
        <w:t>позднее</w:t>
      </w:r>
      <w:proofErr w:type="gramEnd"/>
      <w:r w:rsidRPr="00973E36">
        <w:rPr>
          <w:rFonts w:ascii="Sylfaen" w:hAnsi="Sylfaen"/>
        </w:rPr>
        <w:t xml:space="preserve"> чем на следующий рабочий день после завершения заседания по вскрытию</w:t>
      </w:r>
      <w:r w:rsidR="001E4A24" w:rsidRPr="00973E36">
        <w:rPr>
          <w:rFonts w:ascii="Sylfaen" w:hAnsi="Sylfaen"/>
        </w:rPr>
        <w:t xml:space="preserve"> и оценке</w:t>
      </w:r>
      <w:r w:rsidRPr="00973E36">
        <w:rPr>
          <w:rFonts w:ascii="Sylfaen" w:hAnsi="Sylfaen"/>
        </w:rPr>
        <w:t xml:space="preserve"> заявок секретарь комиссии: </w:t>
      </w:r>
    </w:p>
    <w:p w:rsidR="00A24827" w:rsidRPr="00973E36" w:rsidRDefault="00A24827"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1)</w:t>
      </w:r>
      <w:r w:rsidR="00DC64B5" w:rsidRPr="00973E36">
        <w:rPr>
          <w:rFonts w:ascii="Sylfaen" w:hAnsi="Sylfaen"/>
        </w:rPr>
        <w:tab/>
      </w:r>
      <w:r w:rsidRPr="00973E36">
        <w:rPr>
          <w:rFonts w:ascii="Sylfaen" w:hAnsi="Sylfaen"/>
        </w:rPr>
        <w:t>опубликовывает в бюллетене воспроизведенный (отсканированный) с</w:t>
      </w:r>
      <w:r w:rsidR="00DC64B5" w:rsidRPr="00973E36">
        <w:rPr>
          <w:rFonts w:ascii="Sylfaen" w:hAnsi="Sylfaen" w:cs="Courier New"/>
          <w:lang w:val="en-US"/>
        </w:rPr>
        <w:t> </w:t>
      </w:r>
      <w:r w:rsidRPr="00973E36">
        <w:rPr>
          <w:rFonts w:ascii="Sylfaen" w:hAnsi="Sylfaen"/>
        </w:rPr>
        <w:t>оригинала вариант протокола заседания по вскрытию заявок</w:t>
      </w:r>
      <w:r w:rsidR="001E4A24" w:rsidRPr="00973E36">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973E36" w:rsidRDefault="008B73CD" w:rsidP="00B46D58">
      <w:pPr>
        <w:pStyle w:val="23"/>
        <w:widowControl w:val="0"/>
        <w:tabs>
          <w:tab w:val="left" w:pos="1134"/>
        </w:tabs>
        <w:spacing w:after="160" w:line="240" w:lineRule="auto"/>
        <w:ind w:firstLine="567"/>
        <w:rPr>
          <w:rFonts w:ascii="Sylfaen" w:hAnsi="Sylfaen" w:cs="Sylfaen"/>
        </w:rPr>
      </w:pPr>
      <w:r w:rsidRPr="00973E36">
        <w:rPr>
          <w:rFonts w:ascii="Sylfaen" w:hAnsi="Sylfaen"/>
        </w:rPr>
        <w:t>2)</w:t>
      </w:r>
      <w:r w:rsidR="00DC64B5" w:rsidRPr="00973E36">
        <w:rPr>
          <w:rFonts w:ascii="Sylfaen" w:hAnsi="Sylfaen"/>
        </w:rPr>
        <w:tab/>
      </w:r>
      <w:r w:rsidRPr="00973E36">
        <w:rPr>
          <w:rFonts w:ascii="Sylfaen" w:hAnsi="Sylfaen"/>
        </w:rPr>
        <w:t>опубликовывает в бюллетене воспроизведенные (отсканированные) с</w:t>
      </w:r>
      <w:r w:rsidR="00DC64B5" w:rsidRPr="00973E36">
        <w:rPr>
          <w:rFonts w:ascii="Sylfaen" w:hAnsi="Sylfaen" w:cs="Courier New"/>
          <w:lang w:val="en-US"/>
        </w:rPr>
        <w:t> </w:t>
      </w:r>
      <w:r w:rsidRPr="00973E36">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73E36">
        <w:rPr>
          <w:rFonts w:ascii="Sylfaen" w:hAnsi="Sylfaen"/>
        </w:rPr>
        <w:t xml:space="preserve"> и оценке</w:t>
      </w:r>
      <w:r w:rsidRPr="00973E36">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973E36" w:rsidRDefault="008769B4"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w:t>
      </w:r>
      <w:r w:rsidR="005B6DCF" w:rsidRPr="00973E36">
        <w:rPr>
          <w:rFonts w:ascii="Sylfaen" w:hAnsi="Sylfaen"/>
          <w:sz w:val="20"/>
          <w:szCs w:val="20"/>
          <w:lang w:val="hy-AM"/>
        </w:rPr>
        <w:t>1</w:t>
      </w:r>
      <w:r w:rsidR="00762474" w:rsidRPr="00973E36">
        <w:rPr>
          <w:rFonts w:ascii="Sylfaen" w:hAnsi="Sylfaen"/>
          <w:sz w:val="20"/>
          <w:szCs w:val="20"/>
        </w:rPr>
        <w:t>3</w:t>
      </w:r>
      <w:r w:rsidR="00493CC7" w:rsidRPr="00973E36">
        <w:rPr>
          <w:rFonts w:ascii="Sylfaen" w:hAnsi="Sylfaen"/>
          <w:sz w:val="20"/>
          <w:szCs w:val="20"/>
        </w:rPr>
        <w:t>.</w:t>
      </w:r>
      <w:r w:rsidR="00493CC7" w:rsidRPr="00973E36">
        <w:rPr>
          <w:rFonts w:ascii="Sylfaen" w:hAnsi="Sylfaen"/>
          <w:sz w:val="20"/>
          <w:szCs w:val="20"/>
        </w:rPr>
        <w:tab/>
      </w:r>
      <w:proofErr w:type="gramStart"/>
      <w:r w:rsidRPr="00973E36">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973E36">
        <w:rPr>
          <w:rFonts w:ascii="Sylfaen" w:hAnsi="Sylfaen"/>
          <w:sz w:val="20"/>
          <w:szCs w:val="20"/>
        </w:rPr>
        <w:t xml:space="preserve"> их</w:t>
      </w:r>
      <w:r w:rsidRPr="00973E36">
        <w:rPr>
          <w:rFonts w:ascii="Sylfaen" w:hAnsi="Sylfaen"/>
          <w:sz w:val="20"/>
          <w:szCs w:val="20"/>
        </w:rPr>
        <w:t xml:space="preserve"> получения </w:t>
      </w:r>
      <w:r w:rsidR="00C42879" w:rsidRPr="00973E36">
        <w:rPr>
          <w:rFonts w:ascii="Sylfaen" w:hAnsi="Sylfaen"/>
          <w:sz w:val="20"/>
          <w:szCs w:val="20"/>
        </w:rPr>
        <w:t>инициирует процедуру включения данного участника в список участников, не имеющих права участвовать в процессе закупок</w:t>
      </w:r>
      <w:r w:rsidRPr="00973E36">
        <w:rPr>
          <w:rFonts w:ascii="Sylfaen" w:hAnsi="Sylfaen"/>
          <w:sz w:val="20"/>
          <w:szCs w:val="20"/>
        </w:rPr>
        <w:t>.</w:t>
      </w:r>
      <w:proofErr w:type="gramEnd"/>
      <w:r w:rsidRPr="00973E36">
        <w:rPr>
          <w:rFonts w:ascii="Sylfaen" w:hAnsi="Sylfaen"/>
          <w:sz w:val="20"/>
          <w:szCs w:val="20"/>
        </w:rPr>
        <w:t xml:space="preserve"> </w:t>
      </w:r>
      <w:proofErr w:type="gramStart"/>
      <w:r w:rsidRPr="00973E36">
        <w:rPr>
          <w:rFonts w:ascii="Sylfaen" w:hAnsi="Sylfaen"/>
          <w:sz w:val="20"/>
          <w:szCs w:val="20"/>
        </w:rPr>
        <w:t xml:space="preserve">При этом если </w:t>
      </w:r>
      <w:r w:rsidR="00F763EC" w:rsidRPr="00973E36">
        <w:rPr>
          <w:rFonts w:ascii="Sylfaen" w:hAnsi="Sylfaen"/>
          <w:sz w:val="20"/>
          <w:szCs w:val="20"/>
        </w:rPr>
        <w:t xml:space="preserve">представленное </w:t>
      </w:r>
      <w:r w:rsidRPr="00973E36">
        <w:rPr>
          <w:rFonts w:ascii="Sylfaen" w:hAnsi="Sylfaen"/>
          <w:sz w:val="20"/>
          <w:szCs w:val="20"/>
        </w:rPr>
        <w:t xml:space="preserve">по заявке </w:t>
      </w:r>
      <w:r w:rsidR="00FA2B47" w:rsidRPr="00973E36">
        <w:rPr>
          <w:rFonts w:ascii="Sylfaen" w:hAnsi="Sylfaen"/>
          <w:sz w:val="20"/>
          <w:szCs w:val="20"/>
        </w:rPr>
        <w:t>подтверждени</w:t>
      </w:r>
      <w:r w:rsidR="00F763EC" w:rsidRPr="00973E36">
        <w:rPr>
          <w:rFonts w:ascii="Sylfaen" w:hAnsi="Sylfaen"/>
          <w:sz w:val="20"/>
          <w:szCs w:val="20"/>
        </w:rPr>
        <w:t>е</w:t>
      </w:r>
      <w:r w:rsidR="00FA2B47" w:rsidRPr="00973E36">
        <w:rPr>
          <w:rFonts w:ascii="Sylfaen" w:hAnsi="Sylfaen"/>
          <w:sz w:val="20"/>
          <w:szCs w:val="20"/>
        </w:rPr>
        <w:t xml:space="preserve"> </w:t>
      </w:r>
      <w:r w:rsidRPr="00973E36">
        <w:rPr>
          <w:rFonts w:ascii="Sylfaen" w:hAnsi="Sylfaen"/>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973E36">
        <w:rPr>
          <w:rFonts w:ascii="Sylfaen" w:hAnsi="Sylfaen"/>
          <w:sz w:val="20"/>
          <w:szCs w:val="20"/>
        </w:rPr>
        <w:t xml:space="preserve">соответствующее </w:t>
      </w:r>
      <w:r w:rsidRPr="00973E36">
        <w:rPr>
          <w:rFonts w:ascii="Sylfaen" w:hAnsi="Sylfaen"/>
          <w:sz w:val="20"/>
          <w:szCs w:val="20"/>
        </w:rPr>
        <w:t xml:space="preserve">действительности </w:t>
      </w:r>
      <w:r w:rsidR="00F763EC" w:rsidRPr="00973E36">
        <w:rPr>
          <w:rFonts w:ascii="Sylfaen" w:hAnsi="Sylfaen"/>
          <w:sz w:val="20"/>
          <w:szCs w:val="20"/>
        </w:rPr>
        <w:t xml:space="preserve">либо </w:t>
      </w:r>
      <w:r w:rsidRPr="00973E36">
        <w:rPr>
          <w:rFonts w:ascii="Sylfaen" w:hAnsi="Sylfaen"/>
          <w:sz w:val="20"/>
          <w:szCs w:val="20"/>
        </w:rPr>
        <w:t xml:space="preserve">участник в установленные </w:t>
      </w:r>
      <w:r w:rsidR="004623A3" w:rsidRPr="00973E36">
        <w:rPr>
          <w:rFonts w:ascii="Sylfaen" w:hAnsi="Sylfaen"/>
          <w:sz w:val="20"/>
          <w:szCs w:val="20"/>
        </w:rPr>
        <w:t xml:space="preserve">настоящим </w:t>
      </w:r>
      <w:r w:rsidRPr="00973E36">
        <w:rPr>
          <w:rFonts w:ascii="Sylfaen" w:hAnsi="Sylfaen"/>
          <w:sz w:val="20"/>
          <w:szCs w:val="20"/>
        </w:rPr>
        <w:t xml:space="preserve">приглашением сроки и порядке не представляет </w:t>
      </w:r>
      <w:r w:rsidRPr="00973E36">
        <w:rPr>
          <w:rFonts w:ascii="Sylfaen" w:hAnsi="Sylfaen"/>
          <w:sz w:val="20"/>
          <w:szCs w:val="20"/>
        </w:rPr>
        <w:lastRenderedPageBreak/>
        <w:t xml:space="preserve">предусмотренные приглашением документы, </w:t>
      </w:r>
      <w:r w:rsidR="00F763EC" w:rsidRPr="00973E36">
        <w:rPr>
          <w:rFonts w:ascii="Sylfaen" w:hAnsi="Sylfaen"/>
          <w:sz w:val="20"/>
          <w:szCs w:val="20"/>
        </w:rPr>
        <w:t>или отобранный участник не представляет обеспечение квалификации,</w:t>
      </w:r>
      <w:r w:rsidR="00F73D7F" w:rsidRPr="00973E36">
        <w:rPr>
          <w:rFonts w:ascii="Sylfaen" w:hAnsi="Sylfaen"/>
          <w:sz w:val="20"/>
          <w:szCs w:val="20"/>
        </w:rPr>
        <w:t xml:space="preserve"> </w:t>
      </w:r>
      <w:r w:rsidRPr="00973E36">
        <w:rPr>
          <w:rFonts w:ascii="Sylfaen" w:hAnsi="Sylfaen"/>
          <w:sz w:val="20"/>
          <w:szCs w:val="20"/>
        </w:rPr>
        <w:t>то это обстоятельство считается нарушением обязательства, принятого в рамках процесса закупки.</w:t>
      </w:r>
      <w:proofErr w:type="gramEnd"/>
    </w:p>
    <w:p w:rsidR="00A63D83" w:rsidRPr="00973E36" w:rsidRDefault="00A63D83"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8067C5" w:rsidRPr="00973E36">
        <w:rPr>
          <w:rFonts w:ascii="Sylfaen" w:hAnsi="Sylfaen"/>
          <w:sz w:val="20"/>
          <w:szCs w:val="20"/>
        </w:rPr>
        <w:t>4</w:t>
      </w:r>
      <w:proofErr w:type="gramStart"/>
      <w:r w:rsidR="00A31DCA" w:rsidRPr="00973E36">
        <w:rPr>
          <w:rFonts w:ascii="Sylfaen" w:hAnsi="Sylfaen"/>
          <w:sz w:val="20"/>
          <w:szCs w:val="20"/>
        </w:rPr>
        <w:t xml:space="preserve"> Е</w:t>
      </w:r>
      <w:proofErr w:type="gramEnd"/>
      <w:r w:rsidR="00A31DCA" w:rsidRPr="00973E36">
        <w:rPr>
          <w:rFonts w:ascii="Sylfaen" w:hAnsi="Sylfaen"/>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973E36" w:rsidRDefault="00E64D24" w:rsidP="00B46D58">
      <w:pPr>
        <w:pStyle w:val="norm"/>
        <w:widowControl w:val="0"/>
        <w:tabs>
          <w:tab w:val="left" w:pos="1276"/>
        </w:tabs>
        <w:spacing w:after="160" w:line="240" w:lineRule="auto"/>
        <w:ind w:firstLine="567"/>
        <w:rPr>
          <w:rFonts w:ascii="Sylfaen" w:hAnsi="Sylfaen" w:cs="Sylfaen"/>
          <w:sz w:val="20"/>
        </w:rPr>
      </w:pPr>
      <w:r w:rsidRPr="00973E36">
        <w:rPr>
          <w:rFonts w:ascii="Sylfaen" w:hAnsi="Sylfaen"/>
          <w:sz w:val="20"/>
        </w:rPr>
        <w:t>8.1</w:t>
      </w:r>
      <w:r w:rsidR="00FE1D95" w:rsidRPr="00973E36">
        <w:rPr>
          <w:rFonts w:ascii="Sylfaen" w:hAnsi="Sylfaen"/>
          <w:sz w:val="20"/>
        </w:rPr>
        <w:t>5</w:t>
      </w:r>
      <w:r w:rsidRPr="00973E36">
        <w:rPr>
          <w:rFonts w:ascii="Sylfaen" w:hAnsi="Sylfaen"/>
          <w:sz w:val="20"/>
        </w:rPr>
        <w:t xml:space="preserve"> </w:t>
      </w:r>
      <w:r w:rsidR="00A74478" w:rsidRPr="00973E36">
        <w:rPr>
          <w:rFonts w:ascii="Sylfaen" w:hAnsi="Sylfaen"/>
          <w:sz w:val="20"/>
        </w:rPr>
        <w:t>Документы, указанные в пунктах 8.</w:t>
      </w:r>
      <w:r w:rsidR="00D0532E" w:rsidRPr="00973E36">
        <w:rPr>
          <w:rFonts w:ascii="Sylfaen" w:hAnsi="Sylfaen"/>
          <w:sz w:val="20"/>
        </w:rPr>
        <w:t>8</w:t>
      </w:r>
      <w:r w:rsidR="00A74478" w:rsidRPr="00973E36">
        <w:rPr>
          <w:rFonts w:ascii="Sylfaen" w:hAnsi="Sylfaen"/>
          <w:sz w:val="20"/>
        </w:rPr>
        <w:t xml:space="preserve"> и 8.</w:t>
      </w:r>
      <w:r w:rsidR="00D0532E" w:rsidRPr="00973E36">
        <w:rPr>
          <w:rFonts w:ascii="Sylfaen" w:hAnsi="Sylfaen"/>
          <w:sz w:val="20"/>
        </w:rPr>
        <w:t>9</w:t>
      </w:r>
      <w:r w:rsidR="00A74478" w:rsidRPr="00973E36">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973E36">
        <w:rPr>
          <w:rFonts w:ascii="Sylfaen" w:hAnsi="Sylfaen"/>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973E36" w:rsidRDefault="00A150A9" w:rsidP="00B46D58">
      <w:pPr>
        <w:pStyle w:val="23"/>
        <w:widowControl w:val="0"/>
        <w:tabs>
          <w:tab w:val="left" w:pos="1276"/>
        </w:tabs>
        <w:spacing w:after="160" w:line="240" w:lineRule="auto"/>
        <w:ind w:firstLine="567"/>
        <w:rPr>
          <w:rFonts w:ascii="Sylfaen" w:hAnsi="Sylfaen" w:cs="Sylfaen"/>
          <w:spacing w:val="-4"/>
        </w:rPr>
      </w:pPr>
      <w:r w:rsidRPr="00973E36">
        <w:rPr>
          <w:rFonts w:ascii="Sylfaen" w:hAnsi="Sylfaen"/>
        </w:rPr>
        <w:t>8.</w:t>
      </w:r>
      <w:r w:rsidR="0093610F" w:rsidRPr="00973E36">
        <w:rPr>
          <w:rFonts w:ascii="Sylfaen" w:hAnsi="Sylfaen"/>
        </w:rPr>
        <w:t>1</w:t>
      </w:r>
      <w:r w:rsidR="00D51DF5" w:rsidRPr="00973E36">
        <w:rPr>
          <w:rFonts w:ascii="Sylfaen" w:hAnsi="Sylfaen"/>
        </w:rPr>
        <w:t>6</w:t>
      </w:r>
      <w:r w:rsidR="00EE0CB1" w:rsidRPr="00973E36">
        <w:rPr>
          <w:rFonts w:ascii="Sylfaen" w:hAnsi="Sylfaen"/>
        </w:rPr>
        <w:t>.</w:t>
      </w:r>
      <w:r w:rsidR="00EE0CB1" w:rsidRPr="00973E36">
        <w:rPr>
          <w:rFonts w:ascii="Sylfaen" w:hAnsi="Sylfaen"/>
        </w:rPr>
        <w:tab/>
      </w:r>
      <w:r w:rsidRPr="00973E36">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973E36" w:rsidRDefault="00B5219E" w:rsidP="00BF1CBD">
      <w:pPr>
        <w:widowControl w:val="0"/>
        <w:tabs>
          <w:tab w:val="left" w:pos="1276"/>
        </w:tabs>
        <w:spacing w:after="160"/>
        <w:ind w:firstLine="567"/>
        <w:contextualSpacing/>
        <w:jc w:val="both"/>
        <w:rPr>
          <w:rFonts w:ascii="Sylfaen" w:hAnsi="Sylfaen"/>
          <w:spacing w:val="-4"/>
          <w:sz w:val="20"/>
          <w:szCs w:val="20"/>
        </w:rPr>
      </w:pPr>
      <w:r w:rsidRPr="00973E36">
        <w:rPr>
          <w:rFonts w:ascii="Sylfaen" w:hAnsi="Sylfaen"/>
          <w:spacing w:val="-4"/>
          <w:sz w:val="20"/>
          <w:szCs w:val="20"/>
        </w:rPr>
        <w:t>8</w:t>
      </w:r>
      <w:r w:rsidR="00A150A9" w:rsidRPr="00973E36">
        <w:rPr>
          <w:rFonts w:ascii="Sylfaen" w:hAnsi="Sylfaen"/>
          <w:spacing w:val="-4"/>
          <w:sz w:val="20"/>
          <w:szCs w:val="20"/>
        </w:rPr>
        <w:t>.</w:t>
      </w:r>
      <w:r w:rsidR="0093610F" w:rsidRPr="00973E36">
        <w:rPr>
          <w:rFonts w:ascii="Sylfaen" w:hAnsi="Sylfaen"/>
          <w:spacing w:val="-4"/>
          <w:sz w:val="20"/>
          <w:szCs w:val="20"/>
        </w:rPr>
        <w:t>1</w:t>
      </w:r>
      <w:r w:rsidR="00A161B0" w:rsidRPr="00973E36">
        <w:rPr>
          <w:rFonts w:ascii="Sylfaen" w:hAnsi="Sylfaen"/>
          <w:spacing w:val="-4"/>
          <w:sz w:val="20"/>
          <w:szCs w:val="20"/>
        </w:rPr>
        <w:t>7</w:t>
      </w:r>
      <w:r w:rsidR="00EE0CB1" w:rsidRPr="00973E36">
        <w:rPr>
          <w:rFonts w:ascii="Sylfaen" w:hAnsi="Sylfaen"/>
          <w:spacing w:val="-4"/>
          <w:sz w:val="20"/>
          <w:szCs w:val="20"/>
        </w:rPr>
        <w:t>.</w:t>
      </w:r>
      <w:r w:rsidR="00EE0CB1" w:rsidRPr="00973E36">
        <w:rPr>
          <w:rFonts w:ascii="Sylfaen" w:hAnsi="Sylfaen"/>
          <w:spacing w:val="-4"/>
          <w:sz w:val="20"/>
          <w:szCs w:val="20"/>
        </w:rPr>
        <w:tab/>
      </w:r>
      <w:proofErr w:type="gramStart"/>
      <w:r w:rsidR="00BF1CBD" w:rsidRPr="00973E36">
        <w:rPr>
          <w:rFonts w:ascii="Sylfaen" w:hAnsi="Sylfaen"/>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973E36" w:rsidRDefault="00BF1CBD" w:rsidP="00BF1CBD">
      <w:pPr>
        <w:widowControl w:val="0"/>
        <w:spacing w:after="160"/>
        <w:ind w:firstLine="567"/>
        <w:contextualSpacing/>
        <w:jc w:val="both"/>
        <w:rPr>
          <w:rFonts w:ascii="Sylfaen" w:hAnsi="Sylfaen"/>
          <w:spacing w:val="-4"/>
          <w:sz w:val="20"/>
          <w:szCs w:val="20"/>
        </w:rPr>
      </w:pPr>
      <w:r w:rsidRPr="00973E36">
        <w:rPr>
          <w:rFonts w:ascii="Sylfaen" w:hAnsi="Sylfaen"/>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73E36" w:rsidRDefault="00A150A9" w:rsidP="00B46D58">
      <w:pPr>
        <w:pStyle w:val="23"/>
        <w:widowControl w:val="0"/>
        <w:tabs>
          <w:tab w:val="left" w:pos="1276"/>
        </w:tabs>
        <w:spacing w:after="160" w:line="240" w:lineRule="auto"/>
        <w:ind w:firstLine="567"/>
        <w:rPr>
          <w:rFonts w:ascii="Sylfaen" w:hAnsi="Sylfaen"/>
        </w:rPr>
      </w:pPr>
      <w:r w:rsidRPr="00973E36">
        <w:rPr>
          <w:rFonts w:ascii="Sylfaen" w:hAnsi="Sylfaen"/>
        </w:rPr>
        <w:t>8.</w:t>
      </w:r>
      <w:r w:rsidR="000E624C" w:rsidRPr="00973E36">
        <w:rPr>
          <w:rFonts w:ascii="Sylfaen" w:hAnsi="Sylfaen"/>
          <w:lang w:val="hy-AM"/>
        </w:rPr>
        <w:t>1</w:t>
      </w:r>
      <w:r w:rsidR="00B325AF" w:rsidRPr="00973E36">
        <w:rPr>
          <w:rFonts w:ascii="Sylfaen" w:hAnsi="Sylfaen"/>
        </w:rPr>
        <w:t>8</w:t>
      </w:r>
      <w:r w:rsidRPr="00973E36">
        <w:rPr>
          <w:rFonts w:ascii="Sylfaen" w:hAnsi="Sylfaen"/>
        </w:rPr>
        <w:t>.</w:t>
      </w:r>
      <w:r w:rsidR="00EE0CB1" w:rsidRPr="00973E36">
        <w:rPr>
          <w:rFonts w:ascii="Sylfaen" w:hAnsi="Sylfaen"/>
        </w:rPr>
        <w:tab/>
      </w:r>
      <w:r w:rsidRPr="00973E36">
        <w:rPr>
          <w:rFonts w:ascii="Sylfaen" w:hAnsi="Sylfaen"/>
        </w:rPr>
        <w:t>Оценка заявок и определение отобранного участника осуществляются по отдельным лотам</w:t>
      </w:r>
      <w:r w:rsidR="00FE2802" w:rsidRPr="00973E36">
        <w:rPr>
          <w:rStyle w:val="af6"/>
          <w:rFonts w:ascii="Sylfaen" w:hAnsi="Sylfaen"/>
        </w:rPr>
        <w:footnoteReference w:customMarkFollows="1" w:id="3"/>
        <w:t>11</w:t>
      </w:r>
      <w:r w:rsidRPr="00973E36">
        <w:rPr>
          <w:rFonts w:ascii="Sylfaen" w:hAnsi="Sylfaen"/>
        </w:rPr>
        <w:t xml:space="preserve">. </w:t>
      </w:r>
    </w:p>
    <w:p w:rsidR="00583092" w:rsidRPr="00973E36" w:rsidRDefault="00A150A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w:t>
      </w:r>
      <w:r w:rsidR="00E44A71" w:rsidRPr="00973E36">
        <w:rPr>
          <w:rFonts w:ascii="Sylfaen" w:hAnsi="Sylfaen"/>
          <w:sz w:val="20"/>
          <w:szCs w:val="20"/>
        </w:rPr>
        <w:t>19</w:t>
      </w:r>
      <w:r w:rsidR="009F2C5D" w:rsidRPr="00973E36">
        <w:rPr>
          <w:rFonts w:ascii="Sylfaen" w:hAnsi="Sylfaen"/>
          <w:sz w:val="20"/>
          <w:szCs w:val="20"/>
        </w:rPr>
        <w:t>.</w:t>
      </w:r>
      <w:r w:rsidR="009F2C5D" w:rsidRPr="00973E36">
        <w:rPr>
          <w:rFonts w:ascii="Sylfaen" w:hAnsi="Sylfaen"/>
          <w:sz w:val="20"/>
          <w:szCs w:val="20"/>
        </w:rPr>
        <w:tab/>
      </w:r>
      <w:r w:rsidRPr="00973E36">
        <w:rPr>
          <w:rFonts w:ascii="Sylfaen" w:hAnsi="Sylfaen"/>
          <w:sz w:val="20"/>
          <w:szCs w:val="20"/>
        </w:rPr>
        <w:t>В случае если отобранный участник не заключает (отказывается</w:t>
      </w:r>
      <w:r w:rsidR="00521B59" w:rsidRPr="00973E36">
        <w:rPr>
          <w:rFonts w:ascii="Sylfaen" w:hAnsi="Sylfaen" w:cs="Courier New"/>
          <w:sz w:val="20"/>
          <w:szCs w:val="20"/>
          <w:lang w:val="en-US"/>
        </w:rPr>
        <w:t> </w:t>
      </w:r>
      <w:r w:rsidRPr="00973E36">
        <w:rPr>
          <w:rFonts w:ascii="Sylfaen" w:hAnsi="Sylfaen"/>
          <w:sz w:val="20"/>
          <w:szCs w:val="20"/>
        </w:rPr>
        <w:t xml:space="preserve">заключать) договор или лишается права на заключение договора, </w:t>
      </w:r>
      <w:r w:rsidR="000702A0" w:rsidRPr="00973E36">
        <w:rPr>
          <w:rFonts w:ascii="Sylfaen" w:hAnsi="Sylfaen"/>
          <w:sz w:val="20"/>
          <w:szCs w:val="20"/>
        </w:rPr>
        <w:t xml:space="preserve">решением </w:t>
      </w:r>
      <w:proofErr w:type="gramStart"/>
      <w:r w:rsidR="000702A0" w:rsidRPr="00973E36">
        <w:rPr>
          <w:rFonts w:ascii="Sylfaen" w:hAnsi="Sylfaen"/>
          <w:sz w:val="20"/>
          <w:szCs w:val="20"/>
        </w:rPr>
        <w:t>комиссии</w:t>
      </w:r>
      <w:proofErr w:type="gramEnd"/>
      <w:r w:rsidR="000702A0" w:rsidRPr="00973E36">
        <w:rPr>
          <w:rFonts w:ascii="Sylfaen" w:hAnsi="Sylfaen"/>
          <w:sz w:val="20"/>
          <w:szCs w:val="20"/>
        </w:rPr>
        <w:t xml:space="preserve"> </w:t>
      </w:r>
      <w:r w:rsidR="005F2F3B" w:rsidRPr="00973E36">
        <w:rPr>
          <w:rFonts w:ascii="Sylfaen" w:hAnsi="Sylfaen"/>
          <w:sz w:val="20"/>
          <w:szCs w:val="20"/>
        </w:rPr>
        <w:t xml:space="preserve">отобранным  </w:t>
      </w:r>
      <w:r w:rsidRPr="00973E36">
        <w:rPr>
          <w:rFonts w:ascii="Sylfaen" w:hAnsi="Sylfaen"/>
          <w:sz w:val="20"/>
          <w:szCs w:val="20"/>
        </w:rPr>
        <w:t>участник</w:t>
      </w:r>
      <w:r w:rsidR="005F2F3B" w:rsidRPr="00973E36">
        <w:rPr>
          <w:rFonts w:ascii="Sylfaen" w:hAnsi="Sylfaen"/>
          <w:sz w:val="20"/>
          <w:szCs w:val="20"/>
        </w:rPr>
        <w:t xml:space="preserve">ом </w:t>
      </w:r>
      <w:r w:rsidR="005F2F3B" w:rsidRPr="00973E36">
        <w:rPr>
          <w:rFonts w:ascii="Sylfaen" w:hAnsi="Sylfaen"/>
          <w:sz w:val="20"/>
          <w:szCs w:val="20"/>
          <w:lang w:val="hy-AM"/>
        </w:rPr>
        <w:t xml:space="preserve"> </w:t>
      </w:r>
      <w:r w:rsidR="005F2F3B" w:rsidRPr="00973E36">
        <w:rPr>
          <w:rFonts w:ascii="Sylfaen" w:hAnsi="Sylfaen"/>
          <w:sz w:val="20"/>
          <w:szCs w:val="20"/>
        </w:rPr>
        <w:t>признается участник занявший следующее место</w:t>
      </w:r>
      <w:r w:rsidR="00951CE5" w:rsidRPr="00973E36">
        <w:rPr>
          <w:rFonts w:ascii="Sylfaen" w:hAnsi="Sylfaen"/>
          <w:sz w:val="20"/>
          <w:szCs w:val="20"/>
          <w:lang w:val="hy-AM"/>
        </w:rPr>
        <w:t xml:space="preserve"> </w:t>
      </w:r>
      <w:r w:rsidR="00951CE5" w:rsidRPr="00973E36">
        <w:rPr>
          <w:rFonts w:ascii="Sylfaen" w:hAnsi="Sylfaen"/>
          <w:sz w:val="20"/>
          <w:szCs w:val="20"/>
        </w:rPr>
        <w:t>с</w:t>
      </w:r>
      <w:r w:rsidRPr="00973E36">
        <w:rPr>
          <w:rFonts w:ascii="Sylfaen" w:hAnsi="Sylfaen"/>
          <w:sz w:val="20"/>
          <w:szCs w:val="20"/>
        </w:rPr>
        <w:t xml:space="preserve"> </w:t>
      </w:r>
      <w:r w:rsidR="00951CE5" w:rsidRPr="00973E36">
        <w:rPr>
          <w:rFonts w:ascii="Sylfaen" w:hAnsi="Sylfaen"/>
          <w:sz w:val="20"/>
          <w:szCs w:val="20"/>
        </w:rPr>
        <w:t>применением процедуры</w:t>
      </w:r>
      <w:r w:rsidRPr="00973E36">
        <w:rPr>
          <w:rFonts w:ascii="Sylfaen" w:hAnsi="Sylfaen"/>
          <w:sz w:val="20"/>
          <w:szCs w:val="20"/>
        </w:rPr>
        <w:t>, установленн</w:t>
      </w:r>
      <w:r w:rsidR="00951CE5" w:rsidRPr="00973E36">
        <w:rPr>
          <w:rFonts w:ascii="Sylfaen" w:hAnsi="Sylfaen"/>
          <w:sz w:val="20"/>
          <w:szCs w:val="20"/>
        </w:rPr>
        <w:t>ой</w:t>
      </w:r>
      <w:r w:rsidRPr="00973E36">
        <w:rPr>
          <w:rFonts w:ascii="Sylfaen" w:hAnsi="Sylfaen"/>
          <w:sz w:val="20"/>
          <w:szCs w:val="20"/>
        </w:rPr>
        <w:t xml:space="preserve"> пунктами 8.1</w:t>
      </w:r>
      <w:r w:rsidR="00625515" w:rsidRPr="00973E36">
        <w:rPr>
          <w:rFonts w:ascii="Sylfaen" w:hAnsi="Sylfaen"/>
          <w:sz w:val="20"/>
          <w:szCs w:val="20"/>
        </w:rPr>
        <w:t>2</w:t>
      </w:r>
      <w:r w:rsidRPr="00973E36">
        <w:rPr>
          <w:rFonts w:ascii="Sylfaen" w:hAnsi="Sylfaen"/>
          <w:sz w:val="20"/>
          <w:szCs w:val="20"/>
        </w:rPr>
        <w:t>-8.</w:t>
      </w:r>
      <w:r w:rsidR="00625515" w:rsidRPr="00973E36">
        <w:rPr>
          <w:rFonts w:ascii="Sylfaen" w:hAnsi="Sylfaen"/>
          <w:sz w:val="20"/>
          <w:szCs w:val="20"/>
        </w:rPr>
        <w:t>18</w:t>
      </w:r>
      <w:r w:rsidR="007854B2" w:rsidRPr="00973E36">
        <w:rPr>
          <w:rFonts w:ascii="Sylfaen" w:hAnsi="Sylfaen"/>
          <w:sz w:val="20"/>
          <w:szCs w:val="20"/>
        </w:rPr>
        <w:t xml:space="preserve"> </w:t>
      </w:r>
      <w:r w:rsidRPr="00973E36">
        <w:rPr>
          <w:rFonts w:ascii="Sylfaen" w:hAnsi="Sylfaen"/>
          <w:sz w:val="20"/>
          <w:szCs w:val="20"/>
        </w:rPr>
        <w:t>части 1 настоящего Приглашения.</w:t>
      </w:r>
    </w:p>
    <w:p w:rsidR="00583092"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w:t>
      </w:r>
      <w:r w:rsidR="0022247D" w:rsidRPr="00973E36">
        <w:rPr>
          <w:rFonts w:ascii="Sylfaen" w:hAnsi="Sylfaen"/>
        </w:rPr>
        <w:t>2</w:t>
      </w:r>
      <w:r w:rsidR="005D0468" w:rsidRPr="00973E36">
        <w:rPr>
          <w:rFonts w:ascii="Sylfaen" w:hAnsi="Sylfaen"/>
        </w:rPr>
        <w:t>0</w:t>
      </w:r>
      <w:r w:rsidR="00FA2DBA" w:rsidRPr="00973E36">
        <w:rPr>
          <w:rFonts w:ascii="Sylfaen" w:hAnsi="Sylfaen"/>
        </w:rPr>
        <w:t>.</w:t>
      </w:r>
      <w:r w:rsidR="00FA2DBA" w:rsidRPr="00973E36">
        <w:rPr>
          <w:rFonts w:ascii="Sylfaen" w:hAnsi="Sylfaen"/>
        </w:rPr>
        <w:tab/>
      </w:r>
      <w:r w:rsidRPr="00973E36">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73E36" w:rsidRDefault="00662165" w:rsidP="00B46D58">
      <w:pPr>
        <w:pStyle w:val="23"/>
        <w:widowControl w:val="0"/>
        <w:spacing w:after="160" w:line="240" w:lineRule="auto"/>
        <w:ind w:firstLine="567"/>
        <w:rPr>
          <w:rFonts w:ascii="Sylfaen" w:hAnsi="Sylfaen"/>
        </w:rPr>
      </w:pPr>
      <w:r w:rsidRPr="00973E36">
        <w:rPr>
          <w:rFonts w:ascii="Sylfaen" w:hAnsi="Sylfaen"/>
        </w:rPr>
        <w:t xml:space="preserve">Комиссия может проверить </w:t>
      </w:r>
      <w:proofErr w:type="gramStart"/>
      <w:r w:rsidRPr="00973E36">
        <w:rPr>
          <w:rFonts w:ascii="Sylfaen" w:hAnsi="Sylfaen"/>
        </w:rPr>
        <w:t>подлинность</w:t>
      </w:r>
      <w:proofErr w:type="gramEnd"/>
      <w:r w:rsidRPr="00973E36">
        <w:rPr>
          <w:rFonts w:ascii="Sylfaen" w:hAnsi="Sylfaen"/>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73E36">
        <w:rPr>
          <w:rFonts w:ascii="Sylfaen" w:hAnsi="Sylfaen"/>
        </w:rPr>
        <w:t>предоставляют письменное заключение</w:t>
      </w:r>
      <w:proofErr w:type="gramEnd"/>
      <w:r w:rsidRPr="00973E36">
        <w:rPr>
          <w:rFonts w:ascii="Sylfaen" w:hAnsi="Sylfaen"/>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973E36" w:rsidRDefault="00A150A9" w:rsidP="00B46D58">
      <w:pPr>
        <w:pStyle w:val="23"/>
        <w:widowControl w:val="0"/>
        <w:tabs>
          <w:tab w:val="left" w:pos="1276"/>
        </w:tabs>
        <w:spacing w:after="160" w:line="240" w:lineRule="auto"/>
        <w:ind w:firstLine="567"/>
        <w:rPr>
          <w:rFonts w:ascii="Sylfaen" w:hAnsi="Sylfaen"/>
        </w:rPr>
      </w:pPr>
      <w:r w:rsidRPr="00973E36">
        <w:rPr>
          <w:rFonts w:ascii="Sylfaen" w:hAnsi="Sylfaen"/>
        </w:rPr>
        <w:t>8.</w:t>
      </w:r>
      <w:r w:rsidR="005A79EE" w:rsidRPr="00973E36">
        <w:rPr>
          <w:rFonts w:ascii="Sylfaen" w:hAnsi="Sylfaen"/>
        </w:rPr>
        <w:t>2</w:t>
      </w:r>
      <w:r w:rsidR="000241CA" w:rsidRPr="00973E36">
        <w:rPr>
          <w:rFonts w:ascii="Sylfaen" w:hAnsi="Sylfaen"/>
        </w:rPr>
        <w:t>1</w:t>
      </w:r>
      <w:r w:rsidRPr="00973E36">
        <w:rPr>
          <w:rFonts w:ascii="Sylfaen" w:hAnsi="Sylfaen"/>
        </w:rPr>
        <w:t>.</w:t>
      </w:r>
      <w:r w:rsidR="00FA2DBA" w:rsidRPr="00973E36">
        <w:rPr>
          <w:rFonts w:ascii="Sylfaen" w:hAnsi="Sylfaen"/>
        </w:rPr>
        <w:tab/>
      </w:r>
      <w:r w:rsidRPr="00973E36">
        <w:rPr>
          <w:rFonts w:ascii="Sylfaen" w:hAnsi="Sylfaen"/>
        </w:rPr>
        <w:t>С целью применения пункта 8.</w:t>
      </w:r>
      <w:r w:rsidR="005A79EE" w:rsidRPr="00973E36">
        <w:rPr>
          <w:rFonts w:ascii="Sylfaen" w:hAnsi="Sylfaen"/>
        </w:rPr>
        <w:t>2</w:t>
      </w:r>
      <w:r w:rsidR="00D35E75" w:rsidRPr="00973E36">
        <w:rPr>
          <w:rFonts w:ascii="Sylfaen" w:hAnsi="Sylfaen"/>
        </w:rPr>
        <w:t>0</w:t>
      </w:r>
      <w:r w:rsidRPr="00973E36">
        <w:rPr>
          <w:rFonts w:ascii="Sylfaen" w:hAnsi="Sylfaen"/>
        </w:rPr>
        <w:t xml:space="preserve">. части 1 настоящего приглашения </w:t>
      </w:r>
      <w:r w:rsidR="005A79EE" w:rsidRPr="00973E36">
        <w:rPr>
          <w:rFonts w:ascii="Sylfaen" w:hAnsi="Sylfaen"/>
        </w:rPr>
        <w:t xml:space="preserve">может быть созвано </w:t>
      </w:r>
      <w:r w:rsidRPr="00973E36">
        <w:rPr>
          <w:rFonts w:ascii="Sylfaen" w:hAnsi="Sylfaen"/>
        </w:rPr>
        <w:t>внеочередное заседание комиссии.</w:t>
      </w:r>
    </w:p>
    <w:p w:rsidR="00E45ACA" w:rsidRPr="00973E36" w:rsidRDefault="00A150A9" w:rsidP="00B46D58">
      <w:pPr>
        <w:pStyle w:val="norm"/>
        <w:widowControl w:val="0"/>
        <w:tabs>
          <w:tab w:val="left" w:pos="1276"/>
        </w:tabs>
        <w:spacing w:after="160" w:line="240" w:lineRule="auto"/>
        <w:ind w:firstLine="567"/>
        <w:rPr>
          <w:rFonts w:ascii="Sylfaen" w:hAnsi="Sylfaen"/>
          <w:sz w:val="20"/>
        </w:rPr>
      </w:pPr>
      <w:r w:rsidRPr="00973E36">
        <w:rPr>
          <w:rFonts w:ascii="Sylfaen" w:hAnsi="Sylfaen"/>
          <w:spacing w:val="-6"/>
          <w:sz w:val="20"/>
        </w:rPr>
        <w:t>8.</w:t>
      </w:r>
      <w:r w:rsidR="004D0EA7" w:rsidRPr="00973E36">
        <w:rPr>
          <w:rFonts w:ascii="Sylfaen" w:hAnsi="Sylfaen"/>
          <w:spacing w:val="-6"/>
          <w:sz w:val="20"/>
        </w:rPr>
        <w:t>2</w:t>
      </w:r>
      <w:r w:rsidR="005D5CCD" w:rsidRPr="00973E36">
        <w:rPr>
          <w:rFonts w:ascii="Sylfaen" w:hAnsi="Sylfaen"/>
          <w:spacing w:val="-6"/>
          <w:sz w:val="20"/>
        </w:rPr>
        <w:t>2</w:t>
      </w:r>
      <w:r w:rsidR="00544D9F" w:rsidRPr="00973E36">
        <w:rPr>
          <w:rFonts w:ascii="Sylfaen" w:hAnsi="Sylfaen"/>
          <w:spacing w:val="-6"/>
          <w:sz w:val="20"/>
        </w:rPr>
        <w:t>.</w:t>
      </w:r>
      <w:r w:rsidR="00544D9F" w:rsidRPr="00973E36">
        <w:rPr>
          <w:rFonts w:ascii="Sylfaen" w:hAnsi="Sylfaen"/>
          <w:spacing w:val="-6"/>
          <w:sz w:val="20"/>
        </w:rPr>
        <w:tab/>
      </w:r>
      <w:r w:rsidRPr="00973E36">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73E36">
        <w:rPr>
          <w:rFonts w:ascii="Sylfaen" w:hAnsi="Sylfaen"/>
          <w:sz w:val="20"/>
        </w:rPr>
        <w:t xml:space="preserve"> Решение о</w:t>
      </w:r>
      <w:r w:rsidR="00BA2853" w:rsidRPr="00973E36">
        <w:rPr>
          <w:rFonts w:ascii="Sylfaen" w:hAnsi="Sylfaen" w:cs="Courier New"/>
          <w:sz w:val="20"/>
          <w:lang w:val="en-US"/>
        </w:rPr>
        <w:t> </w:t>
      </w:r>
      <w:r w:rsidRPr="00973E36">
        <w:rPr>
          <w:rFonts w:ascii="Sylfaen" w:hAnsi="Sylfaen"/>
          <w:sz w:val="20"/>
        </w:rPr>
        <w:t>заключении договора содержит краткую информацию об оценке заявок, о</w:t>
      </w:r>
      <w:r w:rsidR="00BA2853" w:rsidRPr="00973E36">
        <w:rPr>
          <w:rFonts w:ascii="Sylfaen" w:hAnsi="Sylfaen" w:cs="Courier New"/>
          <w:sz w:val="20"/>
          <w:lang w:val="en-US"/>
        </w:rPr>
        <w:t> </w:t>
      </w:r>
      <w:r w:rsidRPr="00973E36">
        <w:rPr>
          <w:rFonts w:ascii="Sylfaen" w:hAnsi="Sylfaen"/>
          <w:sz w:val="20"/>
        </w:rPr>
        <w:t>причинах, обосновывающих выбор отобранного участника, и объявление о</w:t>
      </w:r>
      <w:r w:rsidR="00BA2853" w:rsidRPr="00973E36">
        <w:rPr>
          <w:rFonts w:ascii="Sylfaen" w:hAnsi="Sylfaen" w:cs="Courier New"/>
          <w:sz w:val="20"/>
          <w:lang w:val="en-US"/>
        </w:rPr>
        <w:t> </w:t>
      </w:r>
      <w:r w:rsidRPr="00973E36">
        <w:rPr>
          <w:rFonts w:ascii="Sylfaen" w:hAnsi="Sylfaen"/>
          <w:sz w:val="20"/>
        </w:rPr>
        <w:t>периоде ожидания.</w:t>
      </w:r>
    </w:p>
    <w:p w:rsidR="00583092" w:rsidRPr="00973E36" w:rsidRDefault="00A150A9" w:rsidP="00B46D58">
      <w:pPr>
        <w:pStyle w:val="23"/>
        <w:widowControl w:val="0"/>
        <w:tabs>
          <w:tab w:val="left" w:pos="1276"/>
        </w:tabs>
        <w:spacing w:after="160" w:line="240" w:lineRule="auto"/>
        <w:ind w:firstLine="567"/>
        <w:rPr>
          <w:rFonts w:ascii="Sylfaen" w:hAnsi="Sylfaen" w:cs="Sylfaen"/>
        </w:rPr>
      </w:pPr>
      <w:r w:rsidRPr="00973E36">
        <w:rPr>
          <w:rFonts w:ascii="Sylfaen" w:hAnsi="Sylfaen"/>
        </w:rPr>
        <w:t>8.</w:t>
      </w:r>
      <w:r w:rsidR="00163324" w:rsidRPr="00973E36">
        <w:rPr>
          <w:rFonts w:ascii="Sylfaen" w:hAnsi="Sylfaen"/>
        </w:rPr>
        <w:t>2</w:t>
      </w:r>
      <w:r w:rsidR="00BE4CFA" w:rsidRPr="00973E36">
        <w:rPr>
          <w:rFonts w:ascii="Sylfaen" w:hAnsi="Sylfaen"/>
        </w:rPr>
        <w:t>3</w:t>
      </w:r>
      <w:r w:rsidR="00BA2853" w:rsidRPr="00973E36">
        <w:rPr>
          <w:rFonts w:ascii="Sylfaen" w:hAnsi="Sylfaen"/>
        </w:rPr>
        <w:t>.</w:t>
      </w:r>
      <w:r w:rsidR="006354FA" w:rsidRPr="00973E36">
        <w:rPr>
          <w:rFonts w:ascii="Sylfaen" w:hAnsi="Sylfaen"/>
        </w:rPr>
        <w:t xml:space="preserve"> </w:t>
      </w:r>
      <w:r w:rsidRPr="00973E36">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73E36" w:rsidRDefault="00583092" w:rsidP="00B46D58">
      <w:pPr>
        <w:pStyle w:val="23"/>
        <w:widowControl w:val="0"/>
        <w:spacing w:after="160" w:line="240" w:lineRule="auto"/>
        <w:ind w:firstLine="567"/>
        <w:rPr>
          <w:rFonts w:ascii="Sylfaen" w:hAnsi="Sylfaen"/>
          <w:i/>
        </w:rPr>
      </w:pPr>
      <w:r w:rsidRPr="009B29FB">
        <w:rPr>
          <w:rFonts w:ascii="Sylfaen" w:hAnsi="Sylfaen"/>
          <w:highlight w:val="yellow"/>
        </w:rPr>
        <w:t>Период ожидания в случае настоящей процедуры составляет "</w:t>
      </w:r>
      <w:r w:rsidR="006A1566" w:rsidRPr="009B29FB">
        <w:rPr>
          <w:rFonts w:ascii="Sylfaen" w:hAnsi="Sylfaen"/>
          <w:highlight w:val="yellow"/>
        </w:rPr>
        <w:t>10</w:t>
      </w:r>
      <w:r w:rsidR="00D5443D" w:rsidRPr="009B29FB">
        <w:rPr>
          <w:rFonts w:ascii="Sylfaen" w:hAnsi="Sylfaen"/>
          <w:highlight w:val="yellow"/>
        </w:rPr>
        <w:t xml:space="preserve"> </w:t>
      </w:r>
      <w:r w:rsidRPr="009B29FB">
        <w:rPr>
          <w:rFonts w:ascii="Sylfaen" w:hAnsi="Sylfaen"/>
          <w:highlight w:val="yellow"/>
        </w:rPr>
        <w:t>" календарных дней. Период ожидания не применим, если заявку подал только один участник, с которым заключается договор.</w:t>
      </w:r>
    </w:p>
    <w:p w:rsidR="00583092" w:rsidRPr="00973E36" w:rsidRDefault="00583092" w:rsidP="00B46D58">
      <w:pPr>
        <w:pStyle w:val="23"/>
        <w:widowControl w:val="0"/>
        <w:spacing w:after="160" w:line="240" w:lineRule="auto"/>
        <w:ind w:firstLine="567"/>
        <w:rPr>
          <w:rFonts w:ascii="Sylfaen" w:hAnsi="Sylfaen" w:cs="Sylfaen"/>
        </w:rPr>
      </w:pPr>
      <w:r w:rsidRPr="00973E36">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973E36" w:rsidRDefault="00B138F3" w:rsidP="00B46D58">
      <w:pPr>
        <w:widowControl w:val="0"/>
        <w:spacing w:after="160"/>
        <w:jc w:val="center"/>
        <w:rPr>
          <w:rFonts w:ascii="Sylfaen" w:hAnsi="Sylfaen"/>
          <w:b/>
          <w:sz w:val="20"/>
          <w:szCs w:val="20"/>
        </w:rPr>
      </w:pPr>
    </w:p>
    <w:p w:rsidR="000313A6" w:rsidRPr="00973E36" w:rsidRDefault="00AA0AD8" w:rsidP="00B46D58">
      <w:pPr>
        <w:widowControl w:val="0"/>
        <w:spacing w:after="160"/>
        <w:jc w:val="center"/>
        <w:rPr>
          <w:rFonts w:ascii="Sylfaen" w:hAnsi="Sylfaen" w:cs="Arial"/>
          <w:b/>
          <w:iCs/>
          <w:sz w:val="20"/>
          <w:szCs w:val="20"/>
        </w:rPr>
      </w:pPr>
      <w:r w:rsidRPr="00973E36">
        <w:rPr>
          <w:rFonts w:ascii="Sylfaen" w:hAnsi="Sylfaen"/>
          <w:b/>
          <w:sz w:val="20"/>
          <w:szCs w:val="20"/>
        </w:rPr>
        <w:lastRenderedPageBreak/>
        <w:t xml:space="preserve">9. ЗАКЛЮЧЕНИЕ ДОГОВОРА </w:t>
      </w:r>
    </w:p>
    <w:p w:rsidR="00096865"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9.1</w:t>
      </w:r>
      <w:r w:rsidR="002A3FC1" w:rsidRPr="00973E36">
        <w:rPr>
          <w:rFonts w:ascii="Sylfaen" w:hAnsi="Sylfaen"/>
          <w:sz w:val="20"/>
          <w:szCs w:val="20"/>
        </w:rPr>
        <w:t>.</w:t>
      </w:r>
      <w:r w:rsidR="002A3FC1" w:rsidRPr="00973E36">
        <w:rPr>
          <w:rFonts w:ascii="Sylfaen" w:hAnsi="Sylfaen"/>
          <w:sz w:val="20"/>
          <w:szCs w:val="20"/>
        </w:rPr>
        <w:tab/>
      </w:r>
      <w:r w:rsidRPr="00973E36">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9.2.</w:t>
      </w:r>
      <w:r w:rsidR="002A3FC1" w:rsidRPr="00973E36">
        <w:rPr>
          <w:rFonts w:ascii="Sylfaen" w:hAnsi="Sylfaen"/>
          <w:sz w:val="20"/>
          <w:szCs w:val="20"/>
        </w:rPr>
        <w:tab/>
      </w:r>
      <w:r w:rsidRPr="00973E36">
        <w:rPr>
          <w:rFonts w:ascii="Sylfaen" w:hAnsi="Sylfaen"/>
          <w:sz w:val="20"/>
          <w:szCs w:val="20"/>
        </w:rPr>
        <w:t>В течение четырех рабочих дней, следующих за окончанием периода ожидания, установленного пунктом 8.</w:t>
      </w:r>
      <w:r w:rsidR="00DA3F9C" w:rsidRPr="00973E36">
        <w:rPr>
          <w:rFonts w:ascii="Sylfaen" w:hAnsi="Sylfaen"/>
          <w:sz w:val="20"/>
          <w:szCs w:val="20"/>
        </w:rPr>
        <w:t>2</w:t>
      </w:r>
      <w:r w:rsidR="00655890" w:rsidRPr="00973E36">
        <w:rPr>
          <w:rFonts w:ascii="Sylfaen" w:hAnsi="Sylfaen"/>
          <w:sz w:val="20"/>
          <w:szCs w:val="20"/>
        </w:rPr>
        <w:t>3</w:t>
      </w:r>
      <w:r w:rsidRPr="00973E36">
        <w:rPr>
          <w:rFonts w:ascii="Sylfaen" w:hAnsi="Sylfaen"/>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973E36">
        <w:rPr>
          <w:rFonts w:ascii="Sylfaen" w:hAnsi="Sylfaen"/>
          <w:sz w:val="20"/>
          <w:szCs w:val="20"/>
        </w:rPr>
        <w:t>2</w:t>
      </w:r>
      <w:r w:rsidR="00655890" w:rsidRPr="00973E36">
        <w:rPr>
          <w:rFonts w:ascii="Sylfaen" w:hAnsi="Sylfaen"/>
          <w:sz w:val="20"/>
          <w:szCs w:val="20"/>
        </w:rPr>
        <w:t>3</w:t>
      </w:r>
      <w:r w:rsidR="00DA3F9C" w:rsidRPr="00973E36">
        <w:rPr>
          <w:rFonts w:ascii="Sylfaen" w:hAnsi="Sylfaen"/>
          <w:sz w:val="20"/>
          <w:szCs w:val="20"/>
        </w:rPr>
        <w:t xml:space="preserve"> </w:t>
      </w:r>
      <w:r w:rsidRPr="00973E36">
        <w:rPr>
          <w:rFonts w:ascii="Sylfaen" w:hAnsi="Sylfaen"/>
          <w:sz w:val="20"/>
          <w:szCs w:val="20"/>
        </w:rPr>
        <w:t>части 1 настоящего Приглашения.</w:t>
      </w:r>
    </w:p>
    <w:p w:rsidR="00F23A51"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9.3.</w:t>
      </w:r>
      <w:r w:rsidR="002A3FC1" w:rsidRPr="00973E36">
        <w:rPr>
          <w:rFonts w:ascii="Sylfaen" w:hAnsi="Sylfaen"/>
          <w:sz w:val="20"/>
          <w:szCs w:val="20"/>
        </w:rPr>
        <w:tab/>
      </w:r>
      <w:r w:rsidRPr="00973E36">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73E36" w:rsidRDefault="00AA0AD8"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9.</w:t>
      </w:r>
      <w:r w:rsidR="008E1532" w:rsidRPr="00973E36">
        <w:rPr>
          <w:rFonts w:ascii="Sylfaen" w:hAnsi="Sylfaen"/>
          <w:sz w:val="20"/>
          <w:szCs w:val="20"/>
        </w:rPr>
        <w:t>4</w:t>
      </w:r>
      <w:r w:rsidR="00DC30CC" w:rsidRPr="00973E36">
        <w:rPr>
          <w:rFonts w:ascii="Sylfaen" w:hAnsi="Sylfaen"/>
          <w:sz w:val="20"/>
          <w:szCs w:val="20"/>
        </w:rPr>
        <w:t>.</w:t>
      </w:r>
      <w:r w:rsidR="00DC30CC" w:rsidRPr="00973E36">
        <w:rPr>
          <w:rFonts w:ascii="Sylfaen" w:hAnsi="Sylfaen"/>
          <w:sz w:val="20"/>
          <w:szCs w:val="20"/>
        </w:rPr>
        <w:tab/>
      </w:r>
      <w:r w:rsidRPr="00973E36">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973E36">
        <w:rPr>
          <w:rFonts w:ascii="Sylfaen" w:hAnsi="Sylfaen"/>
          <w:sz w:val="20"/>
          <w:szCs w:val="20"/>
        </w:rPr>
        <w:t xml:space="preserve"> квалификации и</w:t>
      </w:r>
      <w:r w:rsidRPr="00973E36">
        <w:rPr>
          <w:rFonts w:ascii="Sylfaen" w:hAnsi="Sylfaen"/>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73E36" w:rsidRDefault="000313A6" w:rsidP="00B46D58">
      <w:pPr>
        <w:widowControl w:val="0"/>
        <w:spacing w:after="160"/>
        <w:ind w:firstLine="567"/>
        <w:jc w:val="both"/>
        <w:rPr>
          <w:rFonts w:ascii="Sylfaen" w:hAnsi="Sylfaen" w:cs="Sylfaen"/>
          <w:sz w:val="20"/>
          <w:szCs w:val="20"/>
        </w:rPr>
      </w:pPr>
      <w:r w:rsidRPr="00973E36">
        <w:rPr>
          <w:rFonts w:ascii="Sylfaen" w:hAnsi="Sylfaen"/>
          <w:sz w:val="20"/>
          <w:szCs w:val="20"/>
        </w:rPr>
        <w:t>При этом</w:t>
      </w:r>
      <w:proofErr w:type="gramStart"/>
      <w:r w:rsidRPr="00973E36">
        <w:rPr>
          <w:rFonts w:ascii="Sylfaen" w:hAnsi="Sylfaen"/>
          <w:sz w:val="20"/>
          <w:szCs w:val="20"/>
        </w:rPr>
        <w:t>,</w:t>
      </w:r>
      <w:proofErr w:type="gramEnd"/>
      <w:r w:rsidRPr="00973E36">
        <w:rPr>
          <w:rFonts w:ascii="Sylfaen" w:hAnsi="Sylfaen"/>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73E36">
        <w:rPr>
          <w:rFonts w:ascii="Sylfaen" w:hAnsi="Sylfaen"/>
          <w:sz w:val="20"/>
          <w:szCs w:val="20"/>
        </w:rPr>
        <w:t xml:space="preserve"> </w:t>
      </w:r>
      <w:r w:rsidRPr="00973E36">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73E36" w:rsidRDefault="00AA0AD8" w:rsidP="00B46D58">
      <w:pPr>
        <w:pStyle w:val="a3"/>
        <w:widowControl w:val="0"/>
        <w:tabs>
          <w:tab w:val="left" w:pos="1134"/>
        </w:tabs>
        <w:spacing w:after="160" w:line="240" w:lineRule="auto"/>
        <w:ind w:firstLine="567"/>
        <w:rPr>
          <w:rFonts w:ascii="Sylfaen" w:hAnsi="Sylfaen" w:cs="Sylfaen"/>
          <w:i w:val="0"/>
        </w:rPr>
      </w:pPr>
      <w:r w:rsidRPr="00973E36">
        <w:rPr>
          <w:rFonts w:ascii="Sylfaen" w:hAnsi="Sylfaen"/>
          <w:i w:val="0"/>
        </w:rPr>
        <w:t>9.</w:t>
      </w:r>
      <w:r w:rsidR="00CC3097" w:rsidRPr="00973E36">
        <w:rPr>
          <w:rFonts w:ascii="Sylfaen" w:hAnsi="Sylfaen"/>
          <w:i w:val="0"/>
        </w:rPr>
        <w:t>5</w:t>
      </w:r>
      <w:r w:rsidR="00DC30CC" w:rsidRPr="00973E36">
        <w:rPr>
          <w:rFonts w:ascii="Sylfaen" w:hAnsi="Sylfaen"/>
          <w:i w:val="0"/>
        </w:rPr>
        <w:t>.</w:t>
      </w:r>
      <w:r w:rsidR="00DC30CC" w:rsidRPr="00973E36">
        <w:rPr>
          <w:rFonts w:ascii="Sylfaen" w:hAnsi="Sylfaen"/>
          <w:i w:val="0"/>
        </w:rPr>
        <w:tab/>
      </w:r>
      <w:r w:rsidRPr="00973E36">
        <w:rPr>
          <w:rFonts w:ascii="Sylfaen" w:hAnsi="Sylfaen"/>
          <w:i w:val="0"/>
        </w:rPr>
        <w:t>До истечения срока, предусмотренного пунктом 9.</w:t>
      </w:r>
      <w:r w:rsidR="00E048B1" w:rsidRPr="00973E36">
        <w:rPr>
          <w:rFonts w:ascii="Sylfaen" w:hAnsi="Sylfaen"/>
          <w:i w:val="0"/>
        </w:rPr>
        <w:t>4</w:t>
      </w:r>
      <w:r w:rsidRPr="00973E36">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73E36">
        <w:rPr>
          <w:rFonts w:ascii="Sylfaen" w:hAnsi="Sylfaen"/>
          <w:spacing w:val="-8"/>
        </w:rPr>
        <w:t xml:space="preserve"> </w:t>
      </w:r>
    </w:p>
    <w:p w:rsidR="00096865" w:rsidRPr="00973E36" w:rsidRDefault="00096865" w:rsidP="00B46D58">
      <w:pPr>
        <w:widowControl w:val="0"/>
        <w:spacing w:after="160"/>
        <w:jc w:val="center"/>
        <w:rPr>
          <w:rFonts w:ascii="Sylfaen" w:hAnsi="Sylfaen"/>
          <w:b/>
          <w:iCs/>
          <w:sz w:val="20"/>
          <w:szCs w:val="20"/>
        </w:rPr>
      </w:pPr>
    </w:p>
    <w:p w:rsidR="00096865" w:rsidRPr="00973E36" w:rsidRDefault="00030D40" w:rsidP="00B46D58">
      <w:pPr>
        <w:widowControl w:val="0"/>
        <w:spacing w:after="160"/>
        <w:jc w:val="center"/>
        <w:rPr>
          <w:rFonts w:ascii="Sylfaen" w:hAnsi="Sylfaen" w:cs="Arial"/>
          <w:b/>
          <w:iCs/>
          <w:sz w:val="20"/>
          <w:szCs w:val="20"/>
        </w:rPr>
      </w:pPr>
      <w:r w:rsidRPr="00973E36">
        <w:rPr>
          <w:rFonts w:ascii="Sylfaen" w:hAnsi="Sylfaen"/>
          <w:b/>
          <w:sz w:val="20"/>
          <w:szCs w:val="20"/>
        </w:rPr>
        <w:t xml:space="preserve">10. </w:t>
      </w:r>
      <w:r w:rsidR="00F83409" w:rsidRPr="00973E36">
        <w:rPr>
          <w:rFonts w:ascii="Sylfaen" w:hAnsi="Sylfaen"/>
          <w:b/>
          <w:sz w:val="20"/>
          <w:szCs w:val="20"/>
        </w:rPr>
        <w:t xml:space="preserve">ОБЕСПЕЧЕНИЯ КВАЛИФИКАЦИИ И </w:t>
      </w:r>
      <w:r w:rsidRPr="00973E36">
        <w:rPr>
          <w:rFonts w:ascii="Sylfaen" w:hAnsi="Sylfaen"/>
          <w:b/>
          <w:sz w:val="20"/>
          <w:szCs w:val="20"/>
        </w:rPr>
        <w:t xml:space="preserve">ДОГОВОРА </w:t>
      </w:r>
    </w:p>
    <w:p w:rsidR="00096865" w:rsidRPr="00973E36" w:rsidRDefault="00030D40"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10.1</w:t>
      </w:r>
      <w:r w:rsidR="00DC30CC" w:rsidRPr="00973E36">
        <w:rPr>
          <w:rFonts w:ascii="Sylfaen" w:hAnsi="Sylfaen"/>
          <w:sz w:val="20"/>
          <w:szCs w:val="20"/>
        </w:rPr>
        <w:t>.</w:t>
      </w:r>
      <w:r w:rsidR="00DC30CC" w:rsidRPr="00973E36">
        <w:rPr>
          <w:rFonts w:ascii="Sylfaen" w:hAnsi="Sylfaen"/>
          <w:sz w:val="20"/>
          <w:szCs w:val="20"/>
        </w:rPr>
        <w:tab/>
      </w:r>
      <w:r w:rsidRPr="00973E36">
        <w:rPr>
          <w:rFonts w:ascii="Sylfaen" w:hAnsi="Sylfaen"/>
          <w:sz w:val="20"/>
          <w:szCs w:val="20"/>
        </w:rPr>
        <w:t xml:space="preserve">На основании требования о предоставлении </w:t>
      </w:r>
      <w:r w:rsidR="000E4039" w:rsidRPr="00973E36">
        <w:rPr>
          <w:rFonts w:ascii="Sylfaen" w:hAnsi="Sylfaen"/>
          <w:sz w:val="20"/>
          <w:szCs w:val="20"/>
        </w:rPr>
        <w:t xml:space="preserve">обеспечений квалификации и </w:t>
      </w:r>
      <w:r w:rsidRPr="00973E36">
        <w:rPr>
          <w:rFonts w:ascii="Sylfaen" w:hAnsi="Sylfaen"/>
          <w:sz w:val="20"/>
          <w:szCs w:val="20"/>
        </w:rPr>
        <w:t>договора отобранный участник в течение 10</w:t>
      </w:r>
      <w:r w:rsidR="000E4039" w:rsidRPr="00973E36">
        <w:rPr>
          <w:rFonts w:ascii="Sylfaen" w:hAnsi="Sylfaen"/>
          <w:sz w:val="20"/>
          <w:szCs w:val="20"/>
        </w:rPr>
        <w:t>-и, а в случае, если заключаемым договором предусмотрена предоплата – 15-и</w:t>
      </w:r>
      <w:r w:rsidRPr="00973E36">
        <w:rPr>
          <w:rFonts w:ascii="Sylfaen" w:hAnsi="Sylfaen"/>
          <w:sz w:val="20"/>
          <w:szCs w:val="20"/>
        </w:rPr>
        <w:t xml:space="preserve"> </w:t>
      </w:r>
      <w:r w:rsidR="000E4039" w:rsidRPr="00973E36">
        <w:rPr>
          <w:rFonts w:ascii="Sylfaen" w:hAnsi="Sylfaen"/>
          <w:sz w:val="20"/>
          <w:szCs w:val="20"/>
        </w:rPr>
        <w:t xml:space="preserve">рабочих дней со дня его получения, </w:t>
      </w:r>
      <w:r w:rsidRPr="00973E36">
        <w:rPr>
          <w:rFonts w:ascii="Sylfaen" w:hAnsi="Sylfaen"/>
          <w:sz w:val="20"/>
          <w:szCs w:val="20"/>
        </w:rPr>
        <w:t xml:space="preserve">обязан представить </w:t>
      </w:r>
      <w:r w:rsidR="000E4039" w:rsidRPr="00973E36">
        <w:rPr>
          <w:rFonts w:ascii="Sylfaen" w:hAnsi="Sylfaen"/>
          <w:sz w:val="20"/>
          <w:szCs w:val="20"/>
        </w:rPr>
        <w:t xml:space="preserve">обеспечения квалификации и </w:t>
      </w:r>
      <w:r w:rsidRPr="00973E36">
        <w:rPr>
          <w:rFonts w:ascii="Sylfaen" w:hAnsi="Sylfaen"/>
          <w:sz w:val="20"/>
          <w:szCs w:val="20"/>
        </w:rPr>
        <w:t xml:space="preserve">договора. С отобранным участником заключается договор, если он представляет </w:t>
      </w:r>
      <w:r w:rsidR="000E4039" w:rsidRPr="00973E36">
        <w:rPr>
          <w:rFonts w:ascii="Sylfaen" w:hAnsi="Sylfaen"/>
          <w:sz w:val="20"/>
          <w:szCs w:val="20"/>
        </w:rPr>
        <w:t xml:space="preserve">обеспечения квалификации и  </w:t>
      </w:r>
      <w:r w:rsidRPr="00973E36">
        <w:rPr>
          <w:rFonts w:ascii="Sylfaen" w:hAnsi="Sylfaen"/>
          <w:sz w:val="20"/>
          <w:szCs w:val="20"/>
        </w:rPr>
        <w:t>договора.</w:t>
      </w:r>
    </w:p>
    <w:p w:rsidR="008A68A2" w:rsidRPr="00973E36" w:rsidRDefault="00A6609C" w:rsidP="008A68A2">
      <w:pPr>
        <w:widowControl w:val="0"/>
        <w:tabs>
          <w:tab w:val="left" w:pos="1276"/>
        </w:tabs>
        <w:spacing w:after="160"/>
        <w:ind w:firstLine="567"/>
        <w:jc w:val="both"/>
        <w:rPr>
          <w:rFonts w:ascii="Sylfaen" w:hAnsi="Sylfaen"/>
          <w:sz w:val="20"/>
          <w:szCs w:val="20"/>
        </w:rPr>
      </w:pPr>
      <w:r w:rsidRPr="00973E36">
        <w:rPr>
          <w:rFonts w:ascii="Sylfaen" w:hAnsi="Sylfaen"/>
          <w:sz w:val="20"/>
          <w:szCs w:val="20"/>
        </w:rPr>
        <w:t xml:space="preserve">10.2 </w:t>
      </w:r>
      <w:r w:rsidR="008A68A2" w:rsidRPr="00973E36">
        <w:rPr>
          <w:rFonts w:ascii="Sylfaen" w:hAnsi="Sylfaen"/>
          <w:sz w:val="20"/>
          <w:szCs w:val="20"/>
        </w:rPr>
        <w:t>Размер обеспечения квалификации равен размеру ценового предложения отобранного участника</w:t>
      </w:r>
      <w:proofErr w:type="gramStart"/>
      <w:r w:rsidR="008A68A2" w:rsidRPr="00973E36">
        <w:rPr>
          <w:rFonts w:ascii="Sylfaen" w:hAnsi="Sylfaen"/>
          <w:sz w:val="20"/>
          <w:szCs w:val="20"/>
        </w:rPr>
        <w:t>.О</w:t>
      </w:r>
      <w:proofErr w:type="gramEnd"/>
      <w:r w:rsidR="008A68A2" w:rsidRPr="00973E36">
        <w:rPr>
          <w:rFonts w:ascii="Sylfaen" w:hAnsi="Sylfaen"/>
          <w:sz w:val="20"/>
          <w:szCs w:val="20"/>
        </w:rPr>
        <w:t>беспечение квалификации представляется в одностороннем порядке утвержденного заявления в виде неустойки (приложение 4.1) или наличных денег,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A68A2" w:rsidRPr="00973E36">
        <w:rPr>
          <w:rStyle w:val="af6"/>
          <w:rFonts w:ascii="Sylfaen" w:hAnsi="Sylfaen"/>
          <w:sz w:val="20"/>
          <w:szCs w:val="20"/>
        </w:rPr>
        <w:footnoteReference w:customMarkFollows="1" w:id="4"/>
        <w:t>12</w:t>
      </w:r>
      <w:r w:rsidR="008A68A2" w:rsidRPr="00973E36">
        <w:rPr>
          <w:rFonts w:ascii="Sylfaen" w:hAnsi="Sylfaen"/>
          <w:sz w:val="20"/>
          <w:szCs w:val="20"/>
        </w:rPr>
        <w:t xml:space="preserve"> .</w:t>
      </w:r>
    </w:p>
    <w:p w:rsidR="0035631F" w:rsidRPr="00973E36" w:rsidRDefault="0035631F"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 xml:space="preserve">Если процедура закупки организована в </w:t>
      </w:r>
      <w:r w:rsidR="008F1F9B" w:rsidRPr="00973E36">
        <w:rPr>
          <w:rFonts w:ascii="Sylfaen" w:hAnsi="Sylfaen" w:cs="Sylfaen"/>
          <w:sz w:val="20"/>
          <w:szCs w:val="20"/>
        </w:rPr>
        <w:t>лотах</w:t>
      </w:r>
      <w:r w:rsidRPr="00973E36">
        <w:rPr>
          <w:rFonts w:ascii="Sylfaen" w:hAnsi="Sylfaen" w:cs="Sylfaen"/>
          <w:sz w:val="20"/>
          <w:szCs w:val="20"/>
        </w:rPr>
        <w:t xml:space="preserve"> и участник признается </w:t>
      </w:r>
      <w:r w:rsidR="008F1F9B" w:rsidRPr="00973E36">
        <w:rPr>
          <w:rFonts w:ascii="Sylfaen" w:hAnsi="Sylfaen" w:cs="Sylfaen"/>
          <w:sz w:val="20"/>
          <w:szCs w:val="20"/>
        </w:rPr>
        <w:t>отобранным</w:t>
      </w:r>
      <w:r w:rsidRPr="00973E36">
        <w:rPr>
          <w:rFonts w:ascii="Sylfaen" w:hAnsi="Sylfaen" w:cs="Sylfaen"/>
          <w:sz w:val="20"/>
          <w:szCs w:val="20"/>
        </w:rPr>
        <w:t xml:space="preserve"> участником </w:t>
      </w:r>
      <w:proofErr w:type="gramStart"/>
      <w:r w:rsidR="008F1F9B" w:rsidRPr="00973E36">
        <w:rPr>
          <w:rFonts w:ascii="Sylfaen" w:hAnsi="Sylfaen" w:cs="Sylfaen"/>
          <w:sz w:val="20"/>
          <w:szCs w:val="20"/>
        </w:rPr>
        <w:t>по</w:t>
      </w:r>
      <w:proofErr w:type="gramEnd"/>
      <w:r w:rsidRPr="00973E36">
        <w:rPr>
          <w:rFonts w:ascii="Sylfaen" w:hAnsi="Sylfaen" w:cs="Sylfaen"/>
          <w:sz w:val="20"/>
          <w:szCs w:val="20"/>
        </w:rPr>
        <w:t xml:space="preserve"> более </w:t>
      </w:r>
      <w:proofErr w:type="gramStart"/>
      <w:r w:rsidRPr="00973E36">
        <w:rPr>
          <w:rFonts w:ascii="Sylfaen" w:hAnsi="Sylfaen" w:cs="Sylfaen"/>
          <w:sz w:val="20"/>
          <w:szCs w:val="20"/>
        </w:rPr>
        <w:t>чем</w:t>
      </w:r>
      <w:proofErr w:type="gramEnd"/>
      <w:r w:rsidRPr="00973E36">
        <w:rPr>
          <w:rFonts w:ascii="Sylfaen" w:hAnsi="Sylfaen" w:cs="Sylfaen"/>
          <w:sz w:val="20"/>
          <w:szCs w:val="20"/>
        </w:rPr>
        <w:t xml:space="preserve"> одн</w:t>
      </w:r>
      <w:r w:rsidR="008F1F9B" w:rsidRPr="00973E36">
        <w:rPr>
          <w:rFonts w:ascii="Sylfaen" w:hAnsi="Sylfaen" w:cs="Sylfaen"/>
          <w:sz w:val="20"/>
          <w:szCs w:val="20"/>
        </w:rPr>
        <w:t xml:space="preserve">ому лоту </w:t>
      </w:r>
      <w:r w:rsidRPr="00973E36">
        <w:rPr>
          <w:rFonts w:ascii="Sylfaen" w:hAnsi="Sylfaen" w:cs="Sylfaen"/>
          <w:sz w:val="20"/>
          <w:szCs w:val="20"/>
        </w:rPr>
        <w:t xml:space="preserve">и общая цена заключаемого с последним договора превышает 10 млн. драмов </w:t>
      </w:r>
      <w:r w:rsidR="008F1F9B" w:rsidRPr="00973E36">
        <w:rPr>
          <w:rFonts w:ascii="Sylfaen" w:hAnsi="Sylfaen" w:cs="Sylfaen"/>
          <w:sz w:val="20"/>
          <w:szCs w:val="20"/>
        </w:rPr>
        <w:t>д</w:t>
      </w:r>
      <w:r w:rsidRPr="00973E36">
        <w:rPr>
          <w:rFonts w:ascii="Sylfaen" w:hAnsi="Sylfaen" w:cs="Sylfaen"/>
          <w:sz w:val="20"/>
          <w:szCs w:val="20"/>
        </w:rPr>
        <w:t>рам</w:t>
      </w:r>
      <w:r w:rsidR="008F1F9B" w:rsidRPr="00973E36">
        <w:rPr>
          <w:rFonts w:ascii="Sylfaen" w:hAnsi="Sylfaen" w:cs="Sylfaen"/>
          <w:sz w:val="20"/>
          <w:szCs w:val="20"/>
        </w:rPr>
        <w:t>ов</w:t>
      </w:r>
      <w:r w:rsidRPr="00973E36">
        <w:rPr>
          <w:rFonts w:ascii="Sylfaen" w:hAnsi="Sylfaen" w:cs="Sylfaen"/>
          <w:sz w:val="20"/>
          <w:szCs w:val="20"/>
        </w:rPr>
        <w:t xml:space="preserve"> </w:t>
      </w:r>
      <w:r w:rsidR="008F1F9B" w:rsidRPr="00973E36">
        <w:rPr>
          <w:rFonts w:ascii="Sylfaen" w:hAnsi="Sylfaen" w:cs="Sylfaen"/>
          <w:sz w:val="20"/>
          <w:szCs w:val="20"/>
        </w:rPr>
        <w:t>РА,</w:t>
      </w:r>
      <w:r w:rsidRPr="00973E36">
        <w:rPr>
          <w:rFonts w:ascii="Sylfaen" w:hAnsi="Sylfaen" w:cs="Sylfaen"/>
          <w:sz w:val="20"/>
          <w:szCs w:val="20"/>
        </w:rPr>
        <w:t xml:space="preserve"> то обеспечение </w:t>
      </w:r>
      <w:r w:rsidR="008F1F9B" w:rsidRPr="00973E36">
        <w:rPr>
          <w:rFonts w:ascii="Sylfaen" w:hAnsi="Sylfaen" w:cs="Sylfaen"/>
          <w:sz w:val="20"/>
          <w:szCs w:val="20"/>
        </w:rPr>
        <w:t xml:space="preserve">квалификации </w:t>
      </w:r>
      <w:r w:rsidRPr="00973E36">
        <w:rPr>
          <w:rFonts w:ascii="Sylfaen" w:hAnsi="Sylfaen" w:cs="Sylfaen"/>
          <w:sz w:val="20"/>
          <w:szCs w:val="20"/>
        </w:rPr>
        <w:t xml:space="preserve">представляется в </w:t>
      </w:r>
      <w:r w:rsidR="004B6A49" w:rsidRPr="00973E36">
        <w:rPr>
          <w:rFonts w:ascii="Sylfaen" w:hAnsi="Sylfaen" w:cs="Sylfaen"/>
          <w:sz w:val="20"/>
          <w:szCs w:val="20"/>
        </w:rPr>
        <w:t>виде</w:t>
      </w:r>
      <w:r w:rsidRPr="00973E36">
        <w:rPr>
          <w:rFonts w:ascii="Sylfaen" w:hAnsi="Sylfaen" w:cs="Sylfaen"/>
          <w:sz w:val="20"/>
          <w:szCs w:val="20"/>
        </w:rPr>
        <w:t xml:space="preserve"> банковской гарантии в размере общей цены договора</w:t>
      </w:r>
      <w:r w:rsidR="008F1F9B" w:rsidRPr="00973E36">
        <w:rPr>
          <w:rFonts w:ascii="Sylfaen" w:hAnsi="Sylfaen" w:cs="Sylfaen"/>
          <w:sz w:val="20"/>
          <w:szCs w:val="20"/>
        </w:rPr>
        <w:t>.</w:t>
      </w:r>
    </w:p>
    <w:p w:rsidR="002406D8" w:rsidRPr="00973E36" w:rsidRDefault="002406D8"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A68A2" w:rsidRPr="00973E36" w:rsidRDefault="00030D40" w:rsidP="008A68A2">
      <w:pPr>
        <w:widowControl w:val="0"/>
        <w:tabs>
          <w:tab w:val="left" w:pos="1276"/>
        </w:tabs>
        <w:spacing w:after="160"/>
        <w:ind w:firstLine="567"/>
        <w:jc w:val="both"/>
        <w:rPr>
          <w:rFonts w:ascii="Sylfaen" w:hAnsi="Sylfaen"/>
          <w:sz w:val="20"/>
          <w:szCs w:val="20"/>
        </w:rPr>
      </w:pPr>
      <w:r w:rsidRPr="00465E87">
        <w:rPr>
          <w:rFonts w:ascii="Sylfaen" w:hAnsi="Sylfaen"/>
          <w:sz w:val="20"/>
          <w:szCs w:val="20"/>
          <w:highlight w:val="yellow"/>
        </w:rPr>
        <w:t>10.</w:t>
      </w:r>
      <w:r w:rsidR="001723D6" w:rsidRPr="00465E87">
        <w:rPr>
          <w:rFonts w:ascii="Sylfaen" w:hAnsi="Sylfaen"/>
          <w:sz w:val="20"/>
          <w:szCs w:val="20"/>
          <w:highlight w:val="yellow"/>
        </w:rPr>
        <w:t>3</w:t>
      </w:r>
      <w:r w:rsidR="00DC30CC" w:rsidRPr="00465E87">
        <w:rPr>
          <w:rFonts w:ascii="Sylfaen" w:hAnsi="Sylfaen"/>
          <w:sz w:val="20"/>
          <w:szCs w:val="20"/>
          <w:highlight w:val="yellow"/>
        </w:rPr>
        <w:t>.</w:t>
      </w:r>
      <w:r w:rsidR="00DC30CC" w:rsidRPr="00465E87">
        <w:rPr>
          <w:rFonts w:ascii="Sylfaen" w:hAnsi="Sylfaen"/>
          <w:sz w:val="20"/>
          <w:szCs w:val="20"/>
          <w:highlight w:val="yellow"/>
        </w:rPr>
        <w:tab/>
      </w:r>
      <w:r w:rsidR="008A68A2" w:rsidRPr="00465E87">
        <w:rPr>
          <w:rFonts w:ascii="Sylfaen" w:hAnsi="Sylfaen"/>
          <w:sz w:val="20"/>
          <w:szCs w:val="20"/>
          <w:highlight w:val="yellow"/>
        </w:rPr>
        <w:t xml:space="preserve">Размер обеспечения договора составляет 10 процентов от цены договора. Обеспечение договора представляется </w:t>
      </w:r>
      <w:r w:rsidR="008A68A2" w:rsidRPr="00465E87">
        <w:rPr>
          <w:rFonts w:ascii="Sylfaen" w:hAnsi="Sylfaen"/>
          <w:i/>
          <w:sz w:val="20"/>
          <w:szCs w:val="20"/>
          <w:highlight w:val="yellow"/>
        </w:rPr>
        <w:t>в одностороннем порядке утвержденного заявления-в виде неустойки (приложение 5.1) или наличных денег</w:t>
      </w:r>
      <w:r w:rsidR="008A68A2" w:rsidRPr="00465E87">
        <w:rPr>
          <w:rStyle w:val="af6"/>
          <w:rFonts w:ascii="Sylfaen" w:hAnsi="Sylfaen"/>
          <w:sz w:val="20"/>
          <w:szCs w:val="20"/>
          <w:highlight w:val="yellow"/>
        </w:rPr>
        <w:t xml:space="preserve"> </w:t>
      </w:r>
      <w:r w:rsidR="008A68A2" w:rsidRPr="00465E87">
        <w:rPr>
          <w:rStyle w:val="af6"/>
          <w:rFonts w:ascii="Sylfaen" w:hAnsi="Sylfaen"/>
          <w:sz w:val="20"/>
          <w:szCs w:val="20"/>
          <w:highlight w:val="yellow"/>
        </w:rPr>
        <w:footnoteReference w:customMarkFollows="1" w:id="5"/>
        <w:t>13</w:t>
      </w:r>
      <w:r w:rsidR="008A68A2" w:rsidRPr="00465E87">
        <w:rPr>
          <w:rFonts w:ascii="Sylfaen" w:hAnsi="Sylfaen"/>
          <w:sz w:val="20"/>
          <w:szCs w:val="20"/>
          <w:highlight w:val="yellow"/>
        </w:rPr>
        <w:t>.</w:t>
      </w:r>
    </w:p>
    <w:p w:rsidR="0058395E" w:rsidRPr="00973E36" w:rsidRDefault="0058395E"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 xml:space="preserve">Если процедура закупки организована в </w:t>
      </w:r>
      <w:r w:rsidR="00740EF5" w:rsidRPr="00973E36">
        <w:rPr>
          <w:rFonts w:ascii="Sylfaen" w:hAnsi="Sylfaen"/>
          <w:sz w:val="20"/>
          <w:szCs w:val="20"/>
        </w:rPr>
        <w:t>лотах</w:t>
      </w:r>
      <w:r w:rsidRPr="00973E36">
        <w:rPr>
          <w:rFonts w:ascii="Sylfaen" w:hAnsi="Sylfaen"/>
          <w:sz w:val="20"/>
          <w:szCs w:val="20"/>
        </w:rPr>
        <w:t xml:space="preserve"> и участник признается </w:t>
      </w:r>
      <w:r w:rsidR="00740EF5" w:rsidRPr="00973E36">
        <w:rPr>
          <w:rFonts w:ascii="Sylfaen" w:hAnsi="Sylfaen"/>
          <w:sz w:val="20"/>
          <w:szCs w:val="20"/>
        </w:rPr>
        <w:t>ото</w:t>
      </w:r>
      <w:r w:rsidRPr="00973E36">
        <w:rPr>
          <w:rFonts w:ascii="Sylfaen" w:hAnsi="Sylfaen"/>
          <w:sz w:val="20"/>
          <w:szCs w:val="20"/>
        </w:rPr>
        <w:t xml:space="preserve">бранным участником </w:t>
      </w:r>
      <w:proofErr w:type="gramStart"/>
      <w:r w:rsidR="00740EF5" w:rsidRPr="00973E36">
        <w:rPr>
          <w:rFonts w:ascii="Sylfaen" w:hAnsi="Sylfaen"/>
          <w:sz w:val="20"/>
          <w:szCs w:val="20"/>
        </w:rPr>
        <w:t>по</w:t>
      </w:r>
      <w:proofErr w:type="gramEnd"/>
      <w:r w:rsidRPr="00973E36">
        <w:rPr>
          <w:rFonts w:ascii="Sylfaen" w:hAnsi="Sylfaen"/>
          <w:sz w:val="20"/>
          <w:szCs w:val="20"/>
        </w:rPr>
        <w:t xml:space="preserve"> более </w:t>
      </w:r>
      <w:proofErr w:type="gramStart"/>
      <w:r w:rsidRPr="00973E36">
        <w:rPr>
          <w:rFonts w:ascii="Sylfaen" w:hAnsi="Sylfaen"/>
          <w:sz w:val="20"/>
          <w:szCs w:val="20"/>
        </w:rPr>
        <w:t>чем</w:t>
      </w:r>
      <w:proofErr w:type="gramEnd"/>
      <w:r w:rsidRPr="00973E36">
        <w:rPr>
          <w:rFonts w:ascii="Sylfaen" w:hAnsi="Sylfaen"/>
          <w:sz w:val="20"/>
          <w:szCs w:val="20"/>
        </w:rPr>
        <w:t xml:space="preserve"> одно</w:t>
      </w:r>
      <w:r w:rsidR="00740EF5" w:rsidRPr="00973E36">
        <w:rPr>
          <w:rFonts w:ascii="Sylfaen" w:hAnsi="Sylfaen"/>
          <w:sz w:val="20"/>
          <w:szCs w:val="20"/>
        </w:rPr>
        <w:t xml:space="preserve">му лоту </w:t>
      </w:r>
      <w:r w:rsidRPr="00973E36">
        <w:rPr>
          <w:rFonts w:ascii="Sylfaen" w:hAnsi="Sylfaen"/>
          <w:sz w:val="20"/>
          <w:szCs w:val="20"/>
        </w:rPr>
        <w:t>и общая цена заключаемого с последним договора превышает 10 млн. драмов Р</w:t>
      </w:r>
      <w:r w:rsidR="00740EF5" w:rsidRPr="00973E36">
        <w:rPr>
          <w:rFonts w:ascii="Sylfaen" w:hAnsi="Sylfaen"/>
          <w:sz w:val="20"/>
          <w:szCs w:val="20"/>
        </w:rPr>
        <w:t>А</w:t>
      </w:r>
      <w:r w:rsidRPr="00973E36">
        <w:rPr>
          <w:rFonts w:ascii="Sylfaen" w:hAnsi="Sylfaen"/>
          <w:sz w:val="20"/>
          <w:szCs w:val="20"/>
        </w:rPr>
        <w:t>, то обеспечение договора представляется в виде банковской гарантии в размере общей цены договора.</w:t>
      </w:r>
    </w:p>
    <w:p w:rsidR="00E969ED" w:rsidRPr="00973E36" w:rsidRDefault="00030D40"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lastRenderedPageBreak/>
        <w:t xml:space="preserve">Обеспечение договора должно быть действительно как минимум включительно до </w:t>
      </w:r>
      <w:r w:rsidR="00456B02" w:rsidRPr="00973E36">
        <w:rPr>
          <w:rFonts w:ascii="Sylfaen" w:hAnsi="Sylfaen"/>
          <w:sz w:val="20"/>
          <w:szCs w:val="20"/>
        </w:rPr>
        <w:t>20</w:t>
      </w:r>
      <w:r w:rsidRPr="00973E36">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73E36">
        <w:rPr>
          <w:rFonts w:ascii="Sylfaen" w:hAnsi="Sylfaen"/>
          <w:sz w:val="20"/>
          <w:szCs w:val="20"/>
        </w:rPr>
        <w:t>возврату</w:t>
      </w:r>
      <w:proofErr w:type="gramEnd"/>
      <w:r w:rsidRPr="00973E36">
        <w:rPr>
          <w:rFonts w:ascii="Sylfaen" w:hAnsi="Sylfaen"/>
          <w:sz w:val="20"/>
          <w:szCs w:val="20"/>
        </w:rPr>
        <w:t xml:space="preserve"> представившему его участнику в течение </w:t>
      </w:r>
      <w:r w:rsidR="00594C31" w:rsidRPr="00973E36">
        <w:rPr>
          <w:rFonts w:ascii="Sylfaen" w:hAnsi="Sylfaen"/>
          <w:sz w:val="20"/>
          <w:szCs w:val="20"/>
        </w:rPr>
        <w:t xml:space="preserve">пяти </w:t>
      </w:r>
      <w:r w:rsidRPr="00973E36">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973E36">
        <w:rPr>
          <w:rFonts w:ascii="Sylfaen" w:hAnsi="Sylfaen"/>
          <w:sz w:val="20"/>
          <w:szCs w:val="20"/>
        </w:rPr>
        <w:t>договору.</w:t>
      </w:r>
    </w:p>
    <w:p w:rsidR="00F0759D" w:rsidRPr="00973E36" w:rsidRDefault="00F92A53"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973E36">
        <w:rPr>
          <w:rFonts w:ascii="Sylfaen" w:hAnsi="Sylfaen" w:cs="Courier New"/>
          <w:sz w:val="20"/>
          <w:szCs w:val="20"/>
        </w:rPr>
        <w:t> </w:t>
      </w:r>
      <w:r w:rsidRPr="00973E36">
        <w:rPr>
          <w:rFonts w:ascii="Sylfaen" w:hAnsi="Sylfaen"/>
          <w:sz w:val="20"/>
          <w:szCs w:val="20"/>
        </w:rPr>
        <w:t>"900008000</w:t>
      </w:r>
      <w:r w:rsidR="00B66AB9" w:rsidRPr="00973E36">
        <w:rPr>
          <w:rFonts w:ascii="Sylfaen" w:hAnsi="Sylfaen"/>
          <w:sz w:val="20"/>
          <w:szCs w:val="20"/>
        </w:rPr>
        <w:t>66</w:t>
      </w:r>
      <w:r w:rsidRPr="00973E36">
        <w:rPr>
          <w:rFonts w:ascii="Sylfaen" w:hAnsi="Sylfaen"/>
          <w:sz w:val="20"/>
          <w:szCs w:val="20"/>
        </w:rPr>
        <w:t>4", открытый в Центральном казначействе на имя уполномоченного органа.</w:t>
      </w:r>
    </w:p>
    <w:p w:rsidR="004A0321" w:rsidRPr="00973E36" w:rsidRDefault="004A0321"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10.4</w:t>
      </w:r>
      <w:proofErr w:type="gramStart"/>
      <w:r w:rsidR="00251CF9" w:rsidRPr="00973E36">
        <w:rPr>
          <w:rFonts w:ascii="Sylfaen" w:hAnsi="Sylfaen"/>
          <w:sz w:val="20"/>
          <w:szCs w:val="20"/>
        </w:rPr>
        <w:t xml:space="preserve"> </w:t>
      </w:r>
      <w:r w:rsidR="0076763C" w:rsidRPr="00973E36">
        <w:rPr>
          <w:rFonts w:ascii="Sylfaen" w:hAnsi="Sylfaen"/>
          <w:sz w:val="20"/>
          <w:szCs w:val="20"/>
        </w:rPr>
        <w:t>Е</w:t>
      </w:r>
      <w:proofErr w:type="gramEnd"/>
      <w:r w:rsidR="0076763C" w:rsidRPr="00973E36">
        <w:rPr>
          <w:rFonts w:ascii="Sylfaen" w:hAnsi="Sylfaen"/>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73E36">
        <w:rPr>
          <w:rFonts w:ascii="Sylfaen" w:hAnsi="Sylfaen"/>
          <w:sz w:val="20"/>
          <w:szCs w:val="20"/>
        </w:rPr>
        <w:t>я квалификации и</w:t>
      </w:r>
      <w:r w:rsidR="0076763C" w:rsidRPr="00973E36">
        <w:rPr>
          <w:rFonts w:ascii="Sylfaen" w:hAnsi="Sylfaen"/>
          <w:sz w:val="20"/>
          <w:szCs w:val="20"/>
        </w:rPr>
        <w:t xml:space="preserve"> договора представля</w:t>
      </w:r>
      <w:r w:rsidR="00DE7753" w:rsidRPr="00973E36">
        <w:rPr>
          <w:rFonts w:ascii="Sylfaen" w:hAnsi="Sylfaen"/>
          <w:sz w:val="20"/>
          <w:szCs w:val="20"/>
        </w:rPr>
        <w:t>ю</w:t>
      </w:r>
      <w:r w:rsidR="0076763C" w:rsidRPr="00973E36">
        <w:rPr>
          <w:rFonts w:ascii="Sylfaen" w:hAnsi="Sylfaen"/>
          <w:sz w:val="20"/>
          <w:szCs w:val="20"/>
        </w:rPr>
        <w:t>тся</w:t>
      </w:r>
      <w:r w:rsidR="00180134" w:rsidRPr="00973E36">
        <w:rPr>
          <w:rFonts w:ascii="Sylfaen" w:hAnsi="Sylfaen"/>
          <w:sz w:val="20"/>
          <w:szCs w:val="20"/>
        </w:rPr>
        <w:t xml:space="preserve"> в виде заключенного в одностороннем порядке </w:t>
      </w:r>
      <w:r w:rsidR="00A9694C" w:rsidRPr="00973E36">
        <w:rPr>
          <w:rFonts w:ascii="Sylfaen" w:hAnsi="Sylfaen"/>
          <w:sz w:val="20"/>
          <w:szCs w:val="20"/>
        </w:rPr>
        <w:t>за</w:t>
      </w:r>
      <w:r w:rsidR="00180134" w:rsidRPr="00973E36">
        <w:rPr>
          <w:rFonts w:ascii="Sylfaen" w:hAnsi="Sylfaen"/>
          <w:sz w:val="20"/>
          <w:szCs w:val="20"/>
        </w:rPr>
        <w:t>явления - в виде неустойки или наличных денег</w:t>
      </w:r>
      <w:r w:rsidR="006D7219" w:rsidRPr="00973E36">
        <w:rPr>
          <w:rFonts w:ascii="Sylfaen" w:hAnsi="Sylfaen"/>
          <w:sz w:val="20"/>
          <w:szCs w:val="20"/>
        </w:rPr>
        <w:t>. Если на момент возникновения правомочия по заключению договора</w:t>
      </w:r>
    </w:p>
    <w:p w:rsidR="006D7219" w:rsidRPr="00973E36" w:rsidRDefault="006D7219" w:rsidP="00B46D58">
      <w:pPr>
        <w:widowControl w:val="0"/>
        <w:tabs>
          <w:tab w:val="left" w:pos="1276"/>
        </w:tabs>
        <w:spacing w:after="160"/>
        <w:ind w:firstLine="567"/>
        <w:jc w:val="both"/>
        <w:rPr>
          <w:rFonts w:ascii="Sylfaen" w:hAnsi="Sylfaen"/>
          <w:sz w:val="20"/>
          <w:szCs w:val="20"/>
        </w:rPr>
      </w:pPr>
      <w:proofErr w:type="gramStart"/>
      <w:r w:rsidRPr="00973E36">
        <w:rPr>
          <w:rFonts w:ascii="Sylfaen" w:hAnsi="Sylfaen"/>
          <w:sz w:val="20"/>
          <w:szCs w:val="20"/>
        </w:rPr>
        <w:t xml:space="preserve">- финансовые средства предусмотрены, то квалификационное обеспечение </w:t>
      </w:r>
      <w:r w:rsidR="00A9694C" w:rsidRPr="00973E36">
        <w:rPr>
          <w:rFonts w:ascii="Sylfaen" w:hAnsi="Sylfaen"/>
          <w:sz w:val="20"/>
          <w:szCs w:val="20"/>
        </w:rPr>
        <w:t>по</w:t>
      </w:r>
      <w:r w:rsidRPr="00973E36">
        <w:rPr>
          <w:rFonts w:ascii="Sylfaen" w:hAnsi="Sylfaen"/>
          <w:sz w:val="20"/>
          <w:szCs w:val="20"/>
        </w:rPr>
        <w:t xml:space="preserve"> части выделенных финансовых средств представляется в виде банковской гарантии, а </w:t>
      </w:r>
      <w:r w:rsidR="00661E7D" w:rsidRPr="00973E36">
        <w:rPr>
          <w:rFonts w:ascii="Sylfaen" w:hAnsi="Sylfaen"/>
          <w:sz w:val="20"/>
          <w:szCs w:val="20"/>
        </w:rPr>
        <w:t>по</w:t>
      </w:r>
      <w:r w:rsidRPr="00973E36">
        <w:rPr>
          <w:rFonts w:ascii="Sylfaen" w:hAnsi="Sylfaen"/>
          <w:sz w:val="20"/>
          <w:szCs w:val="20"/>
        </w:rPr>
        <w:t xml:space="preserve"> части требуемых в дальнейшем финансовых средств-в </w:t>
      </w:r>
      <w:r w:rsidR="00661E7D" w:rsidRPr="00973E36">
        <w:rPr>
          <w:rFonts w:ascii="Sylfaen" w:hAnsi="Sylfaen"/>
          <w:sz w:val="20"/>
          <w:szCs w:val="20"/>
        </w:rPr>
        <w:t xml:space="preserve">виде </w:t>
      </w:r>
      <w:r w:rsidRPr="00973E36">
        <w:rPr>
          <w:rFonts w:ascii="Sylfaen" w:hAnsi="Sylfaen"/>
          <w:sz w:val="20"/>
          <w:szCs w:val="20"/>
        </w:rPr>
        <w:t>утвержденного</w:t>
      </w:r>
      <w:r w:rsidR="00661E7D" w:rsidRPr="00973E36">
        <w:rPr>
          <w:rFonts w:ascii="Sylfaen" w:hAnsi="Sylfaen"/>
          <w:sz w:val="20"/>
          <w:szCs w:val="20"/>
        </w:rPr>
        <w:t xml:space="preserve"> в</w:t>
      </w:r>
      <w:r w:rsidRPr="00973E36">
        <w:rPr>
          <w:rFonts w:ascii="Sylfaen" w:hAnsi="Sylfaen"/>
          <w:sz w:val="20"/>
          <w:szCs w:val="20"/>
        </w:rPr>
        <w:t xml:space="preserve"> </w:t>
      </w:r>
      <w:r w:rsidR="00661E7D" w:rsidRPr="00973E36">
        <w:rPr>
          <w:rFonts w:ascii="Sylfaen" w:hAnsi="Sylfaen"/>
          <w:sz w:val="20"/>
          <w:szCs w:val="20"/>
        </w:rPr>
        <w:t xml:space="preserve">одностороннем порядке </w:t>
      </w:r>
      <w:r w:rsidRPr="00973E36">
        <w:rPr>
          <w:rFonts w:ascii="Sylfaen" w:hAnsi="Sylfaen"/>
          <w:sz w:val="20"/>
          <w:szCs w:val="20"/>
        </w:rPr>
        <w:t>заявления-в виде неустойки или наличных денег</w:t>
      </w:r>
      <w:r w:rsidR="006F58E6" w:rsidRPr="00973E36">
        <w:rPr>
          <w:rFonts w:ascii="Sylfaen" w:hAnsi="Sylfaen"/>
          <w:sz w:val="20"/>
          <w:szCs w:val="20"/>
        </w:rPr>
        <w:t>.</w:t>
      </w:r>
      <w:proofErr w:type="gramEnd"/>
    </w:p>
    <w:p w:rsidR="006F58E6" w:rsidRPr="00973E36" w:rsidRDefault="006F58E6"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Обеспечение квалификации, представленное в виде наличных денег, должно быть перечислено на казначейский счет</w:t>
      </w:r>
      <w:r w:rsidRPr="00973E36">
        <w:rPr>
          <w:rFonts w:ascii="Sylfaen" w:hAnsi="Sylfaen" w:cs="Courier New"/>
          <w:sz w:val="20"/>
          <w:szCs w:val="20"/>
        </w:rPr>
        <w:t> </w:t>
      </w:r>
      <w:r w:rsidRPr="00973E36">
        <w:rPr>
          <w:rFonts w:ascii="Sylfaen" w:hAnsi="Sylfaen"/>
          <w:sz w:val="20"/>
          <w:szCs w:val="20"/>
        </w:rPr>
        <w:t>"900008000664", открытый в Центральном казначействе на имя уполномоченного органа</w:t>
      </w:r>
      <w:r w:rsidR="00D32092" w:rsidRPr="00973E36">
        <w:rPr>
          <w:rFonts w:ascii="Sylfaen" w:hAnsi="Sylfaen"/>
          <w:sz w:val="20"/>
          <w:szCs w:val="20"/>
        </w:rPr>
        <w:t>:</w:t>
      </w:r>
    </w:p>
    <w:p w:rsidR="00D32092" w:rsidRPr="00973E36" w:rsidRDefault="00D32092"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973E36" w:rsidRDefault="00030D40" w:rsidP="00B46D58">
      <w:pPr>
        <w:widowControl w:val="0"/>
        <w:tabs>
          <w:tab w:val="left" w:pos="1276"/>
        </w:tabs>
        <w:spacing w:after="160"/>
        <w:ind w:firstLine="567"/>
        <w:jc w:val="both"/>
        <w:rPr>
          <w:rFonts w:ascii="Sylfaen" w:hAnsi="Sylfaen"/>
          <w:i/>
          <w:sz w:val="20"/>
          <w:szCs w:val="20"/>
        </w:rPr>
      </w:pPr>
      <w:r w:rsidRPr="00973E36">
        <w:rPr>
          <w:rFonts w:ascii="Sylfaen" w:hAnsi="Sylfaen"/>
          <w:sz w:val="20"/>
          <w:szCs w:val="20"/>
        </w:rPr>
        <w:t>10.</w:t>
      </w:r>
      <w:r w:rsidR="00DF09E7" w:rsidRPr="00973E36">
        <w:rPr>
          <w:rFonts w:ascii="Sylfaen" w:hAnsi="Sylfaen"/>
          <w:sz w:val="20"/>
          <w:szCs w:val="20"/>
        </w:rPr>
        <w:t>5</w:t>
      </w:r>
      <w:r w:rsidR="003E194D" w:rsidRPr="00973E36">
        <w:rPr>
          <w:rFonts w:ascii="Sylfaen" w:hAnsi="Sylfaen"/>
          <w:sz w:val="20"/>
          <w:szCs w:val="20"/>
        </w:rPr>
        <w:t>.</w:t>
      </w:r>
      <w:r w:rsidR="003E194D" w:rsidRPr="00973E36">
        <w:rPr>
          <w:rFonts w:ascii="Sylfaen" w:hAnsi="Sylfaen"/>
          <w:sz w:val="20"/>
          <w:szCs w:val="20"/>
        </w:rPr>
        <w:tab/>
      </w:r>
      <w:r w:rsidRPr="00973E36">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73E36">
        <w:rPr>
          <w:rFonts w:ascii="Sylfaen" w:hAnsi="Sylfaen"/>
          <w:i/>
          <w:sz w:val="20"/>
          <w:szCs w:val="20"/>
        </w:rPr>
        <w:t xml:space="preserve"> </w:t>
      </w:r>
    </w:p>
    <w:p w:rsidR="005162B1" w:rsidRPr="00973E36" w:rsidRDefault="00030D40"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10.</w:t>
      </w:r>
      <w:r w:rsidR="00401B30" w:rsidRPr="00973E36">
        <w:rPr>
          <w:rFonts w:ascii="Sylfaen" w:hAnsi="Sylfaen"/>
          <w:sz w:val="20"/>
          <w:szCs w:val="20"/>
        </w:rPr>
        <w:t>6</w:t>
      </w:r>
      <w:r w:rsidR="003E194D" w:rsidRPr="00973E36">
        <w:rPr>
          <w:rFonts w:ascii="Sylfaen" w:hAnsi="Sylfaen"/>
          <w:sz w:val="20"/>
          <w:szCs w:val="20"/>
        </w:rPr>
        <w:t>.</w:t>
      </w:r>
      <w:r w:rsidR="008F0732" w:rsidRPr="00973E36">
        <w:rPr>
          <w:rFonts w:ascii="Sylfaen" w:hAnsi="Sylfaen"/>
          <w:sz w:val="20"/>
          <w:szCs w:val="20"/>
        </w:rPr>
        <w:t xml:space="preserve"> </w:t>
      </w:r>
      <w:r w:rsidRPr="00973E36">
        <w:rPr>
          <w:rFonts w:ascii="Sylfaen" w:hAnsi="Sylfaen"/>
          <w:sz w:val="20"/>
          <w:szCs w:val="20"/>
        </w:rPr>
        <w:t>Если в рамках процедуры закупки, организованной по лотам</w:t>
      </w:r>
      <w:r w:rsidR="00DC14CE" w:rsidRPr="00973E36">
        <w:rPr>
          <w:rFonts w:ascii="Sylfaen" w:hAnsi="Sylfaen"/>
          <w:sz w:val="20"/>
          <w:szCs w:val="20"/>
        </w:rPr>
        <w:t xml:space="preserve"> </w:t>
      </w:r>
      <w:r w:rsidR="00125AA6" w:rsidRPr="00973E36">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73E36">
        <w:rPr>
          <w:rFonts w:ascii="Sylfaen" w:hAnsi="Sylfaen"/>
          <w:sz w:val="20"/>
          <w:szCs w:val="20"/>
        </w:rPr>
        <w:t>я квалификации и</w:t>
      </w:r>
      <w:r w:rsidR="00125AA6" w:rsidRPr="00973E36">
        <w:rPr>
          <w:rFonts w:ascii="Sylfaen" w:hAnsi="Sylfaen"/>
          <w:sz w:val="20"/>
          <w:szCs w:val="20"/>
        </w:rPr>
        <w:t xml:space="preserve"> договора выплачива</w:t>
      </w:r>
      <w:r w:rsidR="00DC14CE" w:rsidRPr="00973E36">
        <w:rPr>
          <w:rFonts w:ascii="Sylfaen" w:hAnsi="Sylfaen"/>
          <w:sz w:val="20"/>
          <w:szCs w:val="20"/>
        </w:rPr>
        <w:t>ю</w:t>
      </w:r>
      <w:r w:rsidR="00125AA6" w:rsidRPr="00973E36">
        <w:rPr>
          <w:rFonts w:ascii="Sylfaen" w:hAnsi="Sylfaen"/>
          <w:sz w:val="20"/>
          <w:szCs w:val="20"/>
        </w:rPr>
        <w:t>тся в размере суммы, исчисленной только за этот лот</w:t>
      </w:r>
      <w:r w:rsidR="00DC14CE" w:rsidRPr="00973E36">
        <w:rPr>
          <w:rFonts w:ascii="Sylfaen" w:hAnsi="Sylfaen"/>
          <w:sz w:val="20"/>
          <w:szCs w:val="20"/>
        </w:rPr>
        <w:t>.</w:t>
      </w:r>
    </w:p>
    <w:p w:rsidR="00637D24" w:rsidRPr="00973E36" w:rsidRDefault="003E194D" w:rsidP="009B0453">
      <w:pPr>
        <w:widowControl w:val="0"/>
        <w:tabs>
          <w:tab w:val="left" w:pos="1134"/>
        </w:tabs>
        <w:spacing w:after="160"/>
        <w:ind w:firstLine="567"/>
        <w:jc w:val="both"/>
        <w:rPr>
          <w:rFonts w:ascii="Sylfaen" w:hAnsi="Sylfaen"/>
          <w:sz w:val="20"/>
          <w:szCs w:val="20"/>
        </w:rPr>
      </w:pPr>
      <w:r w:rsidRPr="00973E36">
        <w:rPr>
          <w:rFonts w:ascii="Sylfaen" w:hAnsi="Sylfaen"/>
          <w:sz w:val="20"/>
          <w:szCs w:val="20"/>
        </w:rPr>
        <w:tab/>
      </w:r>
    </w:p>
    <w:p w:rsidR="00096865" w:rsidRPr="00973E36" w:rsidRDefault="005066AC" w:rsidP="005066AC">
      <w:pPr>
        <w:rPr>
          <w:rFonts w:ascii="Sylfaen" w:hAnsi="Sylfaen"/>
          <w:b/>
          <w:sz w:val="20"/>
          <w:szCs w:val="20"/>
        </w:rPr>
      </w:pPr>
      <w:r w:rsidRPr="00973E36">
        <w:rPr>
          <w:rFonts w:ascii="Sylfaen" w:hAnsi="Sylfaen"/>
          <w:b/>
          <w:sz w:val="20"/>
          <w:szCs w:val="20"/>
        </w:rPr>
        <w:t xml:space="preserve">                           </w:t>
      </w:r>
      <w:r w:rsidR="008D5016" w:rsidRPr="00973E36">
        <w:rPr>
          <w:rFonts w:ascii="Sylfaen" w:hAnsi="Sylfaen"/>
          <w:b/>
          <w:sz w:val="20"/>
          <w:szCs w:val="20"/>
        </w:rPr>
        <w:t>11. ОБЪЯВЛЕНИЕ ПРОЦЕДУРЫ НЕСОСТОЯВШЕЙСЯ</w:t>
      </w:r>
    </w:p>
    <w:p w:rsidR="003D5CAF" w:rsidRPr="00973E36" w:rsidRDefault="003D5CAF" w:rsidP="005066AC">
      <w:pPr>
        <w:rPr>
          <w:rFonts w:ascii="Sylfaen" w:hAnsi="Sylfaen" w:cs="Arial"/>
          <w:b/>
          <w:sz w:val="20"/>
          <w:szCs w:val="20"/>
        </w:rPr>
      </w:pPr>
    </w:p>
    <w:p w:rsidR="00096865" w:rsidRPr="00973E36" w:rsidRDefault="00096865"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11.1</w:t>
      </w:r>
      <w:r w:rsidR="00801AC7" w:rsidRPr="00973E36">
        <w:rPr>
          <w:rFonts w:ascii="Sylfaen" w:hAnsi="Sylfaen"/>
          <w:sz w:val="20"/>
          <w:szCs w:val="20"/>
        </w:rPr>
        <w:t>.</w:t>
      </w:r>
      <w:r w:rsidR="00801AC7" w:rsidRPr="00973E36">
        <w:rPr>
          <w:rFonts w:ascii="Sylfaen" w:hAnsi="Sylfaen"/>
          <w:sz w:val="20"/>
          <w:szCs w:val="20"/>
        </w:rPr>
        <w:tab/>
      </w:r>
      <w:r w:rsidRPr="00973E36">
        <w:rPr>
          <w:rFonts w:ascii="Sylfaen" w:hAnsi="Sylfaen"/>
          <w:sz w:val="20"/>
          <w:szCs w:val="20"/>
        </w:rPr>
        <w:t>Согласно статье 37 Закона, Комиссия объявляет настоящую процедуру несостоявшейся, если:</w:t>
      </w:r>
    </w:p>
    <w:p w:rsidR="00096865" w:rsidRPr="00973E36" w:rsidRDefault="00096865"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801AC7" w:rsidRPr="00973E36">
        <w:rPr>
          <w:rFonts w:ascii="Sylfaen" w:hAnsi="Sylfaen"/>
          <w:sz w:val="20"/>
          <w:szCs w:val="20"/>
        </w:rPr>
        <w:tab/>
      </w:r>
      <w:r w:rsidRPr="00973E36">
        <w:rPr>
          <w:rFonts w:ascii="Sylfaen" w:hAnsi="Sylfaen"/>
          <w:sz w:val="20"/>
          <w:szCs w:val="20"/>
        </w:rPr>
        <w:t>ни одна из заявок не соответствует условиям приглашения;</w:t>
      </w:r>
    </w:p>
    <w:p w:rsidR="008A68A2" w:rsidRPr="00973E36" w:rsidRDefault="00096865" w:rsidP="008A68A2">
      <w:pPr>
        <w:widowControl w:val="0"/>
        <w:tabs>
          <w:tab w:val="left" w:pos="1134"/>
        </w:tabs>
        <w:spacing w:line="240" w:lineRule="exact"/>
        <w:ind w:firstLine="567"/>
        <w:jc w:val="both"/>
        <w:rPr>
          <w:rFonts w:ascii="Sylfaen" w:hAnsi="Sylfaen"/>
          <w:sz w:val="20"/>
          <w:szCs w:val="20"/>
        </w:rPr>
      </w:pPr>
      <w:r w:rsidRPr="00973E36">
        <w:rPr>
          <w:rFonts w:ascii="Sylfaen" w:hAnsi="Sylfaen"/>
          <w:sz w:val="20"/>
          <w:szCs w:val="20"/>
        </w:rPr>
        <w:t>2)</w:t>
      </w:r>
      <w:r w:rsidR="00801AC7" w:rsidRPr="00973E36">
        <w:rPr>
          <w:rFonts w:ascii="Sylfaen" w:hAnsi="Sylfaen"/>
          <w:sz w:val="20"/>
          <w:szCs w:val="20"/>
        </w:rPr>
        <w:tab/>
      </w:r>
      <w:r w:rsidRPr="00973E36">
        <w:rPr>
          <w:rFonts w:ascii="Sylfaen" w:hAnsi="Sylfaen"/>
          <w:sz w:val="20"/>
          <w:szCs w:val="20"/>
        </w:rPr>
        <w:t xml:space="preserve">прекращается потребность в закупке. </w:t>
      </w:r>
      <w:r w:rsidR="008A68A2" w:rsidRPr="00973E36">
        <w:rPr>
          <w:rFonts w:ascii="Sylfaen" w:hAnsi="Sylfaen"/>
          <w:sz w:val="20"/>
          <w:szCs w:val="20"/>
        </w:rPr>
        <w:t>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096865" w:rsidRPr="00973E36" w:rsidRDefault="00096865"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801AC7" w:rsidRPr="00973E36">
        <w:rPr>
          <w:rFonts w:ascii="Sylfaen" w:hAnsi="Sylfaen"/>
          <w:sz w:val="20"/>
          <w:szCs w:val="20"/>
        </w:rPr>
        <w:tab/>
      </w:r>
      <w:r w:rsidRPr="00973E36">
        <w:rPr>
          <w:rFonts w:ascii="Sylfaen" w:hAnsi="Sylfaen"/>
          <w:sz w:val="20"/>
          <w:szCs w:val="20"/>
        </w:rPr>
        <w:t>не подано ни одной заявки;</w:t>
      </w:r>
    </w:p>
    <w:p w:rsidR="00096865" w:rsidRPr="00973E36" w:rsidRDefault="0009686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w:t>
      </w:r>
      <w:r w:rsidR="00801AC7" w:rsidRPr="00973E36">
        <w:rPr>
          <w:rFonts w:ascii="Sylfaen" w:hAnsi="Sylfaen"/>
          <w:sz w:val="20"/>
          <w:szCs w:val="20"/>
        </w:rPr>
        <w:tab/>
      </w:r>
      <w:r w:rsidRPr="00973E36">
        <w:rPr>
          <w:rFonts w:ascii="Sylfaen" w:hAnsi="Sylfaen"/>
          <w:sz w:val="20"/>
          <w:szCs w:val="20"/>
        </w:rPr>
        <w:t>договор не заключается.</w:t>
      </w:r>
    </w:p>
    <w:p w:rsidR="00CA1C11" w:rsidRPr="00973E36" w:rsidRDefault="00731D26"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11.2</w:t>
      </w:r>
      <w:r w:rsidR="007642C2" w:rsidRPr="00973E36">
        <w:rPr>
          <w:rFonts w:ascii="Sylfaen" w:hAnsi="Sylfaen"/>
          <w:sz w:val="20"/>
          <w:szCs w:val="20"/>
        </w:rPr>
        <w:t>.</w:t>
      </w:r>
      <w:r w:rsidR="007642C2" w:rsidRPr="00973E36">
        <w:rPr>
          <w:rFonts w:ascii="Sylfaen" w:hAnsi="Sylfaen"/>
          <w:sz w:val="20"/>
          <w:szCs w:val="20"/>
        </w:rPr>
        <w:tab/>
      </w:r>
      <w:r w:rsidRPr="00973E36">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Pr="00973E36" w:rsidRDefault="00E23155">
      <w:pPr>
        <w:rPr>
          <w:rFonts w:ascii="Sylfaen" w:hAnsi="Sylfaen"/>
          <w:b/>
          <w:sz w:val="20"/>
          <w:szCs w:val="20"/>
        </w:rPr>
      </w:pPr>
      <w:r w:rsidRPr="00973E36">
        <w:rPr>
          <w:rFonts w:ascii="Sylfaen" w:hAnsi="Sylfaen"/>
          <w:b/>
          <w:sz w:val="20"/>
          <w:szCs w:val="20"/>
        </w:rPr>
        <w:br w:type="page"/>
      </w:r>
    </w:p>
    <w:p w:rsidR="00096865" w:rsidRPr="00973E36" w:rsidRDefault="008D5016" w:rsidP="00B46D58">
      <w:pPr>
        <w:widowControl w:val="0"/>
        <w:spacing w:after="160"/>
        <w:ind w:left="567" w:right="565"/>
        <w:jc w:val="center"/>
        <w:rPr>
          <w:rFonts w:ascii="Sylfaen" w:hAnsi="Sylfaen"/>
          <w:b/>
          <w:sz w:val="20"/>
          <w:szCs w:val="20"/>
        </w:rPr>
      </w:pPr>
      <w:r w:rsidRPr="00973E36">
        <w:rPr>
          <w:rFonts w:ascii="Sylfaen" w:hAnsi="Sylfaen"/>
          <w:b/>
          <w:sz w:val="20"/>
          <w:szCs w:val="20"/>
        </w:rPr>
        <w:lastRenderedPageBreak/>
        <w:t xml:space="preserve">12. ПРАВО УЧАСТНИКА И </w:t>
      </w:r>
      <w:r w:rsidR="008E3307" w:rsidRPr="00973E36">
        <w:rPr>
          <w:rFonts w:ascii="Sylfaen" w:hAnsi="Sylfaen"/>
          <w:b/>
          <w:sz w:val="20"/>
          <w:szCs w:val="20"/>
        </w:rPr>
        <w:t xml:space="preserve">ПОРЯДОК ОБЖАЛОВАНИЯ ИМ </w:t>
      </w:r>
      <w:r w:rsidR="00025A85" w:rsidRPr="00973E36">
        <w:rPr>
          <w:rFonts w:ascii="Sylfaen" w:hAnsi="Sylfaen"/>
          <w:b/>
          <w:sz w:val="20"/>
          <w:szCs w:val="20"/>
        </w:rPr>
        <w:br/>
      </w:r>
      <w:r w:rsidRPr="00973E36">
        <w:rPr>
          <w:rFonts w:ascii="Sylfaen" w:hAnsi="Sylfaen"/>
          <w:b/>
          <w:sz w:val="20"/>
          <w:szCs w:val="20"/>
        </w:rPr>
        <w:t>ДЕЙСТВИЙ И (ИЛИ) ПРИНЯТЫХ РЕШЕНИЙ, СВЯЗАННЫХ</w:t>
      </w:r>
      <w:r w:rsidR="00025A85" w:rsidRPr="00973E36">
        <w:rPr>
          <w:rFonts w:ascii="Sylfaen" w:hAnsi="Sylfaen" w:cs="Courier New"/>
          <w:b/>
          <w:sz w:val="20"/>
          <w:szCs w:val="20"/>
          <w:lang w:val="en-US"/>
        </w:rPr>
        <w:t> </w:t>
      </w:r>
      <w:r w:rsidRPr="00973E36">
        <w:rPr>
          <w:rFonts w:ascii="Sylfaen" w:hAnsi="Sylfaen"/>
          <w:b/>
          <w:sz w:val="20"/>
          <w:szCs w:val="20"/>
        </w:rPr>
        <w:t>С</w:t>
      </w:r>
      <w:r w:rsidR="00025A85" w:rsidRPr="00973E36">
        <w:rPr>
          <w:rFonts w:ascii="Sylfaen" w:hAnsi="Sylfaen" w:cs="Courier New"/>
          <w:b/>
          <w:sz w:val="20"/>
          <w:szCs w:val="20"/>
          <w:lang w:val="en-US"/>
        </w:rPr>
        <w:t> </w:t>
      </w:r>
      <w:r w:rsidRPr="00973E36">
        <w:rPr>
          <w:rFonts w:ascii="Sylfaen" w:hAnsi="Sylfaen"/>
          <w:b/>
          <w:sz w:val="20"/>
          <w:szCs w:val="20"/>
        </w:rPr>
        <w:t>ПРОЦЕССОМ ЗАКУПКИ</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12.1</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973E36">
        <w:rPr>
          <w:rFonts w:ascii="Sylfaen" w:hAnsi="Sylfaen"/>
          <w:sz w:val="20"/>
          <w:szCs w:val="20"/>
        </w:rPr>
        <w:t>связанные с закупками жалобы.</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12.2</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Отношения, связанные с закупками, в том числе</w:t>
      </w:r>
      <w:r w:rsidR="00AA7117" w:rsidRPr="00973E36">
        <w:rPr>
          <w:rFonts w:ascii="Sylfaen" w:hAnsi="Sylfaen"/>
          <w:sz w:val="20"/>
          <w:szCs w:val="20"/>
        </w:rPr>
        <w:t xml:space="preserve"> </w:t>
      </w:r>
      <w:r w:rsidRPr="00973E36">
        <w:rPr>
          <w:rFonts w:ascii="Sylfaen" w:hAnsi="Sylfaen"/>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12.3</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Каждое лицо согласно Закону имеет право:</w:t>
      </w:r>
    </w:p>
    <w:p w:rsidR="00D51669" w:rsidRPr="00973E36" w:rsidRDefault="00996C1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025A85" w:rsidRPr="00973E36">
        <w:rPr>
          <w:rFonts w:ascii="Sylfaen" w:hAnsi="Sylfaen"/>
          <w:sz w:val="20"/>
          <w:szCs w:val="20"/>
        </w:rPr>
        <w:tab/>
      </w:r>
      <w:r w:rsidRPr="00973E36">
        <w:rPr>
          <w:rFonts w:ascii="Sylfaen" w:hAnsi="Sylfaen"/>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973E36">
        <w:rPr>
          <w:rFonts w:ascii="Sylfaen" w:hAnsi="Sylfaen"/>
          <w:sz w:val="20"/>
          <w:szCs w:val="20"/>
        </w:rPr>
        <w:t>связанные с закупками жалобы.</w:t>
      </w:r>
      <w:r w:rsidR="00D51669" w:rsidRPr="00973E36">
        <w:rPr>
          <w:rFonts w:ascii="Sylfaen" w:hAnsi="Sylfaen"/>
          <w:sz w:val="20"/>
          <w:szCs w:val="20"/>
          <w:lang w:val="hy-AM"/>
        </w:rPr>
        <w:t xml:space="preserve"> </w:t>
      </w:r>
      <w:r w:rsidR="00D51669" w:rsidRPr="00973E36">
        <w:rPr>
          <w:rFonts w:ascii="Sylfaen" w:hAnsi="Sylfaen"/>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025A85" w:rsidRPr="00973E36">
        <w:rPr>
          <w:rFonts w:ascii="Sylfaen" w:hAnsi="Sylfaen"/>
          <w:sz w:val="20"/>
          <w:szCs w:val="20"/>
        </w:rPr>
        <w:tab/>
      </w:r>
      <w:r w:rsidRPr="00973E36">
        <w:rPr>
          <w:rFonts w:ascii="Sylfaen" w:hAnsi="Sylfaen"/>
          <w:sz w:val="20"/>
          <w:szCs w:val="20"/>
        </w:rPr>
        <w:t xml:space="preserve">на обжалование в судебном порядке действий (бездействия) и решений лица, </w:t>
      </w:r>
      <w:r w:rsidR="00B716B0" w:rsidRPr="00973E36">
        <w:rPr>
          <w:rFonts w:ascii="Sylfaen" w:hAnsi="Sylfaen"/>
          <w:sz w:val="20"/>
          <w:szCs w:val="20"/>
        </w:rPr>
        <w:t>рассматривающего связанные с закупками жалобы</w:t>
      </w:r>
      <w:r w:rsidRPr="00973E36">
        <w:rPr>
          <w:rFonts w:ascii="Sylfaen" w:hAnsi="Sylfaen"/>
          <w:sz w:val="20"/>
          <w:szCs w:val="20"/>
        </w:rPr>
        <w:t>, заказчика и Комиссии.</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12.4</w:t>
      </w:r>
      <w:r w:rsidR="00025A85" w:rsidRPr="00973E36">
        <w:rPr>
          <w:rFonts w:ascii="Sylfaen" w:hAnsi="Sylfaen"/>
          <w:sz w:val="20"/>
          <w:szCs w:val="20"/>
        </w:rPr>
        <w:t>.</w:t>
      </w:r>
      <w:r w:rsidR="00025A85" w:rsidRPr="00973E36">
        <w:rPr>
          <w:rFonts w:ascii="Sylfaen" w:hAnsi="Sylfaen"/>
          <w:sz w:val="20"/>
          <w:szCs w:val="20"/>
        </w:rPr>
        <w:tab/>
      </w:r>
      <w:r w:rsidRPr="00973E36">
        <w:rPr>
          <w:rFonts w:ascii="Sylfaen" w:hAnsi="Sylfaen"/>
          <w:sz w:val="20"/>
          <w:szCs w:val="20"/>
        </w:rPr>
        <w:t>Если подавшее жалобу лицо обжалует:</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1926B2" w:rsidRPr="00973E36">
        <w:rPr>
          <w:rFonts w:ascii="Sylfaen" w:hAnsi="Sylfaen"/>
          <w:sz w:val="20"/>
          <w:szCs w:val="20"/>
        </w:rPr>
        <w:tab/>
      </w:r>
      <w:r w:rsidRPr="00973E36">
        <w:rPr>
          <w:rFonts w:ascii="Sylfaen" w:hAnsi="Sylfaen"/>
          <w:sz w:val="20"/>
          <w:szCs w:val="20"/>
        </w:rPr>
        <w:t>решение о заключении договора, то жалоба подается в период ожидания, предусмотренный пунктом 8.2</w:t>
      </w:r>
      <w:r w:rsidR="004862B6" w:rsidRPr="00973E36">
        <w:rPr>
          <w:rFonts w:ascii="Sylfaen" w:hAnsi="Sylfaen"/>
          <w:sz w:val="20"/>
          <w:szCs w:val="20"/>
        </w:rPr>
        <w:t>3</w:t>
      </w:r>
      <w:r w:rsidRPr="00973E36">
        <w:rPr>
          <w:rFonts w:ascii="Sylfaen" w:hAnsi="Sylfaen"/>
          <w:sz w:val="20"/>
          <w:szCs w:val="20"/>
        </w:rPr>
        <w:t xml:space="preserve"> части 1 настоящего Приглашения;</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1926B2" w:rsidRPr="00973E36">
        <w:rPr>
          <w:rFonts w:ascii="Sylfaen" w:hAnsi="Sylfaen"/>
          <w:sz w:val="20"/>
          <w:szCs w:val="20"/>
        </w:rPr>
        <w:tab/>
      </w:r>
      <w:r w:rsidRPr="00973E36">
        <w:rPr>
          <w:rFonts w:ascii="Sylfaen" w:hAnsi="Sylfaen"/>
          <w:sz w:val="20"/>
          <w:szCs w:val="20"/>
        </w:rPr>
        <w:t>характеристики предмета закупки или требования приглашения, то</w:t>
      </w:r>
      <w:r w:rsidR="00720542" w:rsidRPr="00973E36">
        <w:rPr>
          <w:rFonts w:ascii="Sylfaen" w:hAnsi="Sylfaen" w:cs="Courier New"/>
          <w:sz w:val="20"/>
          <w:szCs w:val="20"/>
          <w:lang w:val="en-US"/>
        </w:rPr>
        <w:t> </w:t>
      </w:r>
      <w:r w:rsidRPr="00973E36">
        <w:rPr>
          <w:rFonts w:ascii="Sylfaen" w:hAnsi="Sylfaen"/>
          <w:sz w:val="20"/>
          <w:szCs w:val="20"/>
        </w:rPr>
        <w:t>жалоба подается до истечения окончательного срока подачи заявок.</w:t>
      </w:r>
      <w:r w:rsidR="00AA7117" w:rsidRPr="00973E36">
        <w:rPr>
          <w:rFonts w:ascii="Sylfaen" w:hAnsi="Sylfaen"/>
          <w:sz w:val="20"/>
          <w:szCs w:val="20"/>
        </w:rPr>
        <w:t xml:space="preserve"> </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12.5</w:t>
      </w:r>
      <w:r w:rsidR="001926B2" w:rsidRPr="00973E36">
        <w:rPr>
          <w:rFonts w:ascii="Sylfaen" w:hAnsi="Sylfaen"/>
          <w:sz w:val="20"/>
          <w:szCs w:val="20"/>
        </w:rPr>
        <w:t>.</w:t>
      </w:r>
      <w:r w:rsidR="001926B2" w:rsidRPr="00973E36">
        <w:rPr>
          <w:rFonts w:ascii="Sylfaen" w:hAnsi="Sylfaen"/>
          <w:sz w:val="20"/>
          <w:szCs w:val="20"/>
        </w:rPr>
        <w:tab/>
      </w:r>
      <w:r w:rsidRPr="00973E36">
        <w:rPr>
          <w:rFonts w:ascii="Sylfaen" w:hAnsi="Sylfaen"/>
          <w:sz w:val="20"/>
          <w:szCs w:val="20"/>
        </w:rPr>
        <w:t xml:space="preserve">Жалоба подается лицу, рассматривающему </w:t>
      </w:r>
      <w:r w:rsidR="007E4355" w:rsidRPr="00973E36">
        <w:rPr>
          <w:rFonts w:ascii="Sylfaen" w:hAnsi="Sylfaen"/>
          <w:sz w:val="20"/>
          <w:szCs w:val="20"/>
        </w:rPr>
        <w:t>связанные с закупками жалобы</w:t>
      </w:r>
      <w:r w:rsidRPr="00973E36">
        <w:rPr>
          <w:rFonts w:ascii="Sylfaen" w:hAnsi="Sylfaen"/>
          <w:sz w:val="20"/>
          <w:szCs w:val="20"/>
        </w:rPr>
        <w:t>, в письменной форме, подписанной, с включением в нее:</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1926B2" w:rsidRPr="00973E36">
        <w:rPr>
          <w:rFonts w:ascii="Sylfaen" w:hAnsi="Sylfaen"/>
          <w:sz w:val="20"/>
          <w:szCs w:val="20"/>
        </w:rPr>
        <w:tab/>
      </w:r>
      <w:r w:rsidRPr="00973E36">
        <w:rPr>
          <w:rFonts w:ascii="Sylfaen" w:hAnsi="Sylfaen"/>
          <w:sz w:val="20"/>
          <w:szCs w:val="20"/>
        </w:rPr>
        <w:t>наименования (имени, фамилии, копии документа, удостоверяющего личность) и адреса подавшего жалобу лица;</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1926B2" w:rsidRPr="00973E36">
        <w:rPr>
          <w:rFonts w:ascii="Sylfaen" w:hAnsi="Sylfaen"/>
          <w:sz w:val="20"/>
          <w:szCs w:val="20"/>
        </w:rPr>
        <w:tab/>
      </w:r>
      <w:r w:rsidRPr="00973E36">
        <w:rPr>
          <w:rFonts w:ascii="Sylfaen" w:hAnsi="Sylfaen"/>
          <w:sz w:val="20"/>
          <w:szCs w:val="20"/>
        </w:rPr>
        <w:t>наименования и адреса заказчика;</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1926B2" w:rsidRPr="00973E36">
        <w:rPr>
          <w:rFonts w:ascii="Sylfaen" w:hAnsi="Sylfaen"/>
          <w:sz w:val="20"/>
          <w:szCs w:val="20"/>
        </w:rPr>
        <w:tab/>
      </w:r>
      <w:r w:rsidRPr="00973E36">
        <w:rPr>
          <w:rFonts w:ascii="Sylfaen" w:hAnsi="Sylfaen"/>
          <w:sz w:val="20"/>
          <w:szCs w:val="20"/>
        </w:rPr>
        <w:t>кода и предмета обжалуемой процедуры закупки;</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4)</w:t>
      </w:r>
      <w:r w:rsidR="001926B2" w:rsidRPr="00973E36">
        <w:rPr>
          <w:rFonts w:ascii="Sylfaen" w:hAnsi="Sylfaen"/>
          <w:sz w:val="20"/>
          <w:szCs w:val="20"/>
        </w:rPr>
        <w:tab/>
      </w:r>
      <w:r w:rsidRPr="00973E36">
        <w:rPr>
          <w:rFonts w:ascii="Sylfaen" w:hAnsi="Sylfaen"/>
          <w:sz w:val="20"/>
          <w:szCs w:val="20"/>
        </w:rPr>
        <w:t>предмета спора и требования подавшего жалобу лица;</w:t>
      </w:r>
    </w:p>
    <w:p w:rsidR="00996C19" w:rsidRPr="00973E36" w:rsidRDefault="00996C1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1926B2" w:rsidRPr="00973E36">
        <w:rPr>
          <w:rFonts w:ascii="Sylfaen" w:hAnsi="Sylfaen"/>
          <w:sz w:val="20"/>
          <w:szCs w:val="20"/>
        </w:rPr>
        <w:tab/>
      </w:r>
      <w:r w:rsidRPr="00973E36">
        <w:rPr>
          <w:rFonts w:ascii="Sylfaen" w:hAnsi="Sylfaen"/>
          <w:sz w:val="20"/>
          <w:szCs w:val="20"/>
        </w:rPr>
        <w:t>фактических и правовых оснований жалобы, доказательств по ней;</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6)</w:t>
      </w:r>
      <w:r w:rsidR="001926B2" w:rsidRPr="00973E36">
        <w:rPr>
          <w:rFonts w:ascii="Sylfaen" w:hAnsi="Sylfaen"/>
          <w:sz w:val="20"/>
          <w:szCs w:val="20"/>
        </w:rPr>
        <w:tab/>
      </w:r>
      <w:r w:rsidRPr="00973E36">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7)</w:t>
      </w:r>
      <w:r w:rsidR="001926B2" w:rsidRPr="00973E36">
        <w:rPr>
          <w:rFonts w:ascii="Sylfaen" w:hAnsi="Sylfaen"/>
          <w:sz w:val="20"/>
          <w:szCs w:val="20"/>
        </w:rPr>
        <w:tab/>
      </w:r>
      <w:r w:rsidRPr="00973E36">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973E36" w:rsidRDefault="00996C1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1926B2" w:rsidRPr="00973E36">
        <w:rPr>
          <w:rFonts w:ascii="Sylfaen" w:hAnsi="Sylfaen"/>
          <w:sz w:val="20"/>
          <w:szCs w:val="20"/>
        </w:rPr>
        <w:tab/>
      </w:r>
      <w:r w:rsidRPr="00973E36">
        <w:rPr>
          <w:rFonts w:ascii="Sylfaen" w:hAnsi="Sylfaen"/>
          <w:sz w:val="20"/>
          <w:szCs w:val="20"/>
        </w:rPr>
        <w:t>иных необходимых сведений.</w:t>
      </w:r>
    </w:p>
    <w:p w:rsidR="00D51669" w:rsidRPr="00973E36" w:rsidRDefault="00D51669"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4F78B4" w:rsidRPr="00973E36">
        <w:rPr>
          <w:rFonts w:ascii="Sylfaen" w:hAnsi="Sylfaen"/>
          <w:sz w:val="20"/>
          <w:szCs w:val="20"/>
        </w:rPr>
        <w:t>2</w:t>
      </w:r>
      <w:r w:rsidRPr="00973E36">
        <w:rPr>
          <w:rFonts w:ascii="Sylfaen" w:hAnsi="Sylfaen"/>
          <w:sz w:val="20"/>
          <w:szCs w:val="20"/>
        </w:rPr>
        <w:t>.6 Жалоба лицу, рассматривающему связанные с закупками жалобы, подается по адресу Республика Армения, 0010, г. Ереван, ул</w:t>
      </w:r>
      <w:proofErr w:type="gramStart"/>
      <w:r w:rsidRPr="00973E36">
        <w:rPr>
          <w:rFonts w:ascii="Sylfaen" w:hAnsi="Sylfaen"/>
          <w:sz w:val="20"/>
          <w:szCs w:val="20"/>
        </w:rPr>
        <w:t>.М</w:t>
      </w:r>
      <w:proofErr w:type="gramEnd"/>
      <w:r w:rsidRPr="00973E36">
        <w:rPr>
          <w:rFonts w:ascii="Sylfaen" w:hAnsi="Sylfaen"/>
          <w:sz w:val="20"/>
          <w:szCs w:val="20"/>
        </w:rPr>
        <w:t xml:space="preserve">елик-Адамян 1 или воспроизведенный (отсканированный) вариант с оригинала  высылается на электронную почту по адресу </w:t>
      </w:r>
      <w:hyperlink r:id="rId9" w:history="1">
        <w:r w:rsidRPr="00973E36">
          <w:rPr>
            <w:rStyle w:val="a9"/>
            <w:rFonts w:ascii="Sylfaen" w:hAnsi="Sylfaen"/>
            <w:sz w:val="20"/>
            <w:szCs w:val="20"/>
          </w:rPr>
          <w:t>secretariat@minfin.am</w:t>
        </w:r>
      </w:hyperlink>
      <w:r w:rsidRPr="00973E36">
        <w:rPr>
          <w:rFonts w:ascii="Sylfaen" w:hAnsi="Sylfaen"/>
          <w:sz w:val="20"/>
          <w:szCs w:val="20"/>
        </w:rPr>
        <w:t xml:space="preserve">. </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D51669" w:rsidRPr="00973E36">
        <w:rPr>
          <w:rFonts w:ascii="Sylfaen" w:hAnsi="Sylfaen"/>
          <w:sz w:val="20"/>
          <w:szCs w:val="20"/>
        </w:rPr>
        <w:t>7</w:t>
      </w:r>
      <w:r w:rsidR="001926B2" w:rsidRPr="00973E36">
        <w:rPr>
          <w:rFonts w:ascii="Sylfaen" w:hAnsi="Sylfaen"/>
          <w:sz w:val="20"/>
          <w:szCs w:val="20"/>
        </w:rPr>
        <w:t>.</w:t>
      </w:r>
      <w:r w:rsidR="001926B2" w:rsidRPr="00973E36">
        <w:rPr>
          <w:rFonts w:ascii="Sylfaen" w:hAnsi="Sylfaen"/>
          <w:sz w:val="20"/>
          <w:szCs w:val="20"/>
        </w:rPr>
        <w:tab/>
      </w:r>
      <w:proofErr w:type="gramStart"/>
      <w:r w:rsidRPr="00973E36">
        <w:rPr>
          <w:rFonts w:ascii="Sylfaen" w:hAnsi="Sylfaen"/>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973E36">
        <w:rPr>
          <w:rFonts w:ascii="Sylfaen" w:hAnsi="Sylfaen" w:cs="Courier New"/>
          <w:sz w:val="20"/>
          <w:szCs w:val="20"/>
        </w:rPr>
        <w:t> </w:t>
      </w:r>
      <w:r w:rsidRPr="00973E36">
        <w:rPr>
          <w:rFonts w:ascii="Sylfaen" w:hAnsi="Sylfaen"/>
          <w:sz w:val="20"/>
          <w:szCs w:val="20"/>
        </w:rPr>
        <w:t>уполномоченный орган копию документа, удостоверяющего внесение платы за</w:t>
      </w:r>
      <w:r w:rsidR="00EF11FF" w:rsidRPr="00973E36">
        <w:rPr>
          <w:rFonts w:ascii="Sylfaen" w:hAnsi="Sylfaen" w:cs="Courier New"/>
          <w:sz w:val="20"/>
          <w:szCs w:val="20"/>
        </w:rPr>
        <w:t> </w:t>
      </w:r>
      <w:r w:rsidRPr="00973E36">
        <w:rPr>
          <w:rFonts w:ascii="Sylfaen" w:hAnsi="Sylfaen"/>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973E36">
        <w:rPr>
          <w:rFonts w:ascii="Sylfaen" w:hAnsi="Sylfaen"/>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73E36">
        <w:rPr>
          <w:rFonts w:ascii="Sylfaen" w:hAnsi="Sylfaen"/>
          <w:sz w:val="20"/>
          <w:szCs w:val="20"/>
        </w:rPr>
        <w:t>плату</w:t>
      </w:r>
      <w:proofErr w:type="gramEnd"/>
      <w:r w:rsidRPr="00973E36">
        <w:rPr>
          <w:rFonts w:ascii="Sylfaen" w:hAnsi="Sylfaen"/>
          <w:sz w:val="20"/>
          <w:szCs w:val="20"/>
        </w:rPr>
        <w:t xml:space="preserve"> за обжалование внесшему ее</w:t>
      </w:r>
      <w:r w:rsidR="00720542" w:rsidRPr="00973E36">
        <w:rPr>
          <w:rFonts w:ascii="Sylfaen" w:hAnsi="Sylfaen" w:cs="Courier New"/>
          <w:sz w:val="20"/>
          <w:szCs w:val="20"/>
          <w:lang w:val="en-US"/>
        </w:rPr>
        <w:t> </w:t>
      </w:r>
      <w:r w:rsidRPr="00973E36">
        <w:rPr>
          <w:rFonts w:ascii="Sylfaen" w:hAnsi="Sylfaen"/>
          <w:sz w:val="20"/>
          <w:szCs w:val="20"/>
        </w:rPr>
        <w:t>лицу посредством совершения перевода на указанный банковский счет.</w:t>
      </w:r>
    </w:p>
    <w:p w:rsidR="00996C19" w:rsidRPr="00973E36" w:rsidRDefault="00996C1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12.7</w:t>
      </w:r>
      <w:r w:rsidR="001926B2" w:rsidRPr="00973E36">
        <w:rPr>
          <w:rFonts w:ascii="Sylfaen" w:hAnsi="Sylfaen"/>
          <w:sz w:val="20"/>
          <w:szCs w:val="20"/>
        </w:rPr>
        <w:t>.</w:t>
      </w:r>
      <w:r w:rsidR="001926B2" w:rsidRPr="00973E36">
        <w:rPr>
          <w:rFonts w:ascii="Sylfaen" w:hAnsi="Sylfaen"/>
          <w:sz w:val="20"/>
          <w:szCs w:val="20"/>
        </w:rPr>
        <w:tab/>
      </w:r>
      <w:r w:rsidR="00D51669" w:rsidRPr="00973E36">
        <w:rPr>
          <w:rFonts w:ascii="Sylfaen" w:hAnsi="Sylfaen"/>
          <w:sz w:val="20"/>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973E36">
        <w:rPr>
          <w:rFonts w:ascii="Sylfaen" w:hAnsi="Sylfaen"/>
          <w:sz w:val="20"/>
          <w:szCs w:val="20"/>
        </w:rPr>
        <w:t xml:space="preserve">В </w:t>
      </w:r>
      <w:r w:rsidR="00D51669" w:rsidRPr="00973E36">
        <w:rPr>
          <w:rFonts w:ascii="Sylfaen" w:hAnsi="Sylfaen"/>
          <w:sz w:val="20"/>
          <w:szCs w:val="20"/>
        </w:rPr>
        <w:lastRenderedPageBreak/>
        <w:t>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73E36">
        <w:rPr>
          <w:rFonts w:ascii="Sylfaen" w:hAnsi="Sylfaen"/>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73E36">
        <w:rPr>
          <w:rFonts w:ascii="Sylfaen" w:hAnsi="Sylfaen"/>
          <w:sz w:val="20"/>
          <w:szCs w:val="20"/>
        </w:rPr>
        <w:t xml:space="preserve"> жалобы в связи с закупками, считается представленной в установленный срок.</w:t>
      </w:r>
    </w:p>
    <w:p w:rsidR="00A677CD" w:rsidRPr="00973E36" w:rsidRDefault="000473EF"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A677CD" w:rsidRPr="00973E36">
        <w:rPr>
          <w:rFonts w:ascii="Sylfaen" w:hAnsi="Sylfaen"/>
          <w:sz w:val="20"/>
          <w:szCs w:val="20"/>
        </w:rPr>
        <w:t>.9</w:t>
      </w:r>
      <w:proofErr w:type="gramStart"/>
      <w:r w:rsidR="00A677CD" w:rsidRPr="00973E36">
        <w:rPr>
          <w:rFonts w:ascii="Sylfaen" w:hAnsi="Sylfaen"/>
          <w:sz w:val="20"/>
          <w:szCs w:val="20"/>
        </w:rPr>
        <w:t xml:space="preserve"> В</w:t>
      </w:r>
      <w:proofErr w:type="gramEnd"/>
      <w:r w:rsidR="00A677CD" w:rsidRPr="00973E36">
        <w:rPr>
          <w:rFonts w:ascii="Sylfaen" w:hAnsi="Sylfaen"/>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973E36">
        <w:rPr>
          <w:rFonts w:ascii="Sylfaen" w:hAnsi="Sylfaen"/>
          <w:sz w:val="20"/>
          <w:szCs w:val="20"/>
        </w:rPr>
        <w:t>,</w:t>
      </w:r>
      <w:proofErr w:type="gramEnd"/>
      <w:r w:rsidR="00A677CD" w:rsidRPr="00973E36">
        <w:rPr>
          <w:rFonts w:ascii="Sylfaen" w:hAnsi="Sylfaen"/>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973E36">
        <w:rPr>
          <w:rFonts w:ascii="Sylfaen" w:hAnsi="Sylfaen"/>
          <w:sz w:val="20"/>
          <w:szCs w:val="20"/>
        </w:rPr>
        <w:t>2</w:t>
      </w:r>
      <w:r w:rsidR="00A677CD" w:rsidRPr="00973E36">
        <w:rPr>
          <w:rFonts w:ascii="Sylfaen" w:hAnsi="Sylfaen"/>
          <w:sz w:val="20"/>
          <w:szCs w:val="20"/>
        </w:rPr>
        <w:t>.</w:t>
      </w:r>
      <w:r w:rsidR="00A677CD" w:rsidRPr="00973E36">
        <w:rPr>
          <w:rFonts w:ascii="Sylfaen" w:hAnsi="Sylfaen"/>
          <w:sz w:val="20"/>
          <w:szCs w:val="20"/>
          <w:lang w:val="hy-AM"/>
        </w:rPr>
        <w:t>8</w:t>
      </w:r>
      <w:r w:rsidR="00A677CD" w:rsidRPr="00973E36">
        <w:rPr>
          <w:rFonts w:ascii="Sylfaen" w:hAnsi="Sylfaen"/>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973E36" w:rsidRDefault="000473EF"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12</w:t>
      </w:r>
      <w:r w:rsidR="00A677CD" w:rsidRPr="00973E36">
        <w:rPr>
          <w:rFonts w:ascii="Sylfaen" w:hAnsi="Sylfaen" w:cs="Sylfaen"/>
          <w:sz w:val="20"/>
          <w:szCs w:val="20"/>
        </w:rPr>
        <w:t>.10</w:t>
      </w:r>
      <w:proofErr w:type="gramStart"/>
      <w:r w:rsidR="00A677CD" w:rsidRPr="00973E36">
        <w:rPr>
          <w:rFonts w:ascii="Sylfaen" w:hAnsi="Sylfaen" w:cs="Sylfaen"/>
          <w:sz w:val="20"/>
          <w:szCs w:val="20"/>
        </w:rPr>
        <w:t xml:space="preserve"> В</w:t>
      </w:r>
      <w:proofErr w:type="gramEnd"/>
      <w:r w:rsidR="00A677CD" w:rsidRPr="00973E36">
        <w:rPr>
          <w:rFonts w:ascii="Sylfaen" w:hAnsi="Sylfaen"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973E36">
        <w:rPr>
          <w:rFonts w:ascii="Sylfaen" w:hAnsi="Sylfaen" w:cs="Sylfaen"/>
          <w:sz w:val="20"/>
          <w:szCs w:val="20"/>
        </w:rPr>
        <w:t>2</w:t>
      </w:r>
      <w:r w:rsidR="00A677CD" w:rsidRPr="00973E36">
        <w:rPr>
          <w:rFonts w:ascii="Sylfaen" w:hAnsi="Sylfaen" w:cs="Sylfaen"/>
          <w:sz w:val="20"/>
          <w:szCs w:val="20"/>
        </w:rPr>
        <w:t>.5 части 1 настоящего приглашения.</w:t>
      </w:r>
    </w:p>
    <w:p w:rsidR="00A677CD" w:rsidRPr="00973E36" w:rsidRDefault="009619D8" w:rsidP="00B46D58">
      <w:pPr>
        <w:widowControl w:val="0"/>
        <w:tabs>
          <w:tab w:val="left" w:pos="1276"/>
        </w:tabs>
        <w:spacing w:after="160"/>
        <w:ind w:firstLine="567"/>
        <w:jc w:val="both"/>
        <w:rPr>
          <w:rFonts w:ascii="Sylfaen" w:hAnsi="Sylfaen" w:cs="Sylfaen"/>
          <w:sz w:val="20"/>
          <w:szCs w:val="20"/>
        </w:rPr>
      </w:pPr>
      <w:r w:rsidRPr="00973E36">
        <w:rPr>
          <w:rFonts w:ascii="Sylfaen" w:hAnsi="Sylfaen" w:cs="Sylfaen"/>
          <w:sz w:val="20"/>
          <w:szCs w:val="20"/>
        </w:rPr>
        <w:t xml:space="preserve"> </w:t>
      </w:r>
      <w:r w:rsidR="00A677CD" w:rsidRPr="00973E36">
        <w:rPr>
          <w:rFonts w:ascii="Sylfaen" w:hAnsi="Sylfaen"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2C605B" w:rsidRPr="00973E36">
        <w:rPr>
          <w:rFonts w:ascii="Sylfaen" w:hAnsi="Sylfaen"/>
          <w:sz w:val="20"/>
          <w:szCs w:val="20"/>
        </w:rPr>
        <w:t>11</w:t>
      </w:r>
      <w:r w:rsidR="00D334B6" w:rsidRPr="00973E36">
        <w:rPr>
          <w:rFonts w:ascii="Sylfaen" w:hAnsi="Sylfaen"/>
          <w:sz w:val="20"/>
          <w:szCs w:val="20"/>
        </w:rPr>
        <w:t>.</w:t>
      </w:r>
      <w:r w:rsidR="00D334B6" w:rsidRPr="00973E36">
        <w:rPr>
          <w:rFonts w:ascii="Sylfaen" w:hAnsi="Sylfaen"/>
          <w:sz w:val="20"/>
          <w:szCs w:val="20"/>
        </w:rPr>
        <w:tab/>
      </w:r>
      <w:r w:rsidRPr="00973E36">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2C605B" w:rsidRPr="00973E36">
        <w:rPr>
          <w:rFonts w:ascii="Sylfaen" w:hAnsi="Sylfaen"/>
          <w:sz w:val="20"/>
          <w:szCs w:val="20"/>
        </w:rPr>
        <w:t>12</w:t>
      </w:r>
      <w:r w:rsidR="00D334B6" w:rsidRPr="00973E36">
        <w:rPr>
          <w:rFonts w:ascii="Sylfaen" w:hAnsi="Sylfaen"/>
          <w:sz w:val="20"/>
          <w:szCs w:val="20"/>
        </w:rPr>
        <w:t>.</w:t>
      </w:r>
      <w:r w:rsidR="00D334B6" w:rsidRPr="00973E36">
        <w:rPr>
          <w:rFonts w:ascii="Sylfaen" w:hAnsi="Sylfaen"/>
          <w:sz w:val="20"/>
          <w:szCs w:val="20"/>
        </w:rPr>
        <w:tab/>
      </w:r>
      <w:r w:rsidR="002C605B" w:rsidRPr="00973E36">
        <w:rPr>
          <w:rFonts w:ascii="Sylfaen" w:hAnsi="Sylfaen"/>
          <w:sz w:val="20"/>
          <w:szCs w:val="20"/>
        </w:rPr>
        <w:t xml:space="preserve">Рассмотрение жалобы </w:t>
      </w:r>
      <w:proofErr w:type="gramStart"/>
      <w:r w:rsidR="002C605B" w:rsidRPr="00973E36">
        <w:rPr>
          <w:rFonts w:ascii="Sylfaen" w:hAnsi="Sylfaen"/>
          <w:sz w:val="20"/>
          <w:szCs w:val="20"/>
        </w:rPr>
        <w:t>осуществляется</w:t>
      </w:r>
      <w:proofErr w:type="gramEnd"/>
      <w:r w:rsidR="002C605B" w:rsidRPr="00973E36">
        <w:rPr>
          <w:rFonts w:ascii="Sylfaen" w:hAnsi="Sylfaen"/>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73E36">
        <w:rPr>
          <w:rFonts w:ascii="Sylfaen" w:hAnsi="Sylfaen"/>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35482E" w:rsidRPr="00973E36">
        <w:rPr>
          <w:rFonts w:ascii="Sylfaen" w:hAnsi="Sylfaen"/>
          <w:sz w:val="20"/>
          <w:szCs w:val="20"/>
        </w:rPr>
        <w:t>13</w:t>
      </w:r>
      <w:r w:rsidR="00D334B6" w:rsidRPr="00973E36">
        <w:rPr>
          <w:rFonts w:ascii="Sylfaen" w:hAnsi="Sylfaen"/>
          <w:sz w:val="20"/>
          <w:szCs w:val="20"/>
        </w:rPr>
        <w:t>.</w:t>
      </w:r>
      <w:r w:rsidR="00D334B6" w:rsidRPr="00973E36">
        <w:rPr>
          <w:rFonts w:ascii="Sylfaen" w:hAnsi="Sylfaen"/>
          <w:sz w:val="20"/>
          <w:szCs w:val="20"/>
        </w:rPr>
        <w:tab/>
      </w:r>
      <w:r w:rsidRPr="00973E36">
        <w:rPr>
          <w:rFonts w:ascii="Sylfaen" w:hAnsi="Sylfaen"/>
          <w:sz w:val="20"/>
          <w:szCs w:val="20"/>
        </w:rPr>
        <w:t xml:space="preserve">Лицо, рассматривающее </w:t>
      </w:r>
      <w:r w:rsidR="0035482E" w:rsidRPr="00973E36">
        <w:rPr>
          <w:rFonts w:ascii="Sylfaen" w:hAnsi="Sylfaen"/>
          <w:sz w:val="20"/>
          <w:szCs w:val="20"/>
        </w:rPr>
        <w:t xml:space="preserve">связанные с закупками </w:t>
      </w:r>
      <w:r w:rsidRPr="00973E36">
        <w:rPr>
          <w:rFonts w:ascii="Sylfaen" w:hAnsi="Sylfaen"/>
          <w:sz w:val="20"/>
          <w:szCs w:val="20"/>
        </w:rPr>
        <w:t>жалобы:</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w:t>
      </w:r>
      <w:r w:rsidR="00D334B6" w:rsidRPr="00973E36">
        <w:rPr>
          <w:rFonts w:ascii="Sylfaen" w:hAnsi="Sylfaen"/>
          <w:sz w:val="20"/>
          <w:szCs w:val="20"/>
        </w:rPr>
        <w:tab/>
      </w:r>
      <w:r w:rsidRPr="00973E36">
        <w:rPr>
          <w:rFonts w:ascii="Sylfaen" w:hAnsi="Sylfaen"/>
          <w:sz w:val="20"/>
          <w:szCs w:val="20"/>
        </w:rPr>
        <w:t>вправе принимать следующие решения относительно действий или бездействия заказчика и Комиссии:</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а.</w:t>
      </w:r>
      <w:r w:rsidR="00D334B6" w:rsidRPr="00973E36">
        <w:rPr>
          <w:rFonts w:ascii="Sylfaen" w:hAnsi="Sylfaen"/>
          <w:sz w:val="20"/>
          <w:szCs w:val="20"/>
        </w:rPr>
        <w:tab/>
      </w:r>
      <w:r w:rsidRPr="00973E36">
        <w:rPr>
          <w:rFonts w:ascii="Sylfaen" w:hAnsi="Sylfaen"/>
          <w:sz w:val="20"/>
          <w:szCs w:val="20"/>
        </w:rPr>
        <w:t>запретить выполнение определенных действий и принятие решений;</w:t>
      </w:r>
    </w:p>
    <w:p w:rsidR="00996C19" w:rsidRPr="00973E36" w:rsidRDefault="00996C19" w:rsidP="00B46D58">
      <w:pPr>
        <w:widowControl w:val="0"/>
        <w:tabs>
          <w:tab w:val="left" w:pos="1134"/>
        </w:tabs>
        <w:spacing w:after="160"/>
        <w:ind w:firstLine="567"/>
        <w:jc w:val="both"/>
        <w:rPr>
          <w:rFonts w:ascii="Sylfaen" w:hAnsi="Sylfaen" w:cs="Sylfaen"/>
          <w:sz w:val="20"/>
          <w:szCs w:val="20"/>
        </w:rPr>
      </w:pPr>
      <w:proofErr w:type="gramStart"/>
      <w:r w:rsidRPr="00973E36">
        <w:rPr>
          <w:rFonts w:ascii="Sylfaen" w:hAnsi="Sylfaen"/>
          <w:sz w:val="20"/>
          <w:szCs w:val="20"/>
        </w:rPr>
        <w:t>б</w:t>
      </w:r>
      <w:proofErr w:type="gramEnd"/>
      <w:r w:rsidRPr="00973E36">
        <w:rPr>
          <w:rFonts w:ascii="Sylfaen" w:hAnsi="Sylfaen"/>
          <w:sz w:val="20"/>
          <w:szCs w:val="20"/>
        </w:rPr>
        <w:t>.</w:t>
      </w:r>
      <w:r w:rsidR="00D334B6" w:rsidRPr="00973E36">
        <w:rPr>
          <w:rFonts w:ascii="Sylfaen" w:hAnsi="Sylfaen"/>
          <w:sz w:val="20"/>
          <w:szCs w:val="20"/>
        </w:rPr>
        <w:tab/>
      </w:r>
      <w:r w:rsidRPr="00973E36">
        <w:rPr>
          <w:rFonts w:ascii="Sylfaen" w:hAnsi="Sylfaen"/>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2)</w:t>
      </w:r>
      <w:r w:rsidR="00DE1D22" w:rsidRPr="00973E36">
        <w:rPr>
          <w:rFonts w:ascii="Sylfaen" w:hAnsi="Sylfaen"/>
          <w:sz w:val="20"/>
          <w:szCs w:val="20"/>
        </w:rPr>
        <w:tab/>
      </w:r>
      <w:r w:rsidRPr="00973E36">
        <w:rPr>
          <w:rFonts w:ascii="Sylfaen" w:hAnsi="Sylfaen"/>
          <w:sz w:val="20"/>
          <w:szCs w:val="20"/>
        </w:rPr>
        <w:t>принимает решение о включении участника в список участников, не</w:t>
      </w:r>
      <w:r w:rsidR="00720542" w:rsidRPr="00973E36">
        <w:rPr>
          <w:rFonts w:ascii="Sylfaen" w:hAnsi="Sylfaen" w:cs="Courier New"/>
          <w:sz w:val="20"/>
          <w:szCs w:val="20"/>
          <w:lang w:val="en-US"/>
        </w:rPr>
        <w:t> </w:t>
      </w:r>
      <w:r w:rsidRPr="00973E36">
        <w:rPr>
          <w:rFonts w:ascii="Sylfaen" w:hAnsi="Sylfaen"/>
          <w:sz w:val="20"/>
          <w:szCs w:val="20"/>
        </w:rPr>
        <w:t>имеющих права на участие в процессе закупок;</w:t>
      </w:r>
    </w:p>
    <w:p w:rsidR="00996C19" w:rsidRPr="00973E36" w:rsidRDefault="00996C19"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DE1D22" w:rsidRPr="00973E36">
        <w:rPr>
          <w:rFonts w:ascii="Sylfaen" w:hAnsi="Sylfaen"/>
          <w:sz w:val="20"/>
          <w:szCs w:val="20"/>
        </w:rPr>
        <w:tab/>
      </w:r>
      <w:r w:rsidRPr="00973E36">
        <w:rPr>
          <w:rFonts w:ascii="Sylfaen" w:hAnsi="Sylfaen"/>
          <w:sz w:val="20"/>
          <w:szCs w:val="20"/>
        </w:rPr>
        <w:t>ведет учет решений, принятых лицом, рассматривающим жалобы в</w:t>
      </w:r>
      <w:r w:rsidR="00720542" w:rsidRPr="00973E36">
        <w:rPr>
          <w:rFonts w:ascii="Sylfaen" w:hAnsi="Sylfaen" w:cs="Courier New"/>
          <w:sz w:val="20"/>
          <w:szCs w:val="20"/>
          <w:lang w:val="en-US"/>
        </w:rPr>
        <w:t> </w:t>
      </w:r>
      <w:r w:rsidRPr="00973E36">
        <w:rPr>
          <w:rFonts w:ascii="Sylfaen" w:hAnsi="Sylfaen"/>
          <w:sz w:val="20"/>
          <w:szCs w:val="20"/>
        </w:rPr>
        <w:t>связи с закупками, и осуществляет контроль над их исполнением.</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9639DF" w:rsidRPr="00973E36">
        <w:rPr>
          <w:rFonts w:ascii="Sylfaen" w:hAnsi="Sylfaen"/>
          <w:sz w:val="20"/>
          <w:szCs w:val="20"/>
        </w:rPr>
        <w:t>14</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В случае удовлетворения жалобы лицом, рассматривающим </w:t>
      </w:r>
      <w:r w:rsidR="00A32D42" w:rsidRPr="00973E36">
        <w:rPr>
          <w:rFonts w:ascii="Sylfaen" w:hAnsi="Sylfaen"/>
          <w:sz w:val="20"/>
          <w:szCs w:val="20"/>
        </w:rPr>
        <w:t>связанные с закупками жалобы</w:t>
      </w:r>
      <w:r w:rsidRPr="00973E36">
        <w:rPr>
          <w:rFonts w:ascii="Sylfaen" w:hAnsi="Sylfaen"/>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973E36" w:rsidRDefault="00996C1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12.</w:t>
      </w:r>
      <w:r w:rsidR="009639DF" w:rsidRPr="00973E36">
        <w:rPr>
          <w:rFonts w:ascii="Sylfaen" w:hAnsi="Sylfaen"/>
          <w:sz w:val="20"/>
          <w:szCs w:val="20"/>
        </w:rPr>
        <w:t>15</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Рассмотрение жалобы является открытым для общественности</w:t>
      </w:r>
      <w:r w:rsidR="009639DF" w:rsidRPr="00973E36">
        <w:rPr>
          <w:rFonts w:ascii="Sylfaen" w:hAnsi="Sylfaen"/>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973E36">
        <w:rPr>
          <w:rFonts w:ascii="Sylfaen" w:hAnsi="Sylfaen"/>
          <w:sz w:val="20"/>
          <w:szCs w:val="20"/>
          <w:lang w:val="hy-AM"/>
        </w:rPr>
        <w:t>.</w:t>
      </w:r>
      <w:r w:rsidR="009639DF" w:rsidRPr="00973E36">
        <w:rPr>
          <w:rFonts w:ascii="Sylfaen" w:hAnsi="Sylfaen"/>
          <w:sz w:val="20"/>
          <w:szCs w:val="20"/>
        </w:rPr>
        <w:t xml:space="preserve"> Заседания онлайн транслируются также в интернете.</w:t>
      </w:r>
      <w:r w:rsidR="009639DF" w:rsidRPr="00973E36" w:rsidDel="009639DF">
        <w:rPr>
          <w:rFonts w:ascii="Sylfaen" w:hAnsi="Sylfaen"/>
          <w:sz w:val="20"/>
          <w:szCs w:val="20"/>
        </w:rPr>
        <w:t xml:space="preserve"> </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9639DF" w:rsidRPr="00973E36">
        <w:rPr>
          <w:rFonts w:ascii="Sylfaen" w:hAnsi="Sylfaen"/>
          <w:sz w:val="20"/>
          <w:szCs w:val="20"/>
        </w:rPr>
        <w:t>16</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w:t>
      </w:r>
      <w:r w:rsidRPr="00973E36">
        <w:rPr>
          <w:rFonts w:ascii="Sylfaen" w:hAnsi="Sylfaen"/>
          <w:sz w:val="20"/>
          <w:szCs w:val="20"/>
        </w:rPr>
        <w:lastRenderedPageBreak/>
        <w:t xml:space="preserve">аналогичной жалобы лицу, рассматривающему </w:t>
      </w:r>
      <w:r w:rsidR="006E1E8F" w:rsidRPr="00973E36">
        <w:rPr>
          <w:rFonts w:ascii="Sylfaen" w:hAnsi="Sylfaen"/>
          <w:sz w:val="20"/>
          <w:szCs w:val="20"/>
        </w:rPr>
        <w:t>связанные с закупками жалобы</w:t>
      </w:r>
      <w:r w:rsidRPr="00973E36">
        <w:rPr>
          <w:rFonts w:ascii="Sylfaen" w:hAnsi="Sylfaen"/>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9639DF" w:rsidRPr="00973E36">
        <w:rPr>
          <w:rFonts w:ascii="Sylfaen" w:hAnsi="Sylfaen"/>
          <w:sz w:val="20"/>
          <w:szCs w:val="20"/>
        </w:rPr>
        <w:t>17</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Лицо, рассматривающее </w:t>
      </w:r>
      <w:r w:rsidR="00723E02" w:rsidRPr="00973E36">
        <w:rPr>
          <w:rFonts w:ascii="Sylfaen" w:hAnsi="Sylfaen"/>
          <w:sz w:val="20"/>
          <w:szCs w:val="20"/>
        </w:rPr>
        <w:t xml:space="preserve">связанные </w:t>
      </w:r>
      <w:r w:rsidRPr="00973E36">
        <w:rPr>
          <w:rFonts w:ascii="Sylfaen" w:hAnsi="Sylfaen"/>
          <w:sz w:val="20"/>
          <w:szCs w:val="20"/>
        </w:rPr>
        <w:t>с закупками</w:t>
      </w:r>
      <w:r w:rsidR="00723E02" w:rsidRPr="00973E36">
        <w:rPr>
          <w:rFonts w:ascii="Sylfaen" w:hAnsi="Sylfaen"/>
          <w:sz w:val="20"/>
          <w:szCs w:val="20"/>
        </w:rPr>
        <w:t xml:space="preserve"> жалобы</w:t>
      </w:r>
      <w:r w:rsidRPr="00973E36">
        <w:rPr>
          <w:rFonts w:ascii="Sylfaen" w:hAnsi="Sylfaen"/>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73E36" w:rsidRDefault="00996C19" w:rsidP="00B46D58">
      <w:pPr>
        <w:widowControl w:val="0"/>
        <w:tabs>
          <w:tab w:val="left" w:pos="1276"/>
        </w:tabs>
        <w:spacing w:after="160"/>
        <w:ind w:firstLine="567"/>
        <w:jc w:val="both"/>
        <w:rPr>
          <w:rFonts w:ascii="Sylfaen" w:hAnsi="Sylfaen" w:cs="Sylfaen"/>
          <w:sz w:val="20"/>
          <w:szCs w:val="20"/>
        </w:rPr>
      </w:pPr>
      <w:r w:rsidRPr="00973E36">
        <w:rPr>
          <w:rFonts w:ascii="Sylfaen" w:hAnsi="Sylfaen"/>
          <w:sz w:val="20"/>
          <w:szCs w:val="20"/>
        </w:rPr>
        <w:t>12.</w:t>
      </w:r>
      <w:r w:rsidR="005D27D0" w:rsidRPr="00973E36">
        <w:rPr>
          <w:rFonts w:ascii="Sylfaen" w:hAnsi="Sylfaen"/>
          <w:sz w:val="20"/>
          <w:szCs w:val="20"/>
        </w:rPr>
        <w:t>18</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gramStart"/>
      <w:r w:rsidR="001A070B" w:rsidRPr="00973E36">
        <w:rPr>
          <w:rFonts w:ascii="Sylfaen" w:hAnsi="Sylfaen"/>
          <w:sz w:val="20"/>
          <w:szCs w:val="20"/>
        </w:rPr>
        <w:t>рассматривающего</w:t>
      </w:r>
      <w:proofErr w:type="gramEnd"/>
      <w:r w:rsidR="001A070B" w:rsidRPr="00973E36">
        <w:rPr>
          <w:rFonts w:ascii="Sylfaen" w:hAnsi="Sylfaen"/>
          <w:sz w:val="20"/>
          <w:szCs w:val="20"/>
        </w:rPr>
        <w:t xml:space="preserve"> связанные с закупками жалобы</w:t>
      </w:r>
      <w:r w:rsidRPr="00973E36">
        <w:rPr>
          <w:rFonts w:ascii="Sylfaen" w:hAnsi="Sylfaen"/>
          <w:sz w:val="20"/>
          <w:szCs w:val="20"/>
        </w:rPr>
        <w:t>, вправе требовать в судебном порядке возмещения убытков.</w:t>
      </w:r>
    </w:p>
    <w:p w:rsidR="00996C19" w:rsidRPr="00973E36" w:rsidRDefault="00996C19"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12.</w:t>
      </w:r>
      <w:r w:rsidR="005D27D0" w:rsidRPr="00973E36">
        <w:rPr>
          <w:rFonts w:ascii="Sylfaen" w:hAnsi="Sylfaen"/>
          <w:sz w:val="20"/>
          <w:szCs w:val="20"/>
        </w:rPr>
        <w:t>19</w:t>
      </w:r>
      <w:r w:rsidR="00DE1D22" w:rsidRPr="00973E36">
        <w:rPr>
          <w:rFonts w:ascii="Sylfaen" w:hAnsi="Sylfaen"/>
          <w:sz w:val="20"/>
          <w:szCs w:val="20"/>
        </w:rPr>
        <w:t>.</w:t>
      </w:r>
      <w:r w:rsidR="00DE1D22" w:rsidRPr="00973E36">
        <w:rPr>
          <w:rFonts w:ascii="Sylfaen" w:hAnsi="Sylfaen"/>
          <w:sz w:val="20"/>
          <w:szCs w:val="20"/>
        </w:rPr>
        <w:tab/>
      </w:r>
      <w:r w:rsidRPr="00973E36">
        <w:rPr>
          <w:rFonts w:ascii="Sylfaen" w:hAnsi="Sylfaen"/>
          <w:sz w:val="20"/>
          <w:szCs w:val="20"/>
        </w:rPr>
        <w:t xml:space="preserve">Представленная лицу, рассматривающему </w:t>
      </w:r>
      <w:r w:rsidR="00CA485E" w:rsidRPr="00973E36">
        <w:rPr>
          <w:rFonts w:ascii="Sylfaen" w:hAnsi="Sylfaen"/>
          <w:sz w:val="20"/>
          <w:szCs w:val="20"/>
        </w:rPr>
        <w:t>связанные с закупками жалобы</w:t>
      </w:r>
      <w:r w:rsidRPr="00973E36">
        <w:rPr>
          <w:rFonts w:ascii="Sylfaen" w:hAnsi="Sylfaen"/>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973E36">
        <w:rPr>
          <w:rFonts w:ascii="Sylfaen" w:hAnsi="Sylfaen"/>
          <w:sz w:val="20"/>
          <w:szCs w:val="20"/>
        </w:rPr>
        <w:t>зультатам рассмотрения жалобы.</w:t>
      </w:r>
    </w:p>
    <w:p w:rsidR="00AE679C" w:rsidRPr="00973E36" w:rsidRDefault="002004DB" w:rsidP="00B46D58">
      <w:pPr>
        <w:widowControl w:val="0"/>
        <w:spacing w:after="160"/>
        <w:ind w:firstLine="567"/>
        <w:jc w:val="both"/>
        <w:rPr>
          <w:rFonts w:ascii="Sylfaen" w:hAnsi="Sylfaen" w:cs="Sylfaen"/>
          <w:b/>
          <w:sz w:val="20"/>
          <w:szCs w:val="20"/>
        </w:rPr>
      </w:pPr>
      <w:r w:rsidRPr="00973E36">
        <w:rPr>
          <w:rFonts w:ascii="Sylfaen" w:hAnsi="Sylfaen"/>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973E36">
        <w:rPr>
          <w:rFonts w:ascii="Sylfaen" w:hAnsi="Sylfaen"/>
          <w:sz w:val="20"/>
          <w:szCs w:val="20"/>
        </w:rPr>
        <w:t>З</w:t>
      </w:r>
      <w:r w:rsidRPr="00973E36">
        <w:rPr>
          <w:rFonts w:ascii="Sylfaen" w:hAnsi="Sylfaen"/>
          <w:sz w:val="20"/>
          <w:szCs w:val="20"/>
        </w:rPr>
        <w:t>акона, а в случае юридических лиц-руководитель исполнительного органа письменно сообщает, что исходя из общественн</w:t>
      </w:r>
      <w:r w:rsidR="006F2702" w:rsidRPr="00973E36">
        <w:rPr>
          <w:rFonts w:ascii="Sylfaen" w:hAnsi="Sylfaen"/>
          <w:sz w:val="20"/>
          <w:szCs w:val="20"/>
        </w:rPr>
        <w:t>ых</w:t>
      </w:r>
      <w:r w:rsidRPr="00973E36">
        <w:rPr>
          <w:rFonts w:ascii="Sylfaen" w:hAnsi="Sylfaen"/>
          <w:sz w:val="20"/>
          <w:szCs w:val="20"/>
        </w:rPr>
        <w:t xml:space="preserve"> </w:t>
      </w:r>
      <w:r w:rsidR="006F2702" w:rsidRPr="00973E36">
        <w:rPr>
          <w:rFonts w:ascii="Sylfaen" w:hAnsi="Sylfaen"/>
          <w:sz w:val="20"/>
          <w:szCs w:val="20"/>
        </w:rPr>
        <w:t xml:space="preserve">интересов </w:t>
      </w:r>
      <w:r w:rsidRPr="00973E36">
        <w:rPr>
          <w:rFonts w:ascii="Sylfaen" w:hAnsi="Sylfaen"/>
          <w:sz w:val="20"/>
          <w:szCs w:val="20"/>
        </w:rPr>
        <w:t xml:space="preserve">или </w:t>
      </w:r>
      <w:r w:rsidR="006F2702" w:rsidRPr="00973E36">
        <w:rPr>
          <w:rFonts w:ascii="Sylfaen" w:hAnsi="Sylfaen"/>
          <w:sz w:val="20"/>
          <w:szCs w:val="20"/>
        </w:rPr>
        <w:t xml:space="preserve">интересов </w:t>
      </w:r>
      <w:r w:rsidRPr="00973E36">
        <w:rPr>
          <w:rFonts w:ascii="Sylfaen" w:hAnsi="Sylfaen"/>
          <w:sz w:val="20"/>
          <w:szCs w:val="20"/>
        </w:rPr>
        <w:t>обороны и национальной безопасности, необходимо продолжить процесс закупки</w:t>
      </w:r>
      <w:proofErr w:type="gramStart"/>
      <w:r w:rsidRPr="00973E36">
        <w:rPr>
          <w:rFonts w:ascii="Sylfaen" w:hAnsi="Sylfaen"/>
          <w:sz w:val="20"/>
          <w:szCs w:val="20"/>
        </w:rPr>
        <w:t>.</w:t>
      </w:r>
      <w:r w:rsidR="00996C19" w:rsidRPr="00973E36">
        <w:rPr>
          <w:rFonts w:ascii="Sylfaen" w:hAnsi="Sylfaen"/>
          <w:sz w:val="20"/>
          <w:szCs w:val="20"/>
        </w:rPr>
        <w:t>Л</w:t>
      </w:r>
      <w:proofErr w:type="gramEnd"/>
      <w:r w:rsidR="00996C19" w:rsidRPr="00973E36">
        <w:rPr>
          <w:rFonts w:ascii="Sylfaen" w:hAnsi="Sylfaen"/>
          <w:sz w:val="20"/>
          <w:szCs w:val="20"/>
        </w:rPr>
        <w:t xml:space="preserve">ицо, рассматривающее </w:t>
      </w:r>
      <w:r w:rsidR="00A31442" w:rsidRPr="00973E36">
        <w:rPr>
          <w:rFonts w:ascii="Sylfaen" w:hAnsi="Sylfaen"/>
          <w:sz w:val="20"/>
          <w:szCs w:val="20"/>
        </w:rPr>
        <w:t xml:space="preserve">связанные с закупками </w:t>
      </w:r>
      <w:r w:rsidR="00996C19" w:rsidRPr="00973E36">
        <w:rPr>
          <w:rFonts w:ascii="Sylfaen" w:hAnsi="Sylfaen"/>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73E36" w:rsidRDefault="00AE679C" w:rsidP="00B46D58">
      <w:pPr>
        <w:widowControl w:val="0"/>
        <w:spacing w:after="160"/>
        <w:jc w:val="center"/>
        <w:rPr>
          <w:rFonts w:ascii="Sylfaen" w:hAnsi="Sylfaen" w:cs="Sylfaen"/>
          <w:b/>
          <w:sz w:val="20"/>
          <w:szCs w:val="20"/>
        </w:rPr>
      </w:pPr>
    </w:p>
    <w:p w:rsidR="004373E3" w:rsidRPr="00973E36" w:rsidRDefault="004373E3" w:rsidP="00B46D58">
      <w:pPr>
        <w:rPr>
          <w:rFonts w:ascii="Sylfaen" w:hAnsi="Sylfaen"/>
          <w:b/>
          <w:sz w:val="20"/>
          <w:szCs w:val="20"/>
        </w:rPr>
      </w:pPr>
      <w:r w:rsidRPr="00973E36">
        <w:rPr>
          <w:rFonts w:ascii="Sylfaen" w:hAnsi="Sylfaen"/>
          <w:b/>
          <w:sz w:val="20"/>
          <w:szCs w:val="20"/>
        </w:rPr>
        <w:br w:type="page"/>
      </w:r>
    </w:p>
    <w:p w:rsidR="00096865" w:rsidRPr="00973E36" w:rsidRDefault="00096865" w:rsidP="001B6DAA">
      <w:pPr>
        <w:widowControl w:val="0"/>
        <w:spacing w:after="160"/>
        <w:jc w:val="center"/>
        <w:rPr>
          <w:rFonts w:ascii="Sylfaen" w:hAnsi="Sylfaen"/>
          <w:b/>
          <w:sz w:val="20"/>
          <w:szCs w:val="20"/>
        </w:rPr>
      </w:pPr>
      <w:r w:rsidRPr="00973E36">
        <w:rPr>
          <w:rFonts w:ascii="Sylfaen" w:hAnsi="Sylfaen"/>
          <w:b/>
          <w:sz w:val="20"/>
          <w:szCs w:val="20"/>
        </w:rPr>
        <w:lastRenderedPageBreak/>
        <w:t>ЧАСТЬ II</w:t>
      </w:r>
    </w:p>
    <w:p w:rsidR="008842CE" w:rsidRPr="00973E36" w:rsidRDefault="008842CE" w:rsidP="001B6DAA">
      <w:pPr>
        <w:widowControl w:val="0"/>
        <w:spacing w:after="160"/>
        <w:jc w:val="center"/>
        <w:rPr>
          <w:rFonts w:ascii="Sylfaen" w:hAnsi="Sylfaen"/>
          <w:b/>
          <w:sz w:val="20"/>
          <w:szCs w:val="20"/>
        </w:rPr>
      </w:pPr>
    </w:p>
    <w:p w:rsidR="00096865" w:rsidRPr="00973E36" w:rsidRDefault="00096865" w:rsidP="001B6DAA">
      <w:pPr>
        <w:pStyle w:val="aa"/>
        <w:widowControl w:val="0"/>
        <w:spacing w:after="160"/>
        <w:jc w:val="center"/>
        <w:rPr>
          <w:rFonts w:ascii="Sylfaen" w:hAnsi="Sylfaen"/>
          <w:b/>
          <w:sz w:val="20"/>
          <w:szCs w:val="20"/>
        </w:rPr>
      </w:pPr>
      <w:r w:rsidRPr="00973E36">
        <w:rPr>
          <w:rFonts w:ascii="Sylfaen" w:hAnsi="Sylfaen"/>
          <w:b/>
          <w:sz w:val="20"/>
          <w:szCs w:val="20"/>
        </w:rPr>
        <w:t>ИНСТРУКЦИЯ</w:t>
      </w:r>
      <w:r w:rsidR="00191D27" w:rsidRPr="00973E36">
        <w:rPr>
          <w:rFonts w:ascii="Sylfaen" w:hAnsi="Sylfaen"/>
          <w:b/>
          <w:sz w:val="20"/>
          <w:szCs w:val="20"/>
        </w:rPr>
        <w:t xml:space="preserve"> </w:t>
      </w:r>
      <w:r w:rsidRPr="00973E36">
        <w:rPr>
          <w:rFonts w:ascii="Sylfaen" w:hAnsi="Sylfaen"/>
          <w:b/>
          <w:sz w:val="20"/>
          <w:szCs w:val="20"/>
        </w:rPr>
        <w:t xml:space="preserve">ПО СОСТАВЛЕНИЮ </w:t>
      </w:r>
      <w:r w:rsidR="00191D27" w:rsidRPr="00973E36">
        <w:rPr>
          <w:rFonts w:ascii="Sylfaen" w:hAnsi="Sylfaen"/>
          <w:b/>
          <w:sz w:val="20"/>
          <w:szCs w:val="20"/>
        </w:rPr>
        <w:br/>
      </w:r>
      <w:r w:rsidRPr="00973E36">
        <w:rPr>
          <w:rFonts w:ascii="Sylfaen" w:hAnsi="Sylfaen"/>
          <w:b/>
          <w:sz w:val="20"/>
          <w:szCs w:val="20"/>
        </w:rPr>
        <w:t>ЗАЯВКИ НА ОТКРЫТЫЙ КОНКУРС</w:t>
      </w:r>
    </w:p>
    <w:p w:rsidR="00096865" w:rsidRPr="00973E36" w:rsidRDefault="00096865" w:rsidP="001B6DAA">
      <w:pPr>
        <w:widowControl w:val="0"/>
        <w:spacing w:after="160"/>
        <w:jc w:val="center"/>
        <w:rPr>
          <w:rFonts w:ascii="Sylfaen" w:hAnsi="Sylfaen"/>
          <w:sz w:val="20"/>
          <w:szCs w:val="20"/>
        </w:rPr>
      </w:pPr>
    </w:p>
    <w:p w:rsidR="00096865" w:rsidRPr="00973E36" w:rsidRDefault="008D5016" w:rsidP="001B6DAA">
      <w:pPr>
        <w:widowControl w:val="0"/>
        <w:spacing w:after="160"/>
        <w:jc w:val="center"/>
        <w:rPr>
          <w:rFonts w:ascii="Sylfaen" w:hAnsi="Sylfaen"/>
          <w:b/>
          <w:sz w:val="20"/>
          <w:szCs w:val="20"/>
        </w:rPr>
      </w:pPr>
      <w:r w:rsidRPr="00973E36">
        <w:rPr>
          <w:rFonts w:ascii="Sylfaen" w:hAnsi="Sylfaen"/>
          <w:b/>
          <w:sz w:val="20"/>
          <w:szCs w:val="20"/>
        </w:rPr>
        <w:t>1. ОБЩИЕ ПОЛОЖЕНИЯ</w:t>
      </w:r>
    </w:p>
    <w:p w:rsidR="00096865" w:rsidRPr="00973E36" w:rsidRDefault="00096865"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1.1</w:t>
      </w:r>
      <w:r w:rsidR="003802B8" w:rsidRPr="00973E36">
        <w:rPr>
          <w:rFonts w:ascii="Sylfaen" w:hAnsi="Sylfaen"/>
          <w:sz w:val="20"/>
          <w:szCs w:val="20"/>
        </w:rPr>
        <w:t>.</w:t>
      </w:r>
      <w:r w:rsidR="003802B8" w:rsidRPr="00973E36">
        <w:rPr>
          <w:rFonts w:ascii="Sylfaen" w:hAnsi="Sylfaen"/>
          <w:sz w:val="20"/>
          <w:szCs w:val="20"/>
        </w:rPr>
        <w:tab/>
      </w:r>
      <w:r w:rsidRPr="00973E36">
        <w:rPr>
          <w:rFonts w:ascii="Sylfaen" w:hAnsi="Sylfaen"/>
          <w:sz w:val="20"/>
          <w:szCs w:val="20"/>
        </w:rPr>
        <w:t>Целью настоящей Инструкции является содействие участникам при подготовке заявки.</w:t>
      </w:r>
    </w:p>
    <w:p w:rsidR="00096865" w:rsidRPr="00973E36" w:rsidRDefault="00096865"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1.2</w:t>
      </w:r>
      <w:r w:rsidR="003802B8" w:rsidRPr="00973E36">
        <w:rPr>
          <w:rFonts w:ascii="Sylfaen" w:hAnsi="Sylfaen"/>
          <w:sz w:val="20"/>
          <w:szCs w:val="20"/>
        </w:rPr>
        <w:t>.</w:t>
      </w:r>
      <w:r w:rsidR="003802B8" w:rsidRPr="00973E36">
        <w:rPr>
          <w:rFonts w:ascii="Sylfaen" w:hAnsi="Sylfaen"/>
          <w:sz w:val="20"/>
          <w:szCs w:val="20"/>
        </w:rPr>
        <w:tab/>
      </w:r>
      <w:r w:rsidRPr="00973E36">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973E36" w:rsidRDefault="00096865"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1.3</w:t>
      </w:r>
      <w:r w:rsidR="003802B8" w:rsidRPr="00973E36">
        <w:rPr>
          <w:rFonts w:ascii="Sylfaen" w:hAnsi="Sylfaen"/>
          <w:sz w:val="20"/>
          <w:szCs w:val="20"/>
        </w:rPr>
        <w:t>.</w:t>
      </w:r>
      <w:r w:rsidR="003802B8" w:rsidRPr="00973E36">
        <w:rPr>
          <w:rFonts w:ascii="Sylfaen" w:hAnsi="Sylfaen"/>
          <w:sz w:val="20"/>
          <w:szCs w:val="20"/>
        </w:rPr>
        <w:tab/>
      </w:r>
      <w:r w:rsidRPr="00973E36">
        <w:rPr>
          <w:rFonts w:ascii="Sylfaen" w:hAnsi="Sylfaen"/>
          <w:sz w:val="20"/>
          <w:szCs w:val="20"/>
        </w:rPr>
        <w:t>Кроме армянского языка, заявки могут быть поданы также н</w:t>
      </w:r>
      <w:r w:rsidR="00191D27" w:rsidRPr="00973E36">
        <w:rPr>
          <w:rFonts w:ascii="Sylfaen" w:hAnsi="Sylfaen"/>
          <w:sz w:val="20"/>
          <w:szCs w:val="20"/>
        </w:rPr>
        <w:t>а английском или русском языке.</w:t>
      </w:r>
    </w:p>
    <w:p w:rsidR="008F15B9" w:rsidRPr="00D21080" w:rsidRDefault="008F15B9" w:rsidP="001B6DAA">
      <w:pPr>
        <w:widowControl w:val="0"/>
        <w:spacing w:after="160"/>
        <w:rPr>
          <w:rFonts w:ascii="Sylfaen" w:hAnsi="Sylfaen"/>
          <w:b/>
          <w:sz w:val="20"/>
          <w:szCs w:val="20"/>
        </w:rPr>
      </w:pPr>
    </w:p>
    <w:p w:rsidR="00096865" w:rsidRPr="00973E36" w:rsidRDefault="008D5016" w:rsidP="001B6DAA">
      <w:pPr>
        <w:widowControl w:val="0"/>
        <w:spacing w:after="160"/>
        <w:jc w:val="center"/>
        <w:rPr>
          <w:rFonts w:ascii="Sylfaen" w:hAnsi="Sylfaen"/>
          <w:b/>
          <w:sz w:val="20"/>
          <w:szCs w:val="20"/>
        </w:rPr>
      </w:pPr>
      <w:r w:rsidRPr="00973E36">
        <w:rPr>
          <w:rFonts w:ascii="Sylfaen" w:hAnsi="Sylfaen"/>
          <w:b/>
          <w:sz w:val="20"/>
          <w:szCs w:val="20"/>
        </w:rPr>
        <w:t>2. ЗАЯВКА НА ПРОЦЕДУРУ</w:t>
      </w:r>
    </w:p>
    <w:p w:rsidR="008F15B9" w:rsidRPr="00973E36" w:rsidRDefault="00EA1314" w:rsidP="001B6DAA">
      <w:pPr>
        <w:widowControl w:val="0"/>
        <w:spacing w:after="160"/>
        <w:ind w:firstLine="567"/>
        <w:jc w:val="both"/>
        <w:rPr>
          <w:rFonts w:ascii="Sylfaen" w:hAnsi="Sylfaen"/>
          <w:sz w:val="20"/>
          <w:szCs w:val="20"/>
        </w:rPr>
      </w:pPr>
      <w:r w:rsidRPr="00973E36">
        <w:rPr>
          <w:rFonts w:ascii="Sylfaen" w:hAnsi="Sylfaen"/>
          <w:sz w:val="20"/>
          <w:szCs w:val="20"/>
        </w:rPr>
        <w:t xml:space="preserve">2. </w:t>
      </w:r>
      <w:r w:rsidR="008F15B9" w:rsidRPr="00973E36">
        <w:rPr>
          <w:rFonts w:ascii="Sylfaen" w:hAnsi="Sylfaen"/>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973E36">
        <w:rPr>
          <w:rFonts w:ascii="Sylfaen" w:hAnsi="Sylfaen"/>
          <w:sz w:val="20"/>
          <w:szCs w:val="20"/>
        </w:rPr>
        <w:t>:</w:t>
      </w:r>
    </w:p>
    <w:p w:rsidR="00096865" w:rsidRPr="00973E36" w:rsidRDefault="002D5CF0"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2.1</w:t>
      </w:r>
      <w:r w:rsidR="005114D0" w:rsidRPr="00973E36">
        <w:rPr>
          <w:rFonts w:ascii="Sylfaen" w:hAnsi="Sylfaen"/>
          <w:sz w:val="20"/>
          <w:szCs w:val="20"/>
        </w:rPr>
        <w:t>.</w:t>
      </w:r>
      <w:r w:rsidR="009873F3" w:rsidRPr="00973E36">
        <w:rPr>
          <w:rFonts w:ascii="Sylfaen" w:hAnsi="Sylfaen"/>
          <w:sz w:val="20"/>
          <w:szCs w:val="20"/>
        </w:rPr>
        <w:tab/>
      </w:r>
      <w:r w:rsidRPr="00973E36">
        <w:rPr>
          <w:rFonts w:ascii="Sylfaen" w:hAnsi="Sylfaen"/>
          <w:sz w:val="20"/>
          <w:szCs w:val="20"/>
        </w:rPr>
        <w:t>заявлени</w:t>
      </w:r>
      <w:proofErr w:type="gramStart"/>
      <w:r w:rsidRPr="00973E36">
        <w:rPr>
          <w:rFonts w:ascii="Sylfaen" w:hAnsi="Sylfaen"/>
          <w:sz w:val="20"/>
          <w:szCs w:val="20"/>
        </w:rPr>
        <w:t>е</w:t>
      </w:r>
      <w:r w:rsidR="00EB3C28" w:rsidRPr="00973E36">
        <w:rPr>
          <w:rFonts w:ascii="Sylfaen" w:hAnsi="Sylfaen"/>
          <w:sz w:val="20"/>
          <w:szCs w:val="20"/>
        </w:rPr>
        <w:t>-</w:t>
      </w:r>
      <w:proofErr w:type="gramEnd"/>
      <w:r w:rsidR="00EB3C28" w:rsidRPr="00973E36">
        <w:rPr>
          <w:rFonts w:ascii="Sylfaen" w:hAnsi="Sylfaen"/>
          <w:sz w:val="20"/>
          <w:szCs w:val="20"/>
        </w:rPr>
        <w:t>-объявлени</w:t>
      </w:r>
      <w:r w:rsidR="00EB3C28" w:rsidRPr="00973E36">
        <w:rPr>
          <w:rFonts w:ascii="Sylfaen" w:hAnsi="Sylfaen"/>
          <w:sz w:val="20"/>
          <w:szCs w:val="20"/>
          <w:lang w:val="en-US"/>
        </w:rPr>
        <w:t>e</w:t>
      </w:r>
      <w:r w:rsidR="00EB3C28" w:rsidRPr="00973E36">
        <w:rPr>
          <w:rFonts w:ascii="Sylfaen" w:hAnsi="Sylfaen"/>
          <w:sz w:val="20"/>
          <w:szCs w:val="20"/>
        </w:rPr>
        <w:t xml:space="preserve"> </w:t>
      </w:r>
      <w:r w:rsidRPr="00973E36">
        <w:rPr>
          <w:rFonts w:ascii="Sylfaen" w:hAnsi="Sylfaen"/>
          <w:sz w:val="20"/>
          <w:szCs w:val="20"/>
        </w:rPr>
        <w:t xml:space="preserve"> на участие в процедуре согласно Приложению №1;</w:t>
      </w:r>
    </w:p>
    <w:p w:rsidR="00172BC4" w:rsidRPr="00973E36" w:rsidRDefault="00172BC4"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2.2</w:t>
      </w:r>
      <w:r w:rsidR="00D23E36" w:rsidRPr="00973E36">
        <w:rPr>
          <w:rFonts w:ascii="Sylfaen" w:hAnsi="Sylfaen"/>
          <w:sz w:val="20"/>
          <w:szCs w:val="20"/>
        </w:rPr>
        <w:t>.</w:t>
      </w:r>
      <w:r w:rsidRPr="00973E36">
        <w:rPr>
          <w:rFonts w:ascii="Sylfaen" w:hAnsi="Sylfaen"/>
          <w:sz w:val="20"/>
          <w:szCs w:val="20"/>
        </w:rPr>
        <w:t xml:space="preserve"> утвержденн</w:t>
      </w:r>
      <w:proofErr w:type="gramStart"/>
      <w:r w:rsidRPr="00973E36">
        <w:rPr>
          <w:rFonts w:ascii="Sylfaen" w:hAnsi="Sylfaen"/>
          <w:sz w:val="20"/>
          <w:szCs w:val="20"/>
          <w:lang w:val="en-US"/>
        </w:rPr>
        <w:t>o</w:t>
      </w:r>
      <w:proofErr w:type="gramEnd"/>
      <w:r w:rsidRPr="00973E36">
        <w:rPr>
          <w:rFonts w:ascii="Sylfaen" w:hAnsi="Sylfaen"/>
          <w:sz w:val="20"/>
          <w:szCs w:val="20"/>
        </w:rPr>
        <w:t xml:space="preserve">е им полное описание предлагаемого товара согласно Приложению </w:t>
      </w:r>
      <w:r w:rsidRPr="00973E36">
        <w:rPr>
          <w:rFonts w:ascii="Sylfaen" w:hAnsi="Sylfaen"/>
          <w:sz w:val="20"/>
          <w:szCs w:val="20"/>
          <w:lang w:val="en-US"/>
        </w:rPr>
        <w:t>N</w:t>
      </w:r>
      <w:r w:rsidRPr="00973E36">
        <w:rPr>
          <w:rFonts w:ascii="Sylfaen" w:hAnsi="Sylfaen"/>
          <w:sz w:val="20"/>
          <w:szCs w:val="20"/>
        </w:rPr>
        <w:t xml:space="preserve"> 1.1.</w:t>
      </w:r>
    </w:p>
    <w:p w:rsidR="009D7EFF" w:rsidRPr="00973E36" w:rsidRDefault="009D7EFF"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00EA7CA6" w:rsidRPr="00973E36">
        <w:rPr>
          <w:rFonts w:ascii="Sylfaen" w:hAnsi="Sylfaen"/>
          <w:sz w:val="20"/>
          <w:szCs w:val="20"/>
        </w:rPr>
        <w:t xml:space="preserve">3 </w:t>
      </w:r>
      <w:r w:rsidR="00524D3D" w:rsidRPr="00973E36">
        <w:rPr>
          <w:rFonts w:ascii="Sylfaen" w:hAnsi="Sylfaen"/>
          <w:sz w:val="20"/>
          <w:szCs w:val="20"/>
        </w:rPr>
        <w:t xml:space="preserve"> </w:t>
      </w:r>
      <w:r w:rsidRPr="00973E36">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973E36" w:rsidRDefault="008D4137"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00EA7CA6" w:rsidRPr="00973E36">
        <w:rPr>
          <w:rFonts w:ascii="Sylfaen" w:hAnsi="Sylfaen"/>
          <w:sz w:val="20"/>
          <w:szCs w:val="20"/>
        </w:rPr>
        <w:t xml:space="preserve">4 </w:t>
      </w:r>
      <w:r w:rsidRPr="00973E36">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973E36">
        <w:rPr>
          <w:rStyle w:val="af6"/>
          <w:rFonts w:ascii="Sylfaen" w:hAnsi="Sylfaen"/>
          <w:sz w:val="20"/>
          <w:szCs w:val="20"/>
        </w:rPr>
        <w:footnoteReference w:customMarkFollows="1" w:id="6"/>
        <w:t>15</w:t>
      </w:r>
    </w:p>
    <w:p w:rsidR="00E67BA7" w:rsidRPr="00973E36" w:rsidRDefault="00096865"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00385C27" w:rsidRPr="00973E36">
        <w:rPr>
          <w:rFonts w:ascii="Sylfaen" w:hAnsi="Sylfaen"/>
          <w:sz w:val="20"/>
          <w:szCs w:val="20"/>
        </w:rPr>
        <w:t>6</w:t>
      </w:r>
      <w:r w:rsidR="004413A5" w:rsidRPr="00973E36">
        <w:rPr>
          <w:rFonts w:ascii="Sylfaen" w:hAnsi="Sylfaen"/>
          <w:sz w:val="20"/>
          <w:szCs w:val="20"/>
        </w:rPr>
        <w:t>.</w:t>
      </w:r>
      <w:r w:rsidR="00367A9A" w:rsidRPr="00973E36">
        <w:rPr>
          <w:rFonts w:ascii="Sylfaen" w:hAnsi="Sylfaen"/>
          <w:sz w:val="20"/>
          <w:szCs w:val="20"/>
        </w:rPr>
        <w:tab/>
      </w:r>
      <w:r w:rsidRPr="00973E36">
        <w:rPr>
          <w:rFonts w:ascii="Sylfaen" w:hAnsi="Sylfaen"/>
          <w:sz w:val="20"/>
          <w:szCs w:val="20"/>
        </w:rPr>
        <w:t>ценовое предложение согласно Приложению №</w:t>
      </w:r>
      <w:r w:rsidR="00385C27" w:rsidRPr="00973E36">
        <w:rPr>
          <w:rFonts w:ascii="Sylfaen" w:hAnsi="Sylfaen"/>
          <w:sz w:val="20"/>
          <w:szCs w:val="20"/>
        </w:rPr>
        <w:t>2</w:t>
      </w:r>
      <w:r w:rsidRPr="00973E36">
        <w:rPr>
          <w:rFonts w:ascii="Sylfaen" w:hAnsi="Sylfaen"/>
          <w:sz w:val="20"/>
          <w:szCs w:val="20"/>
        </w:rPr>
        <w:t>; Ценовое предложение представляется в форме расчета, состоящего из обобщенных компонентов себестоимости</w:t>
      </w:r>
      <w:r w:rsidR="002C0665" w:rsidRPr="00973E36">
        <w:rPr>
          <w:rFonts w:ascii="Sylfaen" w:hAnsi="Sylfaen"/>
          <w:sz w:val="20"/>
          <w:szCs w:val="20"/>
        </w:rPr>
        <w:t>,</w:t>
      </w:r>
      <w:r w:rsidRPr="00973E36">
        <w:rPr>
          <w:rFonts w:ascii="Sylfaen" w:hAnsi="Sylfaen"/>
          <w:sz w:val="20"/>
          <w:szCs w:val="20"/>
        </w:rPr>
        <w:t xml:space="preserve"> прибыли</w:t>
      </w:r>
      <w:r w:rsidR="002C0665" w:rsidRPr="00973E36">
        <w:rPr>
          <w:rFonts w:ascii="Sylfaen" w:hAnsi="Sylfaen"/>
          <w:sz w:val="20"/>
          <w:szCs w:val="20"/>
        </w:rPr>
        <w:t>,</w:t>
      </w:r>
      <w:r w:rsidRPr="00973E36">
        <w:rPr>
          <w:rFonts w:ascii="Sylfaen" w:hAnsi="Sylfaen"/>
          <w:sz w:val="20"/>
          <w:szCs w:val="20"/>
        </w:rPr>
        <w:t xml:space="preserve"> и налога на добавленную стоимость. Расчет компонентов </w:t>
      </w:r>
      <w:r w:rsidR="002C0665" w:rsidRPr="00973E36">
        <w:rPr>
          <w:rFonts w:ascii="Sylfaen" w:hAnsi="Sylfaen"/>
          <w:sz w:val="20"/>
          <w:szCs w:val="20"/>
        </w:rPr>
        <w:t>себе</w:t>
      </w:r>
      <w:r w:rsidRPr="00973E36">
        <w:rPr>
          <w:rFonts w:ascii="Sylfaen" w:hAnsi="Sylfaen"/>
          <w:sz w:val="20"/>
          <w:szCs w:val="20"/>
        </w:rPr>
        <w:t>стоимости — разбивка или другие детали — не</w:t>
      </w:r>
      <w:r w:rsidR="00E267E5" w:rsidRPr="00973E36">
        <w:rPr>
          <w:rFonts w:ascii="Sylfaen" w:hAnsi="Sylfaen"/>
          <w:sz w:val="20"/>
          <w:szCs w:val="20"/>
        </w:rPr>
        <w:t xml:space="preserve"> требуются и не представляются.</w:t>
      </w:r>
    </w:p>
    <w:p w:rsidR="008937EA" w:rsidRPr="00973E36" w:rsidRDefault="008937EA" w:rsidP="001B6DAA">
      <w:pPr>
        <w:widowControl w:val="0"/>
        <w:spacing w:after="160"/>
        <w:jc w:val="center"/>
        <w:rPr>
          <w:rFonts w:ascii="Sylfaen" w:hAnsi="Sylfaen" w:cs="Sylfaen"/>
          <w:b/>
          <w:sz w:val="20"/>
          <w:szCs w:val="20"/>
        </w:rPr>
      </w:pPr>
      <w:r w:rsidRPr="00973E36">
        <w:rPr>
          <w:rFonts w:ascii="Sylfaen" w:hAnsi="Sylfaen"/>
          <w:b/>
          <w:sz w:val="20"/>
          <w:szCs w:val="20"/>
        </w:rPr>
        <w:t>3. ПОРЯДОК ПОДГОТОВКИ ЗАЯВКИ</w:t>
      </w:r>
    </w:p>
    <w:p w:rsidR="008937EA" w:rsidRPr="00973E36" w:rsidRDefault="00F535C1"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3</w:t>
      </w:r>
      <w:r w:rsidR="008937EA" w:rsidRPr="00973E36">
        <w:rPr>
          <w:rFonts w:ascii="Sylfaen" w:hAnsi="Sylfaen"/>
          <w:sz w:val="20"/>
          <w:szCs w:val="20"/>
        </w:rPr>
        <w:t>.1.</w:t>
      </w:r>
      <w:r w:rsidR="008937EA" w:rsidRPr="00973E36">
        <w:rPr>
          <w:rFonts w:ascii="Sylfaen" w:hAnsi="Sylfaen"/>
          <w:sz w:val="20"/>
          <w:szCs w:val="20"/>
        </w:rPr>
        <w:tab/>
        <w:t xml:space="preserve">Участник подает заявку в порядке, установленном настоящим приглашением. </w:t>
      </w:r>
    </w:p>
    <w:p w:rsidR="008937EA" w:rsidRPr="00973E36" w:rsidRDefault="008937EA" w:rsidP="001B6DAA">
      <w:pPr>
        <w:widowControl w:val="0"/>
        <w:spacing w:after="160"/>
        <w:ind w:firstLine="567"/>
        <w:jc w:val="both"/>
        <w:rPr>
          <w:rFonts w:ascii="Sylfaen" w:hAnsi="Sylfaen" w:cs="Sylfaen"/>
          <w:sz w:val="20"/>
          <w:szCs w:val="20"/>
        </w:rPr>
      </w:pPr>
      <w:proofErr w:type="gramStart"/>
      <w:r w:rsidRPr="00973E36">
        <w:rPr>
          <w:rFonts w:ascii="Sylfaen" w:hAnsi="Sylfaen"/>
          <w:sz w:val="20"/>
          <w:szCs w:val="20"/>
        </w:rPr>
        <w:t>Предложения участника, относящиеся к ним документы вкладываются</w:t>
      </w:r>
      <w:proofErr w:type="gramEnd"/>
      <w:r w:rsidRPr="00973E36">
        <w:rPr>
          <w:rFonts w:ascii="Sylfaen" w:hAnsi="Sylfaen"/>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973E36">
        <w:rPr>
          <w:rFonts w:ascii="Sylfaen" w:hAnsi="Sylfaen" w:cs="Courier New"/>
          <w:sz w:val="20"/>
          <w:szCs w:val="20"/>
        </w:rPr>
        <w:t> </w:t>
      </w:r>
      <w:r w:rsidRPr="00973E36">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973E36">
        <w:rPr>
          <w:rFonts w:ascii="Sylfaen" w:hAnsi="Sylfaen" w:cs="Courier New"/>
          <w:sz w:val="20"/>
          <w:szCs w:val="20"/>
        </w:rPr>
        <w:t> </w:t>
      </w:r>
      <w:r w:rsidRPr="00973E36">
        <w:rPr>
          <w:rFonts w:ascii="Sylfaen" w:hAnsi="Sylfaen"/>
          <w:sz w:val="20"/>
          <w:szCs w:val="20"/>
        </w:rPr>
        <w:t xml:space="preserve">оригинала) и копий в </w:t>
      </w:r>
      <w:r w:rsidR="008A68A2" w:rsidRPr="00973E36">
        <w:rPr>
          <w:rFonts w:ascii="Sylfaen" w:hAnsi="Sylfaen"/>
          <w:sz w:val="20"/>
          <w:szCs w:val="20"/>
        </w:rPr>
        <w:t xml:space="preserve">1 </w:t>
      </w:r>
      <w:r w:rsidRPr="00973E36">
        <w:rPr>
          <w:rFonts w:ascii="Sylfaen" w:hAnsi="Sylfaen"/>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973E36" w:rsidRDefault="008937EA" w:rsidP="001B6DAA">
      <w:pPr>
        <w:widowControl w:val="0"/>
        <w:spacing w:after="160"/>
        <w:ind w:firstLine="567"/>
        <w:jc w:val="both"/>
        <w:rPr>
          <w:rFonts w:ascii="Sylfaen" w:hAnsi="Sylfaen"/>
          <w:sz w:val="20"/>
          <w:szCs w:val="20"/>
        </w:rPr>
      </w:pPr>
      <w:r w:rsidRPr="00973E36">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4.2.</w:t>
      </w:r>
      <w:r w:rsidRPr="00973E36">
        <w:rPr>
          <w:rFonts w:ascii="Sylfaen" w:hAnsi="Sylfaen"/>
          <w:sz w:val="20"/>
          <w:szCs w:val="20"/>
        </w:rPr>
        <w:tab/>
        <w:t xml:space="preserve">На конверте, указанном в пункте 4.1 настоящей инструкции, на языке составления заявки указываются: </w:t>
      </w:r>
    </w:p>
    <w:p w:rsidR="008937EA" w:rsidRPr="00973E36" w:rsidRDefault="008937EA" w:rsidP="001B6DAA">
      <w:pPr>
        <w:widowControl w:val="0"/>
        <w:tabs>
          <w:tab w:val="left" w:pos="1134"/>
        </w:tabs>
        <w:spacing w:after="160"/>
        <w:ind w:firstLine="567"/>
        <w:rPr>
          <w:rFonts w:ascii="Sylfaen" w:hAnsi="Sylfaen"/>
          <w:sz w:val="20"/>
          <w:szCs w:val="20"/>
        </w:rPr>
      </w:pPr>
      <w:r w:rsidRPr="00973E36">
        <w:rPr>
          <w:rFonts w:ascii="Sylfaen" w:hAnsi="Sylfaen"/>
          <w:sz w:val="20"/>
          <w:szCs w:val="20"/>
        </w:rPr>
        <w:t>1)</w:t>
      </w:r>
      <w:r w:rsidRPr="00973E36">
        <w:rPr>
          <w:rFonts w:ascii="Sylfaen" w:hAnsi="Sylfaen"/>
          <w:sz w:val="20"/>
          <w:szCs w:val="20"/>
        </w:rPr>
        <w:tab/>
        <w:t>наименование заказчика и место (адрес) подачи заявки;</w:t>
      </w:r>
    </w:p>
    <w:p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2)</w:t>
      </w:r>
      <w:r w:rsidRPr="00973E36">
        <w:rPr>
          <w:rFonts w:ascii="Sylfaen" w:hAnsi="Sylfaen"/>
          <w:sz w:val="20"/>
          <w:szCs w:val="20"/>
        </w:rPr>
        <w:tab/>
        <w:t xml:space="preserve">код </w:t>
      </w:r>
      <w:r w:rsidR="00F535C1" w:rsidRPr="00973E36">
        <w:rPr>
          <w:rFonts w:ascii="Sylfaen" w:hAnsi="Sylfaen"/>
          <w:sz w:val="20"/>
          <w:szCs w:val="20"/>
        </w:rPr>
        <w:t>процедуры</w:t>
      </w:r>
      <w:r w:rsidRPr="00973E36">
        <w:rPr>
          <w:rFonts w:ascii="Sylfaen" w:hAnsi="Sylfaen"/>
          <w:sz w:val="20"/>
          <w:szCs w:val="20"/>
        </w:rPr>
        <w:t>;</w:t>
      </w:r>
    </w:p>
    <w:p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Pr="00973E36">
        <w:rPr>
          <w:rFonts w:ascii="Sylfaen" w:hAnsi="Sylfaen"/>
          <w:sz w:val="20"/>
          <w:szCs w:val="20"/>
        </w:rPr>
        <w:tab/>
        <w:t>слова “не вскрывать до заседания по вскрытию заявок”;</w:t>
      </w:r>
    </w:p>
    <w:p w:rsidR="008937EA" w:rsidRPr="00973E36" w:rsidRDefault="008937EA" w:rsidP="001B6DAA">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w:t>
      </w:r>
      <w:r w:rsidRPr="00973E36">
        <w:rPr>
          <w:rFonts w:ascii="Sylfaen" w:hAnsi="Sylfaen"/>
          <w:sz w:val="20"/>
          <w:szCs w:val="20"/>
        </w:rPr>
        <w:tab/>
        <w:t>наименование (имя), место нахождения и номер телефона участника.</w:t>
      </w:r>
    </w:p>
    <w:p w:rsidR="008937EA" w:rsidRPr="00973E36" w:rsidRDefault="008937EA" w:rsidP="001B6DAA">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lastRenderedPageBreak/>
        <w:t>4.3.</w:t>
      </w:r>
      <w:r w:rsidRPr="00973E36">
        <w:rPr>
          <w:rFonts w:ascii="Sylfaen" w:hAnsi="Sylfaen"/>
          <w:sz w:val="20"/>
          <w:szCs w:val="20"/>
        </w:rPr>
        <w:tab/>
        <w:t>На заседании по вскрытию заявок комиссия отклоняет заявки, не</w:t>
      </w:r>
      <w:r w:rsidRPr="00973E36">
        <w:rPr>
          <w:rFonts w:ascii="Sylfaen" w:hAnsi="Sylfaen" w:cs="Courier New"/>
          <w:sz w:val="20"/>
          <w:szCs w:val="20"/>
        </w:rPr>
        <w:t> </w:t>
      </w:r>
      <w:r w:rsidRPr="00973E36">
        <w:rPr>
          <w:rFonts w:ascii="Sylfaen" w:hAnsi="Sylfaen"/>
          <w:sz w:val="20"/>
          <w:szCs w:val="20"/>
        </w:rPr>
        <w:t xml:space="preserve">соответствующие требованиям пунктов </w:t>
      </w:r>
      <w:r w:rsidR="00EE46E2" w:rsidRPr="00973E36">
        <w:rPr>
          <w:rFonts w:ascii="Sylfaen" w:hAnsi="Sylfaen"/>
          <w:sz w:val="20"/>
          <w:szCs w:val="20"/>
        </w:rPr>
        <w:t>3</w:t>
      </w:r>
      <w:r w:rsidRPr="00973E36">
        <w:rPr>
          <w:rFonts w:ascii="Sylfaen" w:hAnsi="Sylfaen"/>
          <w:sz w:val="20"/>
          <w:szCs w:val="20"/>
        </w:rPr>
        <w:t xml:space="preserve">.1 и </w:t>
      </w:r>
      <w:r w:rsidR="00EE46E2" w:rsidRPr="00973E36">
        <w:rPr>
          <w:rFonts w:ascii="Sylfaen" w:hAnsi="Sylfaen"/>
          <w:sz w:val="20"/>
          <w:szCs w:val="20"/>
        </w:rPr>
        <w:t>3</w:t>
      </w:r>
      <w:r w:rsidRPr="00973E36">
        <w:rPr>
          <w:rFonts w:ascii="Sylfaen" w:hAnsi="Sylfaen"/>
          <w:sz w:val="20"/>
          <w:szCs w:val="20"/>
        </w:rPr>
        <w:t>.2 настоящей инструкции, и в том же виде возвращает подающему их лицу.</w:t>
      </w:r>
    </w:p>
    <w:p w:rsidR="00ED59E0" w:rsidRPr="00973E36" w:rsidRDefault="00ED59E0" w:rsidP="001B6DAA">
      <w:pPr>
        <w:widowControl w:val="0"/>
        <w:tabs>
          <w:tab w:val="left" w:pos="1134"/>
        </w:tabs>
        <w:spacing w:after="160"/>
        <w:ind w:firstLine="567"/>
        <w:jc w:val="both"/>
        <w:rPr>
          <w:rFonts w:ascii="Sylfaen" w:hAnsi="Sylfaen"/>
          <w:sz w:val="20"/>
          <w:szCs w:val="20"/>
        </w:rPr>
      </w:pPr>
    </w:p>
    <w:p w:rsidR="00ED59E0" w:rsidRPr="00973E36" w:rsidRDefault="00ED59E0" w:rsidP="001B6DAA">
      <w:pPr>
        <w:widowControl w:val="0"/>
        <w:tabs>
          <w:tab w:val="left" w:pos="1134"/>
        </w:tabs>
        <w:spacing w:after="160"/>
        <w:ind w:firstLine="567"/>
        <w:jc w:val="both"/>
        <w:rPr>
          <w:rFonts w:ascii="Sylfaen" w:hAnsi="Sylfaen"/>
          <w:sz w:val="20"/>
          <w:szCs w:val="20"/>
        </w:rPr>
      </w:pPr>
    </w:p>
    <w:p w:rsidR="00ED59E0" w:rsidRPr="00973E36" w:rsidRDefault="00ED59E0" w:rsidP="001B6DAA">
      <w:pPr>
        <w:widowControl w:val="0"/>
        <w:tabs>
          <w:tab w:val="left" w:pos="1134"/>
        </w:tabs>
        <w:spacing w:after="160"/>
        <w:ind w:firstLine="567"/>
        <w:jc w:val="both"/>
        <w:rPr>
          <w:rFonts w:ascii="Sylfaen" w:hAnsi="Sylfaen"/>
          <w:sz w:val="20"/>
          <w:szCs w:val="20"/>
        </w:rPr>
      </w:pPr>
    </w:p>
    <w:p w:rsidR="00654E19" w:rsidRPr="00973E36" w:rsidRDefault="00654E19" w:rsidP="001B6DAA">
      <w:pPr>
        <w:pStyle w:val="norm"/>
        <w:widowControl w:val="0"/>
        <w:spacing w:after="160" w:line="240" w:lineRule="auto"/>
        <w:ind w:firstLine="284"/>
        <w:jc w:val="right"/>
        <w:rPr>
          <w:rFonts w:ascii="Sylfaen" w:hAnsi="Sylfaen"/>
          <w:b/>
          <w:sz w:val="20"/>
        </w:rPr>
      </w:pPr>
    </w:p>
    <w:p w:rsidR="00654E19" w:rsidRPr="00973E36" w:rsidRDefault="00654E19" w:rsidP="001B6DAA">
      <w:pPr>
        <w:pStyle w:val="norm"/>
        <w:widowControl w:val="0"/>
        <w:spacing w:after="160" w:line="240" w:lineRule="auto"/>
        <w:ind w:firstLine="284"/>
        <w:jc w:val="right"/>
        <w:rPr>
          <w:rFonts w:ascii="Sylfaen" w:hAnsi="Sylfaen"/>
          <w:b/>
          <w:sz w:val="20"/>
        </w:rPr>
      </w:pPr>
    </w:p>
    <w:p w:rsidR="008A68A2" w:rsidRPr="00973E36" w:rsidRDefault="008A68A2" w:rsidP="001B6DAA">
      <w:pPr>
        <w:pStyle w:val="norm"/>
        <w:widowControl w:val="0"/>
        <w:spacing w:after="160" w:line="240" w:lineRule="auto"/>
        <w:ind w:firstLine="284"/>
        <w:jc w:val="right"/>
        <w:rPr>
          <w:rFonts w:ascii="Sylfaen" w:hAnsi="Sylfaen"/>
          <w:b/>
          <w:sz w:val="20"/>
        </w:rPr>
      </w:pPr>
    </w:p>
    <w:p w:rsidR="008A68A2" w:rsidRPr="00973E36" w:rsidRDefault="008A68A2" w:rsidP="001B6DAA">
      <w:pPr>
        <w:pStyle w:val="norm"/>
        <w:widowControl w:val="0"/>
        <w:spacing w:after="160" w:line="240" w:lineRule="auto"/>
        <w:ind w:firstLine="284"/>
        <w:jc w:val="right"/>
        <w:rPr>
          <w:rFonts w:ascii="Sylfaen" w:hAnsi="Sylfaen"/>
          <w:b/>
          <w:sz w:val="20"/>
        </w:rPr>
      </w:pPr>
    </w:p>
    <w:p w:rsidR="008A68A2" w:rsidRPr="00973E36" w:rsidRDefault="008A68A2" w:rsidP="001B6DAA">
      <w:pPr>
        <w:pStyle w:val="norm"/>
        <w:widowControl w:val="0"/>
        <w:spacing w:after="160" w:line="240" w:lineRule="auto"/>
        <w:ind w:firstLine="284"/>
        <w:jc w:val="right"/>
        <w:rPr>
          <w:rFonts w:ascii="Sylfaen" w:hAnsi="Sylfaen"/>
          <w:b/>
          <w:sz w:val="20"/>
        </w:rPr>
      </w:pPr>
    </w:p>
    <w:p w:rsidR="008A68A2" w:rsidRPr="00973E36" w:rsidRDefault="008A68A2" w:rsidP="001B6DAA">
      <w:pPr>
        <w:pStyle w:val="norm"/>
        <w:widowControl w:val="0"/>
        <w:spacing w:after="160" w:line="240" w:lineRule="auto"/>
        <w:ind w:firstLine="284"/>
        <w:jc w:val="right"/>
        <w:rPr>
          <w:rFonts w:ascii="Sylfaen" w:hAnsi="Sylfaen"/>
          <w:b/>
          <w:sz w:val="20"/>
        </w:rPr>
      </w:pPr>
    </w:p>
    <w:p w:rsidR="008A68A2" w:rsidRPr="00973E36" w:rsidRDefault="008A68A2" w:rsidP="001B6DAA">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8A68A2" w:rsidRPr="00973E36" w:rsidRDefault="008A68A2" w:rsidP="00B46D58">
      <w:pPr>
        <w:pStyle w:val="norm"/>
        <w:widowControl w:val="0"/>
        <w:spacing w:after="160" w:line="240" w:lineRule="auto"/>
        <w:ind w:firstLine="284"/>
        <w:jc w:val="right"/>
        <w:rPr>
          <w:rFonts w:ascii="Sylfaen" w:hAnsi="Sylfaen"/>
          <w:b/>
          <w:sz w:val="20"/>
        </w:rPr>
      </w:pPr>
    </w:p>
    <w:p w:rsidR="00654E19" w:rsidRPr="00D21080" w:rsidRDefault="00654E19" w:rsidP="00B46D58">
      <w:pPr>
        <w:pStyle w:val="norm"/>
        <w:widowControl w:val="0"/>
        <w:spacing w:after="160" w:line="240" w:lineRule="auto"/>
        <w:ind w:firstLine="284"/>
        <w:jc w:val="right"/>
        <w:rPr>
          <w:rFonts w:ascii="Sylfaen" w:hAnsi="Sylfaen"/>
          <w:b/>
          <w:sz w:val="20"/>
        </w:rPr>
      </w:pPr>
    </w:p>
    <w:p w:rsidR="001B6DAA" w:rsidRPr="00D21080" w:rsidRDefault="001B6DAA" w:rsidP="00B46D58">
      <w:pPr>
        <w:pStyle w:val="norm"/>
        <w:widowControl w:val="0"/>
        <w:spacing w:after="160" w:line="240" w:lineRule="auto"/>
        <w:ind w:firstLine="284"/>
        <w:jc w:val="right"/>
        <w:rPr>
          <w:rFonts w:ascii="Sylfaen" w:hAnsi="Sylfaen"/>
          <w:b/>
          <w:sz w:val="20"/>
        </w:rPr>
      </w:pPr>
    </w:p>
    <w:p w:rsidR="001B6DAA" w:rsidRPr="00D21080" w:rsidRDefault="001B6DAA" w:rsidP="00B46D58">
      <w:pPr>
        <w:pStyle w:val="norm"/>
        <w:widowControl w:val="0"/>
        <w:spacing w:after="160" w:line="240" w:lineRule="auto"/>
        <w:ind w:firstLine="284"/>
        <w:jc w:val="right"/>
        <w:rPr>
          <w:rFonts w:ascii="Sylfaen" w:hAnsi="Sylfaen"/>
          <w:b/>
          <w:sz w:val="20"/>
        </w:rPr>
      </w:pPr>
    </w:p>
    <w:p w:rsidR="001B6DAA" w:rsidRPr="00D21080" w:rsidRDefault="001B6DAA" w:rsidP="00B46D58">
      <w:pPr>
        <w:pStyle w:val="norm"/>
        <w:widowControl w:val="0"/>
        <w:spacing w:after="160" w:line="240" w:lineRule="auto"/>
        <w:ind w:firstLine="284"/>
        <w:jc w:val="right"/>
        <w:rPr>
          <w:rFonts w:ascii="Sylfaen" w:hAnsi="Sylfaen"/>
          <w:b/>
          <w:sz w:val="20"/>
        </w:rPr>
      </w:pPr>
    </w:p>
    <w:p w:rsidR="001B6DAA" w:rsidRPr="00D21080" w:rsidRDefault="001B6DAA" w:rsidP="00B46D58">
      <w:pPr>
        <w:pStyle w:val="norm"/>
        <w:widowControl w:val="0"/>
        <w:spacing w:after="160" w:line="240" w:lineRule="auto"/>
        <w:ind w:firstLine="284"/>
        <w:jc w:val="right"/>
        <w:rPr>
          <w:rFonts w:ascii="Sylfaen" w:hAnsi="Sylfaen"/>
          <w:b/>
          <w:sz w:val="20"/>
        </w:rPr>
      </w:pPr>
    </w:p>
    <w:p w:rsidR="001B6DAA" w:rsidRPr="00D21080" w:rsidRDefault="001B6DAA" w:rsidP="00B46D58">
      <w:pPr>
        <w:pStyle w:val="norm"/>
        <w:widowControl w:val="0"/>
        <w:spacing w:after="160" w:line="240" w:lineRule="auto"/>
        <w:ind w:firstLine="284"/>
        <w:jc w:val="right"/>
        <w:rPr>
          <w:rFonts w:ascii="Sylfaen" w:hAnsi="Sylfaen"/>
          <w:b/>
          <w:sz w:val="20"/>
        </w:rPr>
      </w:pPr>
    </w:p>
    <w:p w:rsidR="001B6DAA" w:rsidRPr="00D21080" w:rsidRDefault="001B6DAA" w:rsidP="00B46D58">
      <w:pPr>
        <w:pStyle w:val="norm"/>
        <w:widowControl w:val="0"/>
        <w:spacing w:after="160" w:line="240" w:lineRule="auto"/>
        <w:ind w:firstLine="284"/>
        <w:jc w:val="right"/>
        <w:rPr>
          <w:rFonts w:ascii="Sylfaen" w:hAnsi="Sylfaen"/>
          <w:b/>
          <w:sz w:val="20"/>
        </w:rPr>
      </w:pPr>
    </w:p>
    <w:p w:rsidR="001B6DAA" w:rsidRPr="00D21080" w:rsidRDefault="001B6DAA" w:rsidP="00B46D58">
      <w:pPr>
        <w:pStyle w:val="norm"/>
        <w:widowControl w:val="0"/>
        <w:spacing w:after="160" w:line="240" w:lineRule="auto"/>
        <w:ind w:firstLine="284"/>
        <w:jc w:val="right"/>
        <w:rPr>
          <w:rFonts w:ascii="Sylfaen" w:hAnsi="Sylfaen"/>
          <w:b/>
          <w:sz w:val="20"/>
        </w:rPr>
      </w:pPr>
    </w:p>
    <w:p w:rsidR="001B6DAA" w:rsidRPr="00D21080" w:rsidRDefault="001B6DAA" w:rsidP="00B46D58">
      <w:pPr>
        <w:pStyle w:val="norm"/>
        <w:widowControl w:val="0"/>
        <w:spacing w:after="160" w:line="240" w:lineRule="auto"/>
        <w:ind w:firstLine="284"/>
        <w:jc w:val="right"/>
        <w:rPr>
          <w:rFonts w:ascii="Sylfaen" w:hAnsi="Sylfaen"/>
          <w:b/>
          <w:sz w:val="20"/>
        </w:rPr>
      </w:pPr>
    </w:p>
    <w:p w:rsidR="00654E19" w:rsidRPr="00973E36" w:rsidRDefault="00654E19" w:rsidP="00B46D58">
      <w:pPr>
        <w:pStyle w:val="norm"/>
        <w:widowControl w:val="0"/>
        <w:spacing w:after="160" w:line="240" w:lineRule="auto"/>
        <w:ind w:firstLine="284"/>
        <w:jc w:val="right"/>
        <w:rPr>
          <w:rFonts w:ascii="Sylfaen" w:hAnsi="Sylfaen"/>
          <w:b/>
          <w:sz w:val="20"/>
        </w:rPr>
      </w:pPr>
    </w:p>
    <w:p w:rsidR="00B2572B" w:rsidRPr="00973E36" w:rsidRDefault="00B2572B" w:rsidP="00B46D58">
      <w:pPr>
        <w:pStyle w:val="norm"/>
        <w:widowControl w:val="0"/>
        <w:spacing w:after="160" w:line="240" w:lineRule="auto"/>
        <w:ind w:firstLine="284"/>
        <w:jc w:val="right"/>
        <w:rPr>
          <w:rFonts w:ascii="Sylfaen" w:hAnsi="Sylfaen" w:cs="Arial"/>
          <w:b/>
          <w:sz w:val="20"/>
        </w:rPr>
      </w:pPr>
      <w:r w:rsidRPr="00973E36">
        <w:rPr>
          <w:rFonts w:ascii="Sylfaen" w:hAnsi="Sylfaen"/>
          <w:b/>
          <w:sz w:val="20"/>
        </w:rPr>
        <w:t>Приложение № 1</w:t>
      </w:r>
    </w:p>
    <w:p w:rsidR="00B2572B" w:rsidRPr="00973E36" w:rsidRDefault="00B2572B" w:rsidP="00B46D58">
      <w:pPr>
        <w:pStyle w:val="31"/>
        <w:widowControl w:val="0"/>
        <w:spacing w:after="160" w:line="240" w:lineRule="auto"/>
        <w:jc w:val="right"/>
        <w:rPr>
          <w:rFonts w:ascii="Sylfaen" w:hAnsi="Sylfaen" w:cs="Arial"/>
          <w:b/>
        </w:rPr>
      </w:pPr>
      <w:r w:rsidRPr="00973E36">
        <w:rPr>
          <w:rFonts w:ascii="Sylfaen" w:hAnsi="Sylfaen"/>
          <w:b/>
        </w:rPr>
        <w:t>к Приглашению на открытый конкурс</w:t>
      </w:r>
      <w:r w:rsidR="00123294" w:rsidRPr="00973E36">
        <w:rPr>
          <w:rFonts w:ascii="Sylfaen" w:hAnsi="Sylfaen" w:cs="Arial"/>
          <w:b/>
        </w:rPr>
        <w:br/>
      </w:r>
      <w:r w:rsidRPr="00973E36">
        <w:rPr>
          <w:rFonts w:ascii="Sylfaen" w:hAnsi="Sylfaen"/>
          <w:b/>
        </w:rPr>
        <w:t xml:space="preserve">под кодом </w:t>
      </w:r>
      <w:r w:rsidR="00973E36">
        <w:rPr>
          <w:rFonts w:ascii="Sylfaen" w:hAnsi="Sylfaen"/>
        </w:rPr>
        <w:t>САМ</w:t>
      </w:r>
      <w:proofErr w:type="gramStart"/>
      <w:r w:rsidR="00973E36">
        <w:rPr>
          <w:rFonts w:ascii="Sylfaen" w:hAnsi="Sylfaen"/>
        </w:rPr>
        <w:t>Ц-</w:t>
      </w:r>
      <w:proofErr w:type="gramEnd"/>
      <w:r w:rsidR="00973E36">
        <w:rPr>
          <w:rFonts w:ascii="Sylfaen" w:hAnsi="Sylfaen"/>
        </w:rPr>
        <w:t xml:space="preserve"> ОКПТ-</w:t>
      </w:r>
      <w:r w:rsidR="00142594">
        <w:rPr>
          <w:rFonts w:ascii="Sylfaen" w:hAnsi="Sylfaen"/>
        </w:rPr>
        <w:t>21/2</w:t>
      </w:r>
    </w:p>
    <w:p w:rsidR="00B2572B" w:rsidRPr="00973E36" w:rsidRDefault="00B2572B" w:rsidP="00B46D58">
      <w:pPr>
        <w:widowControl w:val="0"/>
        <w:spacing w:after="120"/>
        <w:jc w:val="center"/>
        <w:rPr>
          <w:rFonts w:ascii="Sylfaen" w:hAnsi="Sylfaen" w:cs="Sylfaen"/>
          <w:b/>
          <w:sz w:val="20"/>
          <w:szCs w:val="20"/>
        </w:rPr>
      </w:pPr>
    </w:p>
    <w:p w:rsidR="00B2572B" w:rsidRPr="00973E36" w:rsidRDefault="00B2572B" w:rsidP="00B46D58">
      <w:pPr>
        <w:widowControl w:val="0"/>
        <w:spacing w:after="160"/>
        <w:jc w:val="center"/>
        <w:rPr>
          <w:rFonts w:ascii="Sylfaen" w:hAnsi="Sylfaen" w:cs="Arial"/>
          <w:b/>
          <w:sz w:val="20"/>
          <w:szCs w:val="20"/>
        </w:rPr>
      </w:pPr>
      <w:r w:rsidRPr="00973E36">
        <w:rPr>
          <w:rFonts w:ascii="Sylfaen" w:hAnsi="Sylfaen"/>
          <w:b/>
          <w:sz w:val="20"/>
          <w:szCs w:val="20"/>
        </w:rPr>
        <w:t>ЗАЯВЛЕНИ</w:t>
      </w:r>
      <w:proofErr w:type="gramStart"/>
      <w:r w:rsidRPr="00973E36">
        <w:rPr>
          <w:rFonts w:ascii="Sylfaen" w:hAnsi="Sylfaen"/>
          <w:b/>
          <w:sz w:val="20"/>
          <w:szCs w:val="20"/>
        </w:rPr>
        <w:t>Е</w:t>
      </w:r>
      <w:r w:rsidR="00350210" w:rsidRPr="00973E36">
        <w:rPr>
          <w:rFonts w:ascii="Sylfaen" w:hAnsi="Sylfaen"/>
          <w:b/>
          <w:sz w:val="20"/>
          <w:szCs w:val="20"/>
        </w:rPr>
        <w:t>-</w:t>
      </w:r>
      <w:proofErr w:type="gramEnd"/>
      <w:r w:rsidR="005A6435" w:rsidRPr="00973E36">
        <w:rPr>
          <w:rFonts w:ascii="Sylfaen" w:hAnsi="Sylfaen"/>
          <w:b/>
          <w:sz w:val="20"/>
          <w:szCs w:val="20"/>
        </w:rPr>
        <w:t xml:space="preserve">  ОБЪЯВЛЕНИЕ </w:t>
      </w:r>
      <w:r w:rsidRPr="00973E36">
        <w:rPr>
          <w:rFonts w:ascii="Sylfaen" w:hAnsi="Sylfaen"/>
          <w:b/>
          <w:sz w:val="20"/>
          <w:szCs w:val="20"/>
        </w:rPr>
        <w:t>*</w:t>
      </w:r>
    </w:p>
    <w:p w:rsidR="00B2572B" w:rsidRPr="00973E36" w:rsidRDefault="00B2572B" w:rsidP="00B46D58">
      <w:pPr>
        <w:pStyle w:val="6"/>
        <w:keepNext w:val="0"/>
        <w:widowControl w:val="0"/>
        <w:spacing w:after="160"/>
        <w:jc w:val="center"/>
        <w:rPr>
          <w:rFonts w:ascii="Sylfaen" w:hAnsi="Sylfaen" w:cs="Arial"/>
          <w:color w:val="auto"/>
          <w:sz w:val="20"/>
        </w:rPr>
      </w:pPr>
      <w:r w:rsidRPr="00973E36">
        <w:rPr>
          <w:rFonts w:ascii="Sylfaen" w:hAnsi="Sylfaen"/>
          <w:color w:val="auto"/>
          <w:sz w:val="20"/>
        </w:rPr>
        <w:t>на участие в открытом конкурсе</w:t>
      </w:r>
      <w:r w:rsidR="00AA7117" w:rsidRPr="00973E36">
        <w:rPr>
          <w:rFonts w:ascii="Sylfaen" w:hAnsi="Sylfaen"/>
          <w:color w:val="auto"/>
          <w:sz w:val="20"/>
        </w:rPr>
        <w:t xml:space="preserve"> </w:t>
      </w:r>
    </w:p>
    <w:p w:rsidR="00B2572B" w:rsidRPr="00973E36" w:rsidRDefault="00B2572B" w:rsidP="00B46D58">
      <w:pPr>
        <w:widowControl w:val="0"/>
        <w:spacing w:after="120"/>
        <w:jc w:val="center"/>
        <w:rPr>
          <w:rFonts w:ascii="Sylfaen" w:hAnsi="Sylfaen"/>
          <w:sz w:val="20"/>
          <w:szCs w:val="20"/>
        </w:rPr>
      </w:pPr>
    </w:p>
    <w:p w:rsidR="00374F4A" w:rsidRPr="00973E36" w:rsidRDefault="00374F4A" w:rsidP="00B46D58">
      <w:pPr>
        <w:jc w:val="both"/>
        <w:rPr>
          <w:rFonts w:ascii="Sylfaen" w:hAnsi="Sylfaen"/>
          <w:sz w:val="20"/>
          <w:szCs w:val="20"/>
        </w:rPr>
      </w:pPr>
      <w:r w:rsidRPr="00973E36">
        <w:rPr>
          <w:rFonts w:ascii="Sylfaen" w:hAnsi="Sylfaen"/>
          <w:sz w:val="20"/>
          <w:szCs w:val="20"/>
        </w:rPr>
        <w:t xml:space="preserve">______________________________________________________________заявляет, что </w:t>
      </w:r>
    </w:p>
    <w:p w:rsidR="00374F4A" w:rsidRPr="00973E36" w:rsidRDefault="00374F4A" w:rsidP="00B46D58">
      <w:pPr>
        <w:spacing w:after="160"/>
        <w:ind w:left="2694"/>
        <w:jc w:val="both"/>
        <w:rPr>
          <w:rFonts w:ascii="Sylfaen" w:hAnsi="Sylfaen"/>
          <w:sz w:val="20"/>
          <w:szCs w:val="20"/>
        </w:rPr>
      </w:pPr>
      <w:r w:rsidRPr="00973E36">
        <w:rPr>
          <w:rFonts w:ascii="Sylfaen" w:hAnsi="Sylfaen"/>
          <w:sz w:val="20"/>
          <w:szCs w:val="20"/>
        </w:rPr>
        <w:t xml:space="preserve">наименование участника </w:t>
      </w:r>
    </w:p>
    <w:p w:rsidR="00374F4A" w:rsidRPr="00973E36" w:rsidRDefault="00374F4A" w:rsidP="00B46D58">
      <w:pPr>
        <w:jc w:val="both"/>
        <w:rPr>
          <w:rFonts w:ascii="Sylfaen" w:hAnsi="Sylfaen"/>
          <w:sz w:val="20"/>
          <w:szCs w:val="20"/>
          <w:u w:val="single"/>
        </w:rPr>
      </w:pPr>
      <w:r w:rsidRPr="00973E36">
        <w:rPr>
          <w:rFonts w:ascii="Sylfaen" w:hAnsi="Sylfaen"/>
          <w:sz w:val="20"/>
          <w:szCs w:val="20"/>
        </w:rPr>
        <w:lastRenderedPageBreak/>
        <w:t xml:space="preserve">желает участвовать в лоте (лотах)_______________________________ </w:t>
      </w:r>
      <w:proofErr w:type="gramStart"/>
      <w:r w:rsidRPr="00973E36">
        <w:rPr>
          <w:rFonts w:ascii="Sylfaen" w:hAnsi="Sylfaen"/>
          <w:sz w:val="20"/>
          <w:szCs w:val="20"/>
        </w:rPr>
        <w:t>объявленного</w:t>
      </w:r>
      <w:proofErr w:type="gramEnd"/>
    </w:p>
    <w:p w:rsidR="00374F4A" w:rsidRPr="00973E36" w:rsidRDefault="00374F4A" w:rsidP="00B46D58">
      <w:pPr>
        <w:spacing w:after="160"/>
        <w:ind w:left="4395"/>
        <w:jc w:val="both"/>
        <w:rPr>
          <w:rFonts w:ascii="Sylfaen" w:hAnsi="Sylfaen" w:cs="Sylfaen"/>
          <w:sz w:val="20"/>
          <w:szCs w:val="20"/>
        </w:rPr>
      </w:pPr>
      <w:r w:rsidRPr="00973E36">
        <w:rPr>
          <w:rFonts w:ascii="Sylfaen" w:hAnsi="Sylfaen"/>
          <w:sz w:val="20"/>
          <w:szCs w:val="20"/>
        </w:rPr>
        <w:t>номер лота (лотов)</w:t>
      </w:r>
    </w:p>
    <w:p w:rsidR="00374F4A" w:rsidRPr="00973E36" w:rsidRDefault="00374F4A" w:rsidP="008A68A2">
      <w:pPr>
        <w:jc w:val="both"/>
        <w:rPr>
          <w:rFonts w:ascii="Sylfaen" w:hAnsi="Sylfaen"/>
          <w:sz w:val="20"/>
          <w:szCs w:val="20"/>
        </w:rPr>
      </w:pPr>
      <w:r w:rsidRPr="00973E36">
        <w:rPr>
          <w:rFonts w:ascii="Sylfaen" w:hAnsi="Sylfaen"/>
          <w:sz w:val="20"/>
          <w:szCs w:val="20"/>
        </w:rPr>
        <w:t xml:space="preserve">______________________________________________ 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ОКПТ-</w:t>
      </w:r>
      <w:r w:rsidR="00142594">
        <w:rPr>
          <w:rFonts w:ascii="Sylfaen" w:hAnsi="Sylfaen"/>
          <w:sz w:val="20"/>
          <w:szCs w:val="20"/>
        </w:rPr>
        <w:t>21/2</w:t>
      </w:r>
      <w:r w:rsidRPr="00973E36">
        <w:rPr>
          <w:rFonts w:ascii="Sylfaen" w:hAnsi="Sylfaen"/>
          <w:sz w:val="20"/>
          <w:szCs w:val="20"/>
        </w:rPr>
        <w:t>наименование заказчика</w:t>
      </w:r>
    </w:p>
    <w:p w:rsidR="00374F4A" w:rsidRPr="00973E36" w:rsidRDefault="009E3C32" w:rsidP="00B46D58">
      <w:pPr>
        <w:spacing w:after="160"/>
        <w:jc w:val="both"/>
        <w:rPr>
          <w:rFonts w:ascii="Sylfaen" w:hAnsi="Sylfaen"/>
          <w:sz w:val="20"/>
          <w:szCs w:val="20"/>
        </w:rPr>
      </w:pPr>
      <w:r>
        <w:rPr>
          <w:rFonts w:ascii="Sylfaen" w:hAnsi="Sylfaen"/>
          <w:sz w:val="20"/>
          <w:szCs w:val="20"/>
        </w:rPr>
        <w:t xml:space="preserve">О запросе котировки </w:t>
      </w:r>
      <w:proofErr w:type="gramStart"/>
      <w:r>
        <w:rPr>
          <w:rFonts w:ascii="Sylfaen" w:hAnsi="Sylfaen"/>
          <w:sz w:val="20"/>
          <w:szCs w:val="20"/>
        </w:rPr>
        <w:t>цен</w:t>
      </w:r>
      <w:r w:rsidR="00374F4A" w:rsidRPr="00973E36">
        <w:rPr>
          <w:rFonts w:ascii="Sylfaen" w:hAnsi="Sylfaen"/>
          <w:sz w:val="20"/>
          <w:szCs w:val="20"/>
        </w:rPr>
        <w:t>и в соответствии с требованиями приглашения подает</w:t>
      </w:r>
      <w:proofErr w:type="gramEnd"/>
      <w:r w:rsidR="00374F4A" w:rsidRPr="00973E36">
        <w:rPr>
          <w:rFonts w:ascii="Sylfaen" w:hAnsi="Sylfaen"/>
          <w:sz w:val="20"/>
          <w:szCs w:val="20"/>
        </w:rPr>
        <w:t xml:space="preserve"> заявку.</w:t>
      </w:r>
    </w:p>
    <w:p w:rsidR="00374F4A" w:rsidRPr="00973E36" w:rsidRDefault="00374F4A" w:rsidP="00B46D58">
      <w:pPr>
        <w:jc w:val="both"/>
        <w:rPr>
          <w:rFonts w:ascii="Sylfaen" w:hAnsi="Sylfaen"/>
          <w:sz w:val="20"/>
          <w:szCs w:val="20"/>
        </w:rPr>
      </w:pPr>
      <w:r w:rsidRPr="00973E36">
        <w:rPr>
          <w:rFonts w:ascii="Sylfaen" w:hAnsi="Sylfaen"/>
          <w:sz w:val="20"/>
          <w:szCs w:val="20"/>
        </w:rPr>
        <w:t>__________________________________________________ заявляет и заверяет, что</w:t>
      </w:r>
    </w:p>
    <w:p w:rsidR="00374F4A" w:rsidRPr="00973E36" w:rsidRDefault="00374F4A" w:rsidP="00B46D58">
      <w:pPr>
        <w:spacing w:after="160"/>
        <w:ind w:left="1843"/>
        <w:jc w:val="both"/>
        <w:rPr>
          <w:rFonts w:ascii="Sylfaen" w:hAnsi="Sylfaen" w:cs="Sylfaen"/>
          <w:sz w:val="20"/>
          <w:szCs w:val="20"/>
        </w:rPr>
      </w:pPr>
      <w:r w:rsidRPr="00973E36">
        <w:rPr>
          <w:rFonts w:ascii="Sylfaen" w:hAnsi="Sylfaen"/>
          <w:sz w:val="20"/>
          <w:szCs w:val="20"/>
        </w:rPr>
        <w:t>наименование участника</w:t>
      </w:r>
    </w:p>
    <w:p w:rsidR="00374F4A" w:rsidRPr="00973E36" w:rsidRDefault="00374F4A" w:rsidP="00B46D58">
      <w:pPr>
        <w:jc w:val="both"/>
        <w:rPr>
          <w:rFonts w:ascii="Sylfaen" w:hAnsi="Sylfaen" w:cs="Sylfaen"/>
          <w:sz w:val="20"/>
          <w:szCs w:val="20"/>
        </w:rPr>
      </w:pPr>
      <w:r w:rsidRPr="00973E36">
        <w:rPr>
          <w:rFonts w:ascii="Sylfaen" w:hAnsi="Sylfaen"/>
          <w:sz w:val="20"/>
          <w:szCs w:val="20"/>
        </w:rPr>
        <w:t>является резидентом ______________________________________________________</w:t>
      </w:r>
      <w:r w:rsidR="00D04575" w:rsidRPr="00973E36">
        <w:rPr>
          <w:rFonts w:ascii="Sylfaen" w:hAnsi="Sylfaen"/>
          <w:sz w:val="20"/>
          <w:szCs w:val="20"/>
        </w:rPr>
        <w:t>.</w:t>
      </w:r>
    </w:p>
    <w:p w:rsidR="00374F4A" w:rsidRPr="00973E36" w:rsidRDefault="00374F4A" w:rsidP="00B46D58">
      <w:pPr>
        <w:spacing w:after="160"/>
        <w:ind w:left="4111"/>
        <w:jc w:val="both"/>
        <w:rPr>
          <w:rFonts w:ascii="Sylfaen" w:hAnsi="Sylfaen" w:cs="Arial"/>
          <w:sz w:val="20"/>
          <w:szCs w:val="20"/>
        </w:rPr>
      </w:pPr>
      <w:r w:rsidRPr="00973E36">
        <w:rPr>
          <w:rFonts w:ascii="Sylfaen" w:hAnsi="Sylfaen"/>
          <w:sz w:val="20"/>
          <w:szCs w:val="20"/>
        </w:rPr>
        <w:t>наименование страны</w:t>
      </w:r>
    </w:p>
    <w:p w:rsidR="000612B9" w:rsidRPr="00973E36" w:rsidRDefault="000612B9" w:rsidP="00B46D58">
      <w:pPr>
        <w:jc w:val="both"/>
        <w:rPr>
          <w:rFonts w:ascii="Sylfaen" w:hAnsi="Sylfaen"/>
          <w:sz w:val="20"/>
          <w:szCs w:val="20"/>
        </w:rPr>
      </w:pPr>
    </w:p>
    <w:p w:rsidR="000612B9" w:rsidRPr="00973E36" w:rsidRDefault="004F0CAA" w:rsidP="00B46D58">
      <w:pPr>
        <w:jc w:val="both"/>
        <w:rPr>
          <w:rFonts w:ascii="Sylfaen" w:hAnsi="Sylfaen"/>
          <w:sz w:val="20"/>
          <w:szCs w:val="20"/>
        </w:rPr>
      </w:pPr>
      <w:r w:rsidRPr="00973E36">
        <w:rPr>
          <w:rFonts w:ascii="Sylfaen" w:hAnsi="Sylfaen"/>
          <w:sz w:val="20"/>
          <w:szCs w:val="20"/>
        </w:rPr>
        <w:t>Данные</w:t>
      </w:r>
      <w:r w:rsidR="002A0700" w:rsidRPr="00973E36">
        <w:rPr>
          <w:rFonts w:ascii="Sylfaen" w:hAnsi="Sylfaen"/>
          <w:sz w:val="20"/>
          <w:szCs w:val="20"/>
        </w:rPr>
        <w:t xml:space="preserve">       </w:t>
      </w:r>
      <w:r w:rsidR="000612B9" w:rsidRPr="00973E36">
        <w:rPr>
          <w:rFonts w:ascii="Sylfaen" w:hAnsi="Sylfaen"/>
          <w:sz w:val="20"/>
          <w:szCs w:val="20"/>
        </w:rPr>
        <w:t>----------------------------------------</w:t>
      </w:r>
      <w:r w:rsidR="00304237" w:rsidRPr="00973E36">
        <w:rPr>
          <w:rFonts w:ascii="Sylfaen" w:hAnsi="Sylfaen"/>
          <w:sz w:val="20"/>
          <w:szCs w:val="20"/>
        </w:rPr>
        <w:t xml:space="preserve">  </w:t>
      </w:r>
      <w:r w:rsidR="00F96993" w:rsidRPr="00973E36">
        <w:rPr>
          <w:rFonts w:ascii="Sylfaen" w:hAnsi="Sylfaen"/>
          <w:sz w:val="20"/>
          <w:szCs w:val="20"/>
        </w:rPr>
        <w:t>следующие</w:t>
      </w:r>
      <w:r w:rsidR="00304237" w:rsidRPr="00973E36">
        <w:rPr>
          <w:rFonts w:ascii="Sylfaen" w:hAnsi="Sylfaen"/>
          <w:sz w:val="20"/>
          <w:szCs w:val="20"/>
        </w:rPr>
        <w:t>:</w:t>
      </w:r>
    </w:p>
    <w:p w:rsidR="002A0700" w:rsidRPr="00973E36" w:rsidRDefault="002A0700" w:rsidP="000811C1">
      <w:pPr>
        <w:spacing w:after="160"/>
        <w:ind w:left="1843"/>
        <w:rPr>
          <w:rFonts w:ascii="Sylfaen" w:hAnsi="Sylfaen" w:cs="Sylfaen"/>
          <w:sz w:val="20"/>
          <w:szCs w:val="20"/>
          <w:lang w:val="hy-AM"/>
        </w:rPr>
      </w:pPr>
      <w:r w:rsidRPr="00973E36">
        <w:rPr>
          <w:rFonts w:ascii="Sylfaen" w:hAnsi="Sylfaen"/>
          <w:sz w:val="20"/>
          <w:szCs w:val="20"/>
        </w:rPr>
        <w:t>наименование участника</w:t>
      </w:r>
    </w:p>
    <w:p w:rsidR="000612B9" w:rsidRPr="00973E36" w:rsidRDefault="000612B9" w:rsidP="00B46D58">
      <w:pPr>
        <w:jc w:val="both"/>
        <w:rPr>
          <w:rFonts w:ascii="Sylfaen" w:hAnsi="Sylfaen"/>
          <w:sz w:val="20"/>
          <w:szCs w:val="20"/>
        </w:rPr>
      </w:pPr>
    </w:p>
    <w:p w:rsidR="00374F4A" w:rsidRPr="00973E36" w:rsidRDefault="00374F4A" w:rsidP="00B46D58">
      <w:pPr>
        <w:jc w:val="both"/>
        <w:rPr>
          <w:rFonts w:ascii="Sylfaen" w:hAnsi="Sylfaen"/>
          <w:sz w:val="20"/>
          <w:szCs w:val="20"/>
        </w:rPr>
      </w:pPr>
      <w:r w:rsidRPr="00973E36">
        <w:rPr>
          <w:rFonts w:ascii="Sylfaen" w:hAnsi="Sylfaen"/>
          <w:sz w:val="20"/>
          <w:szCs w:val="20"/>
        </w:rPr>
        <w:t xml:space="preserve">Учетный номер налогоплательщика  </w:t>
      </w:r>
      <w:r w:rsidR="00B138F3" w:rsidRPr="00973E36">
        <w:rPr>
          <w:rFonts w:ascii="Sylfaen" w:hAnsi="Sylfaen"/>
          <w:sz w:val="20"/>
          <w:szCs w:val="20"/>
        </w:rPr>
        <w:t xml:space="preserve">             </w:t>
      </w:r>
      <w:r w:rsidRPr="00973E36">
        <w:rPr>
          <w:rFonts w:ascii="Sylfaen" w:hAnsi="Sylfaen"/>
          <w:sz w:val="20"/>
          <w:szCs w:val="20"/>
        </w:rPr>
        <w:t>________________</w:t>
      </w:r>
    </w:p>
    <w:p w:rsidR="00374F4A" w:rsidRPr="00973E36" w:rsidRDefault="00B138F3" w:rsidP="00B138F3">
      <w:pPr>
        <w:tabs>
          <w:tab w:val="left" w:pos="7371"/>
        </w:tabs>
        <w:ind w:left="4111"/>
        <w:jc w:val="both"/>
        <w:rPr>
          <w:rFonts w:ascii="Sylfaen" w:hAnsi="Sylfaen" w:cs="Arial"/>
          <w:sz w:val="20"/>
          <w:szCs w:val="20"/>
        </w:rPr>
      </w:pPr>
      <w:r w:rsidRPr="00973E36">
        <w:rPr>
          <w:rFonts w:ascii="Sylfaen" w:hAnsi="Sylfaen"/>
          <w:sz w:val="20"/>
          <w:szCs w:val="20"/>
        </w:rPr>
        <w:t xml:space="preserve">               </w:t>
      </w:r>
      <w:r w:rsidR="00374F4A" w:rsidRPr="00973E36">
        <w:rPr>
          <w:rFonts w:ascii="Sylfaen" w:hAnsi="Sylfaen"/>
          <w:sz w:val="20"/>
          <w:szCs w:val="20"/>
        </w:rPr>
        <w:t>учетный номер</w:t>
      </w:r>
      <w:r w:rsidRPr="00973E36">
        <w:rPr>
          <w:rFonts w:ascii="Sylfaen" w:hAnsi="Sylfaen"/>
          <w:sz w:val="20"/>
          <w:szCs w:val="20"/>
        </w:rPr>
        <w:t xml:space="preserve"> </w:t>
      </w:r>
      <w:r w:rsidR="00374F4A" w:rsidRPr="00973E36">
        <w:rPr>
          <w:rFonts w:ascii="Sylfaen" w:hAnsi="Sylfaen"/>
          <w:sz w:val="20"/>
          <w:szCs w:val="20"/>
        </w:rPr>
        <w:t>налогоплательщика</w:t>
      </w:r>
    </w:p>
    <w:p w:rsidR="00B138F3" w:rsidRPr="00973E36" w:rsidRDefault="00B138F3" w:rsidP="00B46D58">
      <w:pPr>
        <w:jc w:val="both"/>
        <w:rPr>
          <w:rFonts w:ascii="Sylfaen" w:hAnsi="Sylfaen"/>
          <w:sz w:val="20"/>
          <w:szCs w:val="20"/>
        </w:rPr>
      </w:pPr>
    </w:p>
    <w:p w:rsidR="00374F4A" w:rsidRPr="00973E36" w:rsidRDefault="00B138F3" w:rsidP="00B46D58">
      <w:pPr>
        <w:jc w:val="both"/>
        <w:rPr>
          <w:rFonts w:ascii="Sylfaen" w:hAnsi="Sylfaen"/>
          <w:sz w:val="20"/>
          <w:szCs w:val="20"/>
        </w:rPr>
      </w:pPr>
      <w:r w:rsidRPr="00973E36">
        <w:rPr>
          <w:rFonts w:ascii="Sylfaen" w:hAnsi="Sylfaen"/>
          <w:sz w:val="20"/>
          <w:szCs w:val="20"/>
        </w:rPr>
        <w:t xml:space="preserve"> </w:t>
      </w:r>
      <w:r w:rsidR="00374F4A" w:rsidRPr="00973E36">
        <w:rPr>
          <w:rFonts w:ascii="Sylfaen" w:hAnsi="Sylfaen"/>
          <w:sz w:val="20"/>
          <w:szCs w:val="20"/>
        </w:rPr>
        <w:t xml:space="preserve">Адрес электронной почты </w:t>
      </w:r>
      <w:r w:rsidRPr="00973E36">
        <w:rPr>
          <w:rFonts w:ascii="Sylfaen" w:hAnsi="Sylfaen"/>
          <w:sz w:val="20"/>
          <w:szCs w:val="20"/>
        </w:rPr>
        <w:t xml:space="preserve">                           </w:t>
      </w:r>
      <w:r w:rsidR="00374F4A" w:rsidRPr="00973E36">
        <w:rPr>
          <w:rFonts w:ascii="Sylfaen" w:hAnsi="Sylfaen"/>
          <w:sz w:val="20"/>
          <w:szCs w:val="20"/>
        </w:rPr>
        <w:t>__________________</w:t>
      </w:r>
    </w:p>
    <w:p w:rsidR="00374F4A" w:rsidRPr="00973E36" w:rsidRDefault="00B138F3" w:rsidP="00B138F3">
      <w:pPr>
        <w:tabs>
          <w:tab w:val="left" w:pos="6946"/>
        </w:tabs>
        <w:ind w:left="3402" w:firstLine="6"/>
        <w:jc w:val="both"/>
        <w:rPr>
          <w:rFonts w:ascii="Sylfaen" w:hAnsi="Sylfaen"/>
          <w:sz w:val="20"/>
          <w:szCs w:val="20"/>
        </w:rPr>
      </w:pPr>
      <w:r w:rsidRPr="00973E36">
        <w:rPr>
          <w:rFonts w:ascii="Sylfaen" w:hAnsi="Sylfaen"/>
          <w:sz w:val="20"/>
          <w:szCs w:val="20"/>
        </w:rPr>
        <w:t xml:space="preserve">                                  </w:t>
      </w:r>
      <w:r w:rsidR="00374F4A" w:rsidRPr="00973E36">
        <w:rPr>
          <w:rFonts w:ascii="Sylfaen" w:hAnsi="Sylfaen"/>
          <w:sz w:val="20"/>
          <w:szCs w:val="20"/>
        </w:rPr>
        <w:t>адрес электронной</w:t>
      </w:r>
      <w:r w:rsidR="00374F4A" w:rsidRPr="00973E36">
        <w:rPr>
          <w:rFonts w:ascii="Sylfaen" w:hAnsi="Sylfaen"/>
          <w:sz w:val="20"/>
          <w:szCs w:val="20"/>
        </w:rPr>
        <w:tab/>
        <w:t>почты</w:t>
      </w:r>
    </w:p>
    <w:p w:rsidR="00B138F3" w:rsidRPr="00973E36" w:rsidRDefault="00B138F3" w:rsidP="00F96993">
      <w:pPr>
        <w:jc w:val="both"/>
        <w:rPr>
          <w:rFonts w:ascii="Sylfaen" w:hAnsi="Sylfaen"/>
          <w:sz w:val="20"/>
          <w:szCs w:val="20"/>
        </w:rPr>
      </w:pPr>
    </w:p>
    <w:p w:rsidR="009E1181" w:rsidRPr="00973E36" w:rsidRDefault="00F96993" w:rsidP="00F96993">
      <w:pPr>
        <w:jc w:val="both"/>
        <w:rPr>
          <w:rFonts w:ascii="Sylfaen" w:hAnsi="Sylfaen"/>
          <w:sz w:val="20"/>
          <w:szCs w:val="20"/>
        </w:rPr>
      </w:pPr>
      <w:r w:rsidRPr="00973E36">
        <w:rPr>
          <w:rFonts w:ascii="Sylfaen" w:hAnsi="Sylfaen"/>
          <w:sz w:val="20"/>
          <w:szCs w:val="20"/>
        </w:rPr>
        <w:t>Адрес деятельности</w:t>
      </w:r>
      <w:r w:rsidR="009E1181" w:rsidRPr="00973E36">
        <w:rPr>
          <w:rFonts w:ascii="Sylfaen" w:hAnsi="Sylfaen"/>
          <w:sz w:val="20"/>
          <w:szCs w:val="20"/>
        </w:rPr>
        <w:t xml:space="preserve">              ----------------------------</w:t>
      </w:r>
      <w:r w:rsidR="009627B3" w:rsidRPr="00973E36">
        <w:rPr>
          <w:rFonts w:ascii="Sylfaen" w:hAnsi="Sylfaen"/>
          <w:sz w:val="20"/>
          <w:szCs w:val="20"/>
        </w:rPr>
        <w:t>--------------------------------</w:t>
      </w:r>
    </w:p>
    <w:p w:rsidR="00F96993" w:rsidRPr="00973E36" w:rsidRDefault="009E1181" w:rsidP="00F96993">
      <w:pPr>
        <w:jc w:val="both"/>
        <w:rPr>
          <w:rFonts w:ascii="Sylfaen" w:hAnsi="Sylfaen"/>
          <w:sz w:val="20"/>
          <w:szCs w:val="20"/>
        </w:rPr>
      </w:pPr>
      <w:r w:rsidRPr="00973E36">
        <w:rPr>
          <w:rFonts w:ascii="Sylfaen" w:hAnsi="Sylfaen"/>
          <w:sz w:val="20"/>
          <w:szCs w:val="20"/>
        </w:rPr>
        <w:t xml:space="preserve">            </w:t>
      </w:r>
      <w:r w:rsidR="00F96993" w:rsidRPr="00973E36">
        <w:rPr>
          <w:rFonts w:ascii="Sylfaen" w:hAnsi="Sylfaen"/>
          <w:sz w:val="20"/>
          <w:szCs w:val="20"/>
        </w:rPr>
        <w:t xml:space="preserve">  </w:t>
      </w:r>
      <w:r w:rsidRPr="00973E36">
        <w:rPr>
          <w:rFonts w:ascii="Sylfaen" w:hAnsi="Sylfaen"/>
          <w:sz w:val="20"/>
          <w:szCs w:val="20"/>
        </w:rPr>
        <w:t xml:space="preserve">                                </w:t>
      </w:r>
      <w:r w:rsidR="00B138F3" w:rsidRPr="00973E36">
        <w:rPr>
          <w:rFonts w:ascii="Sylfaen" w:hAnsi="Sylfaen"/>
          <w:sz w:val="20"/>
          <w:szCs w:val="20"/>
        </w:rPr>
        <w:t xml:space="preserve">                        </w:t>
      </w:r>
      <w:r w:rsidRPr="00973E36">
        <w:rPr>
          <w:rFonts w:ascii="Sylfaen" w:hAnsi="Sylfaen"/>
          <w:sz w:val="20"/>
          <w:szCs w:val="20"/>
        </w:rPr>
        <w:t>адрес деятельности</w:t>
      </w:r>
    </w:p>
    <w:p w:rsidR="00B16483" w:rsidRPr="00973E36" w:rsidRDefault="00B16483" w:rsidP="00F96993">
      <w:pPr>
        <w:jc w:val="both"/>
        <w:rPr>
          <w:rFonts w:ascii="Sylfaen" w:hAnsi="Sylfaen"/>
          <w:sz w:val="20"/>
          <w:szCs w:val="20"/>
        </w:rPr>
      </w:pPr>
    </w:p>
    <w:p w:rsidR="00B16483" w:rsidRPr="00973E36" w:rsidRDefault="00B16483" w:rsidP="00F96993">
      <w:pPr>
        <w:jc w:val="both"/>
        <w:rPr>
          <w:rFonts w:ascii="Sylfaen" w:hAnsi="Sylfaen"/>
          <w:sz w:val="20"/>
          <w:szCs w:val="20"/>
        </w:rPr>
      </w:pPr>
      <w:r w:rsidRPr="00973E36">
        <w:rPr>
          <w:rFonts w:ascii="Sylfaen" w:hAnsi="Sylfaen"/>
          <w:sz w:val="20"/>
          <w:szCs w:val="20"/>
        </w:rPr>
        <w:t>Номер телефона                     ------------------------------</w:t>
      </w:r>
      <w:r w:rsidR="009627B3" w:rsidRPr="00973E36">
        <w:rPr>
          <w:rFonts w:ascii="Sylfaen" w:hAnsi="Sylfaen"/>
          <w:sz w:val="20"/>
          <w:szCs w:val="20"/>
        </w:rPr>
        <w:t>-------------------------------</w:t>
      </w:r>
      <w:r w:rsidRPr="00973E36">
        <w:rPr>
          <w:rFonts w:ascii="Sylfaen" w:hAnsi="Sylfaen"/>
          <w:sz w:val="20"/>
          <w:szCs w:val="20"/>
        </w:rPr>
        <w:t xml:space="preserve"> </w:t>
      </w:r>
    </w:p>
    <w:p w:rsidR="006B3E56" w:rsidRPr="00973E36" w:rsidRDefault="00B138F3" w:rsidP="00B16483">
      <w:pPr>
        <w:tabs>
          <w:tab w:val="left" w:pos="7371"/>
        </w:tabs>
        <w:spacing w:after="160"/>
        <w:ind w:left="3544" w:firstLine="3"/>
        <w:jc w:val="both"/>
        <w:rPr>
          <w:rFonts w:ascii="Sylfaen" w:hAnsi="Sylfaen"/>
          <w:sz w:val="20"/>
          <w:szCs w:val="20"/>
        </w:rPr>
      </w:pPr>
      <w:r w:rsidRPr="00973E36">
        <w:rPr>
          <w:rFonts w:ascii="Sylfaen" w:hAnsi="Sylfaen"/>
          <w:sz w:val="20"/>
          <w:szCs w:val="20"/>
        </w:rPr>
        <w:t xml:space="preserve">                                 </w:t>
      </w:r>
      <w:r w:rsidR="00B16483" w:rsidRPr="00973E36">
        <w:rPr>
          <w:rFonts w:ascii="Sylfaen" w:hAnsi="Sylfaen"/>
          <w:sz w:val="20"/>
          <w:szCs w:val="20"/>
        </w:rPr>
        <w:t>Номер телефона</w:t>
      </w:r>
    </w:p>
    <w:p w:rsidR="00B16483" w:rsidRPr="00973E36" w:rsidRDefault="00B16483" w:rsidP="00B16483">
      <w:pPr>
        <w:tabs>
          <w:tab w:val="left" w:pos="7371"/>
        </w:tabs>
        <w:spacing w:after="160"/>
        <w:ind w:left="3544" w:firstLine="3"/>
        <w:jc w:val="both"/>
        <w:rPr>
          <w:rFonts w:ascii="Sylfaen" w:hAnsi="Sylfaen"/>
          <w:sz w:val="20"/>
          <w:szCs w:val="20"/>
        </w:rPr>
      </w:pPr>
    </w:p>
    <w:p w:rsidR="006B3E56" w:rsidRPr="00973E36" w:rsidRDefault="006B3E56" w:rsidP="00B46D58">
      <w:pPr>
        <w:widowControl w:val="0"/>
        <w:jc w:val="both"/>
        <w:rPr>
          <w:rFonts w:ascii="Sylfaen" w:hAnsi="Sylfaen"/>
          <w:sz w:val="20"/>
          <w:szCs w:val="20"/>
        </w:rPr>
      </w:pPr>
      <w:r w:rsidRPr="00973E36">
        <w:rPr>
          <w:rFonts w:ascii="Sylfaen" w:hAnsi="Sylfaen"/>
          <w:sz w:val="20"/>
          <w:szCs w:val="20"/>
        </w:rPr>
        <w:t>Настоящим _________________________________объявляет и подтверждает</w:t>
      </w:r>
      <w:proofErr w:type="gramStart"/>
      <w:r w:rsidRPr="00973E36">
        <w:rPr>
          <w:rFonts w:ascii="Sylfaen" w:hAnsi="Sylfaen"/>
          <w:sz w:val="20"/>
          <w:szCs w:val="20"/>
        </w:rPr>
        <w:t>,ч</w:t>
      </w:r>
      <w:proofErr w:type="gramEnd"/>
      <w:r w:rsidRPr="00973E36">
        <w:rPr>
          <w:rFonts w:ascii="Sylfaen" w:hAnsi="Sylfaen"/>
          <w:sz w:val="20"/>
          <w:szCs w:val="20"/>
        </w:rPr>
        <w:t>то:</w:t>
      </w:r>
    </w:p>
    <w:p w:rsidR="006B3E56" w:rsidRPr="00973E36" w:rsidRDefault="006B3E56" w:rsidP="00B46D58">
      <w:pPr>
        <w:widowControl w:val="0"/>
        <w:spacing w:after="120"/>
        <w:ind w:left="2835"/>
        <w:jc w:val="both"/>
        <w:rPr>
          <w:rFonts w:ascii="Sylfaen" w:hAnsi="Sylfaen"/>
          <w:sz w:val="20"/>
          <w:szCs w:val="20"/>
        </w:rPr>
      </w:pPr>
      <w:r w:rsidRPr="00973E36">
        <w:rPr>
          <w:rFonts w:ascii="Sylfaen" w:hAnsi="Sylfaen"/>
          <w:sz w:val="20"/>
          <w:szCs w:val="20"/>
        </w:rPr>
        <w:t>наименование участника</w:t>
      </w:r>
    </w:p>
    <w:p w:rsidR="006B3E56" w:rsidRPr="00973E36" w:rsidRDefault="006B3E56" w:rsidP="00B46D58">
      <w:pPr>
        <w:pStyle w:val="aff"/>
        <w:widowControl w:val="0"/>
        <w:numPr>
          <w:ilvl w:val="0"/>
          <w:numId w:val="21"/>
        </w:numPr>
        <w:spacing w:after="160"/>
        <w:jc w:val="both"/>
        <w:rPr>
          <w:rFonts w:ascii="Sylfaen" w:hAnsi="Sylfaen" w:cs="Arial"/>
          <w:sz w:val="20"/>
          <w:szCs w:val="20"/>
        </w:rPr>
      </w:pPr>
      <w:r w:rsidRPr="00973E36">
        <w:rPr>
          <w:rFonts w:ascii="Sylfaen" w:hAnsi="Sylfaen"/>
          <w:sz w:val="20"/>
          <w:szCs w:val="20"/>
        </w:rPr>
        <w:t>удовлетворяет</w:t>
      </w:r>
      <w:r w:rsidRPr="00973E36">
        <w:rPr>
          <w:rFonts w:ascii="Sylfaen" w:hAnsi="Sylfaen"/>
          <w:spacing w:val="-4"/>
          <w:sz w:val="20"/>
          <w:szCs w:val="20"/>
        </w:rPr>
        <w:t xml:space="preserve"> требованиям к праву участия установленным приглашением на </w:t>
      </w:r>
      <w:r w:rsidR="00B225D5" w:rsidRPr="00973E36">
        <w:rPr>
          <w:rFonts w:ascii="Sylfaen" w:hAnsi="Sylfaen"/>
          <w:sz w:val="20"/>
          <w:szCs w:val="20"/>
        </w:rPr>
        <w:t>открытый конкурс</w:t>
      </w:r>
      <w:r w:rsidRPr="00973E36">
        <w:rPr>
          <w:rFonts w:ascii="Sylfaen" w:hAnsi="Sylfaen"/>
          <w:sz w:val="20"/>
          <w:szCs w:val="20"/>
        </w:rPr>
        <w:t xml:space="preserve"> 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ОКПТ-</w:t>
      </w:r>
      <w:r w:rsidR="00142594">
        <w:rPr>
          <w:rFonts w:ascii="Sylfaen" w:hAnsi="Sylfaen"/>
          <w:sz w:val="20"/>
          <w:szCs w:val="20"/>
        </w:rPr>
        <w:t>21/2</w:t>
      </w:r>
      <w:r w:rsidR="008A68A2" w:rsidRPr="00973E36">
        <w:rPr>
          <w:rFonts w:ascii="Sylfaen" w:hAnsi="Sylfaen"/>
          <w:sz w:val="20"/>
          <w:szCs w:val="20"/>
        </w:rPr>
        <w:t xml:space="preserve"> </w:t>
      </w:r>
      <w:r w:rsidR="00A90FCD" w:rsidRPr="00973E36">
        <w:rPr>
          <w:rFonts w:ascii="Sylfaen" w:hAnsi="Sylfaen"/>
          <w:sz w:val="20"/>
          <w:szCs w:val="20"/>
        </w:rPr>
        <w:t xml:space="preserve">и обязуется в случае признания </w:t>
      </w:r>
      <w:r w:rsidR="00BF09F8" w:rsidRPr="00973E36">
        <w:rPr>
          <w:rFonts w:ascii="Sylfaen" w:hAnsi="Sylfaen"/>
          <w:sz w:val="20"/>
          <w:szCs w:val="20"/>
        </w:rPr>
        <w:t>отобранным</w:t>
      </w:r>
      <w:r w:rsidR="00A90FCD" w:rsidRPr="00973E36">
        <w:rPr>
          <w:rFonts w:ascii="Sylfaen" w:hAnsi="Sylfaen"/>
          <w:sz w:val="20"/>
          <w:szCs w:val="20"/>
        </w:rPr>
        <w:t xml:space="preserve"> участником в порядке и сроки, установленные </w:t>
      </w:r>
      <w:r w:rsidR="00B64C48" w:rsidRPr="00973E36">
        <w:rPr>
          <w:rFonts w:ascii="Sylfaen" w:hAnsi="Sylfaen"/>
          <w:sz w:val="20"/>
          <w:szCs w:val="20"/>
        </w:rPr>
        <w:t xml:space="preserve">настоящим </w:t>
      </w:r>
      <w:r w:rsidR="00A90FCD" w:rsidRPr="00973E36">
        <w:rPr>
          <w:rFonts w:ascii="Sylfaen" w:hAnsi="Sylfaen"/>
          <w:sz w:val="20"/>
          <w:szCs w:val="20"/>
        </w:rPr>
        <w:t xml:space="preserve">приглашением </w:t>
      </w:r>
      <w:r w:rsidR="00952531" w:rsidRPr="00973E36">
        <w:rPr>
          <w:rFonts w:ascii="Sylfaen" w:hAnsi="Sylfaen"/>
          <w:sz w:val="20"/>
          <w:szCs w:val="20"/>
        </w:rPr>
        <w:t xml:space="preserve"> представить обеспечение квалификации в размере ценового предложения,</w:t>
      </w:r>
    </w:p>
    <w:p w:rsidR="006B3E56" w:rsidRPr="00973E36" w:rsidRDefault="006B3E56" w:rsidP="00B46D58">
      <w:pPr>
        <w:pStyle w:val="aff"/>
        <w:widowControl w:val="0"/>
        <w:numPr>
          <w:ilvl w:val="0"/>
          <w:numId w:val="21"/>
        </w:numPr>
        <w:tabs>
          <w:tab w:val="left" w:pos="567"/>
        </w:tabs>
        <w:spacing w:after="160"/>
        <w:jc w:val="both"/>
        <w:rPr>
          <w:rFonts w:ascii="Sylfaen" w:hAnsi="Sylfaen" w:cs="Arial"/>
          <w:sz w:val="20"/>
          <w:szCs w:val="20"/>
        </w:rPr>
      </w:pPr>
      <w:r w:rsidRPr="00973E36">
        <w:rPr>
          <w:rFonts w:ascii="Sylfaen" w:hAnsi="Sylfaen"/>
          <w:sz w:val="20"/>
          <w:szCs w:val="20"/>
        </w:rPr>
        <w:t xml:space="preserve">в рамках участия в </w:t>
      </w:r>
      <w:r w:rsidR="00305944" w:rsidRPr="00973E36">
        <w:rPr>
          <w:rFonts w:ascii="Sylfaen" w:hAnsi="Sylfaen"/>
          <w:sz w:val="20"/>
          <w:szCs w:val="20"/>
        </w:rPr>
        <w:t xml:space="preserve">открытом конкурсе </w:t>
      </w:r>
      <w:r w:rsidRPr="00973E36">
        <w:rPr>
          <w:rFonts w:ascii="Sylfaen" w:hAnsi="Sylfaen"/>
          <w:sz w:val="20"/>
          <w:szCs w:val="20"/>
        </w:rPr>
        <w:t xml:space="preserve">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ОКПТ-</w:t>
      </w:r>
      <w:r w:rsidR="00142594">
        <w:rPr>
          <w:rFonts w:ascii="Sylfaen" w:hAnsi="Sylfaen"/>
          <w:sz w:val="20"/>
          <w:szCs w:val="20"/>
        </w:rPr>
        <w:t>21/2</w:t>
      </w:r>
    </w:p>
    <w:p w:rsidR="006B3E56" w:rsidRPr="00973E36" w:rsidRDefault="006B3E56" w:rsidP="00B46D58">
      <w:pPr>
        <w:pStyle w:val="aff"/>
        <w:widowControl w:val="0"/>
        <w:numPr>
          <w:ilvl w:val="0"/>
          <w:numId w:val="22"/>
        </w:numPr>
        <w:tabs>
          <w:tab w:val="left" w:pos="567"/>
        </w:tabs>
        <w:spacing w:after="160"/>
        <w:jc w:val="both"/>
        <w:rPr>
          <w:rFonts w:ascii="Sylfaen" w:hAnsi="Sylfaen"/>
          <w:sz w:val="20"/>
          <w:szCs w:val="20"/>
        </w:rPr>
      </w:pPr>
      <w:r w:rsidRPr="00973E36">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6B3E56" w:rsidRPr="00973E36" w:rsidRDefault="006B3E56" w:rsidP="00B46D58">
      <w:pPr>
        <w:pStyle w:val="aff"/>
        <w:widowControl w:val="0"/>
        <w:numPr>
          <w:ilvl w:val="0"/>
          <w:numId w:val="22"/>
        </w:numPr>
        <w:tabs>
          <w:tab w:val="left" w:pos="567"/>
        </w:tabs>
        <w:spacing w:after="160"/>
        <w:jc w:val="both"/>
        <w:rPr>
          <w:rFonts w:ascii="Sylfaen" w:hAnsi="Sylfaen"/>
          <w:spacing w:val="-6"/>
          <w:sz w:val="20"/>
          <w:szCs w:val="20"/>
        </w:rPr>
      </w:pPr>
      <w:r w:rsidRPr="00973E36">
        <w:rPr>
          <w:rFonts w:ascii="Sylfaen" w:hAnsi="Sylfaen"/>
          <w:spacing w:val="-6"/>
          <w:sz w:val="20"/>
          <w:szCs w:val="20"/>
        </w:rPr>
        <w:t xml:space="preserve">отсутствует случай установленного приглашением на </w:t>
      </w:r>
      <w:r w:rsidR="00305944" w:rsidRPr="00973E36">
        <w:rPr>
          <w:rFonts w:ascii="Sylfaen" w:hAnsi="Sylfaen"/>
          <w:sz w:val="20"/>
          <w:szCs w:val="20"/>
        </w:rPr>
        <w:t>открытый конкурс</w:t>
      </w:r>
      <w:r w:rsidRPr="00973E36">
        <w:rPr>
          <w:rFonts w:ascii="Sylfaen" w:hAnsi="Sylfaen"/>
          <w:sz w:val="20"/>
          <w:szCs w:val="20"/>
        </w:rPr>
        <w:t xml:space="preserve"> случая     одновременного </w:t>
      </w:r>
    </w:p>
    <w:p w:rsidR="006B3E56" w:rsidRPr="00973E36" w:rsidRDefault="006B3E56" w:rsidP="00B46D58">
      <w:pPr>
        <w:pStyle w:val="a3"/>
        <w:widowControl w:val="0"/>
        <w:spacing w:line="240" w:lineRule="auto"/>
        <w:ind w:firstLine="0"/>
        <w:jc w:val="left"/>
        <w:rPr>
          <w:rFonts w:ascii="Sylfaen" w:hAnsi="Sylfaen"/>
          <w:i w:val="0"/>
        </w:rPr>
      </w:pPr>
      <w:proofErr w:type="gramStart"/>
      <w:r w:rsidRPr="00973E36">
        <w:rPr>
          <w:rFonts w:ascii="Sylfaen" w:hAnsi="Sylfaen"/>
          <w:i w:val="0"/>
        </w:rPr>
        <w:t>участия взаимосвязанных с ________________ лиц и (или) учрежденных__________</w:t>
      </w:r>
      <w:proofErr w:type="gramEnd"/>
    </w:p>
    <w:p w:rsidR="006B3E56" w:rsidRPr="00973E36" w:rsidRDefault="006B3E56" w:rsidP="00B46D58">
      <w:pPr>
        <w:widowControl w:val="0"/>
        <w:tabs>
          <w:tab w:val="left" w:pos="7938"/>
        </w:tabs>
        <w:ind w:left="3119"/>
        <w:jc w:val="both"/>
        <w:rPr>
          <w:rFonts w:ascii="Sylfaen" w:hAnsi="Sylfaen"/>
          <w:sz w:val="20"/>
          <w:szCs w:val="20"/>
        </w:rPr>
      </w:pPr>
      <w:r w:rsidRPr="00973E36">
        <w:rPr>
          <w:rFonts w:ascii="Sylfaen" w:hAnsi="Sylfaen"/>
          <w:sz w:val="20"/>
          <w:szCs w:val="20"/>
        </w:rPr>
        <w:t>наименование участника</w:t>
      </w:r>
      <w:r w:rsidRPr="00973E36">
        <w:rPr>
          <w:rFonts w:ascii="Sylfaen" w:hAnsi="Sylfaen"/>
          <w:sz w:val="20"/>
          <w:szCs w:val="20"/>
        </w:rPr>
        <w:tab/>
        <w:t>наименование</w:t>
      </w:r>
    </w:p>
    <w:p w:rsidR="006B3E56" w:rsidRPr="00973E36" w:rsidRDefault="006B3E56" w:rsidP="00B46D58">
      <w:pPr>
        <w:widowControl w:val="0"/>
        <w:tabs>
          <w:tab w:val="left" w:pos="7938"/>
        </w:tabs>
        <w:spacing w:after="160"/>
        <w:ind w:left="8080"/>
        <w:jc w:val="both"/>
        <w:rPr>
          <w:rFonts w:ascii="Sylfaen" w:hAnsi="Sylfaen" w:cs="Arial"/>
          <w:sz w:val="20"/>
          <w:szCs w:val="20"/>
        </w:rPr>
      </w:pPr>
      <w:r w:rsidRPr="00973E36">
        <w:rPr>
          <w:rFonts w:ascii="Sylfaen" w:hAnsi="Sylfaen"/>
          <w:sz w:val="20"/>
          <w:szCs w:val="20"/>
        </w:rPr>
        <w:t>участника</w:t>
      </w:r>
    </w:p>
    <w:p w:rsidR="006B3E56" w:rsidRPr="00973E36" w:rsidRDefault="006B3E56" w:rsidP="00B46D58">
      <w:pPr>
        <w:widowControl w:val="0"/>
        <w:jc w:val="both"/>
        <w:rPr>
          <w:rFonts w:ascii="Sylfaen" w:hAnsi="Sylfaen"/>
          <w:sz w:val="20"/>
          <w:szCs w:val="20"/>
          <w:u w:val="single"/>
        </w:rPr>
      </w:pPr>
      <w:r w:rsidRPr="00973E36">
        <w:rPr>
          <w:rFonts w:ascii="Sylfaen" w:hAnsi="Sylfaen"/>
          <w:sz w:val="20"/>
          <w:szCs w:val="20"/>
        </w:rPr>
        <w:t xml:space="preserve">организаций, либо организаций, имеющих </w:t>
      </w:r>
      <w:proofErr w:type="gramStart"/>
      <w:r w:rsidRPr="00973E36">
        <w:rPr>
          <w:rFonts w:ascii="Sylfaen" w:hAnsi="Sylfaen"/>
          <w:sz w:val="20"/>
          <w:szCs w:val="20"/>
        </w:rPr>
        <w:t>принадлежащую</w:t>
      </w:r>
      <w:proofErr w:type="gramEnd"/>
      <w:r w:rsidRPr="00973E36">
        <w:rPr>
          <w:rFonts w:ascii="Sylfaen" w:hAnsi="Sylfaen"/>
          <w:sz w:val="20"/>
          <w:szCs w:val="20"/>
        </w:rPr>
        <w:t xml:space="preserve"> ____________________</w:t>
      </w:r>
    </w:p>
    <w:p w:rsidR="006B3E56" w:rsidRPr="00973E36" w:rsidRDefault="006B3E56" w:rsidP="00B46D58">
      <w:pPr>
        <w:widowControl w:val="0"/>
        <w:spacing w:after="160"/>
        <w:ind w:left="7088"/>
        <w:jc w:val="both"/>
        <w:rPr>
          <w:rFonts w:ascii="Sylfaen" w:hAnsi="Sylfaen"/>
          <w:sz w:val="20"/>
          <w:szCs w:val="20"/>
        </w:rPr>
      </w:pPr>
      <w:r w:rsidRPr="00973E36">
        <w:rPr>
          <w:rFonts w:ascii="Sylfaen" w:hAnsi="Sylfaen"/>
          <w:sz w:val="20"/>
          <w:szCs w:val="20"/>
          <w:vertAlign w:val="superscript"/>
        </w:rPr>
        <w:t>наименование участника</w:t>
      </w:r>
    </w:p>
    <w:p w:rsidR="006B3E56" w:rsidRPr="00973E36" w:rsidRDefault="006B3E56" w:rsidP="00B46D58">
      <w:pPr>
        <w:widowControl w:val="0"/>
        <w:spacing w:after="160"/>
        <w:jc w:val="both"/>
        <w:rPr>
          <w:rFonts w:ascii="Sylfaen" w:hAnsi="Sylfaen"/>
          <w:sz w:val="20"/>
          <w:szCs w:val="20"/>
        </w:rPr>
      </w:pPr>
      <w:r w:rsidRPr="00973E36">
        <w:rPr>
          <w:rFonts w:ascii="Sylfaen" w:hAnsi="Sylfaen"/>
          <w:sz w:val="20"/>
          <w:szCs w:val="20"/>
        </w:rPr>
        <w:t>долю (пай) в размере более пятидесяти процентов,</w:t>
      </w:r>
    </w:p>
    <w:p w:rsidR="006B3E56" w:rsidRPr="00973E36" w:rsidRDefault="006B3E56" w:rsidP="00B46D58">
      <w:pPr>
        <w:pStyle w:val="aff"/>
        <w:widowControl w:val="0"/>
        <w:numPr>
          <w:ilvl w:val="0"/>
          <w:numId w:val="23"/>
        </w:numPr>
        <w:tabs>
          <w:tab w:val="left" w:pos="1134"/>
        </w:tabs>
        <w:spacing w:after="160"/>
        <w:jc w:val="both"/>
        <w:rPr>
          <w:rFonts w:ascii="Sylfaen" w:hAnsi="Sylfaen" w:cs="Sylfaen"/>
          <w:sz w:val="20"/>
          <w:szCs w:val="20"/>
        </w:rPr>
      </w:pPr>
      <w:r w:rsidRPr="00973E36">
        <w:rPr>
          <w:rFonts w:ascii="Sylfaen" w:hAnsi="Sylfaen"/>
          <w:sz w:val="20"/>
          <w:szCs w:val="20"/>
        </w:rPr>
        <w:tab/>
      </w:r>
      <w:proofErr w:type="gramStart"/>
      <w:r w:rsidR="006B3B3D" w:rsidRPr="00973E36">
        <w:rPr>
          <w:rFonts w:ascii="Sylfaen" w:hAnsi="Sylfaen"/>
          <w:sz w:val="20"/>
          <w:szCs w:val="20"/>
        </w:rPr>
        <w:t xml:space="preserve">ниже представляет </w:t>
      </w:r>
      <w:r w:rsidRPr="00973E36">
        <w:rPr>
          <w:rFonts w:ascii="Sylfaen" w:hAnsi="Sylfaen"/>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973E36">
        <w:rPr>
          <w:rFonts w:ascii="Sylfaen" w:hAnsi="Sylfaen"/>
          <w:sz w:val="20"/>
          <w:szCs w:val="20"/>
        </w:rPr>
        <w:t xml:space="preserve"> в результате осуществления участником предпринимательской или иной деятельности </w:t>
      </w:r>
      <w:r w:rsidRPr="00973E36">
        <w:rPr>
          <w:rFonts w:ascii="Sylfaen" w:hAnsi="Sylfaen"/>
          <w:sz w:val="20"/>
          <w:szCs w:val="20"/>
        </w:rPr>
        <w:lastRenderedPageBreak/>
        <w:t>(реальные бенефициары)</w:t>
      </w:r>
      <w:r w:rsidRPr="00973E36">
        <w:rPr>
          <w:rStyle w:val="af6"/>
          <w:rFonts w:ascii="Sylfaen" w:hAnsi="Sylfaen"/>
          <w:sz w:val="20"/>
          <w:szCs w:val="20"/>
        </w:rPr>
        <w:footnoteReference w:customMarkFollows="1" w:id="7"/>
        <w:t>**</w:t>
      </w:r>
      <w:r w:rsidRPr="00973E36">
        <w:rPr>
          <w:rFonts w:ascii="Sylfaen" w:hAnsi="Sylfaen"/>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6B3E56" w:rsidRPr="00973E3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973E36" w:rsidRDefault="006B3E56" w:rsidP="00B46D58">
            <w:pPr>
              <w:pStyle w:val="31"/>
              <w:widowControl w:val="0"/>
              <w:spacing w:after="120" w:line="240" w:lineRule="auto"/>
              <w:ind w:firstLine="0"/>
              <w:jc w:val="center"/>
              <w:rPr>
                <w:rFonts w:ascii="Sylfaen" w:hAnsi="Sylfaen"/>
              </w:rPr>
            </w:pPr>
            <w:proofErr w:type="gramStart"/>
            <w:r w:rsidRPr="00973E36">
              <w:rPr>
                <w:rFonts w:ascii="Sylfaen" w:hAnsi="Sylfaen"/>
              </w:rPr>
              <w:t>п</w:t>
            </w:r>
            <w:proofErr w:type="gramEnd"/>
            <w:r w:rsidRPr="00973E36">
              <w:rPr>
                <w:rFonts w:ascii="Sylfaen" w:hAnsi="Sylfaen"/>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973E36" w:rsidRDefault="006B3E56" w:rsidP="00B46D58">
            <w:pPr>
              <w:pStyle w:val="31"/>
              <w:widowControl w:val="0"/>
              <w:spacing w:after="120" w:line="240" w:lineRule="auto"/>
              <w:ind w:firstLine="0"/>
              <w:jc w:val="center"/>
              <w:rPr>
                <w:rFonts w:ascii="Sylfaen" w:hAnsi="Sylfaen"/>
              </w:rPr>
            </w:pPr>
            <w:r w:rsidRPr="00973E36">
              <w:rPr>
                <w:rFonts w:ascii="Sylfaen" w:hAnsi="Sylfaen"/>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973E36" w:rsidRDefault="006B3E56" w:rsidP="00B46D58">
            <w:pPr>
              <w:pStyle w:val="31"/>
              <w:widowControl w:val="0"/>
              <w:spacing w:after="120" w:line="240" w:lineRule="auto"/>
              <w:ind w:firstLine="0"/>
              <w:jc w:val="center"/>
              <w:rPr>
                <w:rFonts w:ascii="Sylfaen" w:hAnsi="Sylfaen"/>
              </w:rPr>
            </w:pPr>
            <w:r w:rsidRPr="00973E36">
              <w:rPr>
                <w:rFonts w:ascii="Sylfaen" w:hAnsi="Sylfaen"/>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973E36" w:rsidRDefault="006B3E56" w:rsidP="00B46D58">
            <w:pPr>
              <w:pStyle w:val="31"/>
              <w:widowControl w:val="0"/>
              <w:spacing w:after="120" w:line="240" w:lineRule="auto"/>
              <w:ind w:firstLine="0"/>
              <w:jc w:val="center"/>
              <w:rPr>
                <w:rFonts w:ascii="Sylfaen" w:hAnsi="Sylfaen"/>
              </w:rPr>
            </w:pPr>
            <w:r w:rsidRPr="00973E36">
              <w:rPr>
                <w:rFonts w:ascii="Sylfaen" w:hAnsi="Sylfaen"/>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973E3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973E36" w:rsidRDefault="006B3E56" w:rsidP="00B46D58">
            <w:pPr>
              <w:pStyle w:val="31"/>
              <w:widowControl w:val="0"/>
              <w:spacing w:after="120" w:line="240" w:lineRule="auto"/>
              <w:ind w:firstLine="0"/>
              <w:jc w:val="center"/>
              <w:rPr>
                <w:rFonts w:ascii="Sylfaen" w:hAnsi="Sylfaen"/>
              </w:rPr>
            </w:pPr>
          </w:p>
        </w:tc>
      </w:tr>
      <w:tr w:rsidR="006B3E56" w:rsidRPr="00973E3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973E36" w:rsidRDefault="006B3E56" w:rsidP="00B46D58">
            <w:pPr>
              <w:pStyle w:val="31"/>
              <w:widowControl w:val="0"/>
              <w:spacing w:after="120" w:line="240" w:lineRule="auto"/>
              <w:ind w:firstLine="0"/>
              <w:jc w:val="center"/>
              <w:rPr>
                <w:rFonts w:ascii="Sylfaen" w:hAnsi="Sylfaen"/>
              </w:rPr>
            </w:pPr>
          </w:p>
        </w:tc>
      </w:tr>
      <w:tr w:rsidR="006B3E56" w:rsidRPr="00973E3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973E36"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973E36" w:rsidRDefault="006B3E56" w:rsidP="00B46D58">
            <w:pPr>
              <w:pStyle w:val="31"/>
              <w:widowControl w:val="0"/>
              <w:spacing w:after="120" w:line="240" w:lineRule="auto"/>
              <w:ind w:firstLine="0"/>
              <w:jc w:val="center"/>
              <w:rPr>
                <w:rFonts w:ascii="Sylfaen" w:hAnsi="Sylfaen"/>
              </w:rPr>
            </w:pPr>
          </w:p>
        </w:tc>
      </w:tr>
    </w:tbl>
    <w:p w:rsidR="006B3E56" w:rsidRPr="00973E36" w:rsidRDefault="006B3E56" w:rsidP="00B46D58">
      <w:pPr>
        <w:jc w:val="both"/>
        <w:rPr>
          <w:rFonts w:ascii="Sylfaen" w:hAnsi="Sylfaen"/>
          <w:sz w:val="20"/>
          <w:szCs w:val="20"/>
        </w:rPr>
      </w:pPr>
    </w:p>
    <w:p w:rsidR="00923711" w:rsidRPr="00973E36" w:rsidRDefault="00923711">
      <w:pPr>
        <w:rPr>
          <w:rFonts w:ascii="Sylfaen" w:hAnsi="Sylfaen"/>
          <w:sz w:val="20"/>
          <w:szCs w:val="20"/>
        </w:rPr>
      </w:pPr>
      <w:r w:rsidRPr="00973E36">
        <w:rPr>
          <w:rFonts w:ascii="Sylfaen" w:hAnsi="Sylfaen"/>
          <w:sz w:val="20"/>
          <w:szCs w:val="20"/>
        </w:rPr>
        <w:br w:type="page"/>
      </w:r>
    </w:p>
    <w:p w:rsidR="00110534" w:rsidRPr="00973E36" w:rsidRDefault="00F36AD3" w:rsidP="00B46D58">
      <w:pPr>
        <w:jc w:val="both"/>
        <w:rPr>
          <w:rFonts w:ascii="Sylfaen" w:hAnsi="Sylfaen"/>
          <w:sz w:val="20"/>
          <w:szCs w:val="20"/>
        </w:rPr>
      </w:pPr>
      <w:r w:rsidRPr="00973E36">
        <w:rPr>
          <w:rFonts w:ascii="Sylfaen" w:hAnsi="Sylfaen"/>
          <w:sz w:val="20"/>
          <w:szCs w:val="20"/>
        </w:rPr>
        <w:lastRenderedPageBreak/>
        <w:t xml:space="preserve"> </w:t>
      </w:r>
    </w:p>
    <w:p w:rsidR="00993891" w:rsidRPr="00973E36" w:rsidRDefault="00F36AD3" w:rsidP="00B46D58">
      <w:pPr>
        <w:jc w:val="both"/>
        <w:rPr>
          <w:rFonts w:ascii="Sylfaen" w:hAnsi="Sylfaen"/>
          <w:sz w:val="20"/>
          <w:szCs w:val="20"/>
        </w:rPr>
      </w:pPr>
      <w:r w:rsidRPr="00973E36">
        <w:rPr>
          <w:rFonts w:ascii="Sylfaen" w:hAnsi="Sylfaen"/>
          <w:sz w:val="20"/>
          <w:szCs w:val="20"/>
        </w:rPr>
        <w:t xml:space="preserve">Прилагается  </w:t>
      </w:r>
      <w:r w:rsidR="00F855BB" w:rsidRPr="00973E36">
        <w:rPr>
          <w:rFonts w:ascii="Sylfaen" w:hAnsi="Sylfaen"/>
          <w:sz w:val="20"/>
          <w:szCs w:val="20"/>
        </w:rPr>
        <w:t xml:space="preserve">полное описание предлагаемого </w:t>
      </w:r>
      <w:r w:rsidR="00AA4DC0" w:rsidRPr="00973E36">
        <w:rPr>
          <w:rFonts w:ascii="Sylfaen" w:hAnsi="Sylfaen"/>
          <w:sz w:val="20"/>
          <w:szCs w:val="20"/>
        </w:rPr>
        <w:t xml:space="preserve">  ----------------------------</w:t>
      </w:r>
      <w:r w:rsidRPr="00973E36">
        <w:rPr>
          <w:rFonts w:ascii="Sylfaen" w:hAnsi="Sylfaen"/>
          <w:sz w:val="20"/>
          <w:szCs w:val="20"/>
        </w:rPr>
        <w:t xml:space="preserve"> </w:t>
      </w:r>
      <w:r w:rsidR="00F855BB" w:rsidRPr="00973E36">
        <w:rPr>
          <w:rFonts w:ascii="Sylfaen" w:hAnsi="Sylfaen"/>
          <w:sz w:val="20"/>
          <w:szCs w:val="20"/>
        </w:rPr>
        <w:t xml:space="preserve">    товара</w:t>
      </w:r>
      <w:r w:rsidR="00B14486" w:rsidRPr="00973E36">
        <w:rPr>
          <w:rFonts w:ascii="Sylfaen" w:hAnsi="Sylfaen"/>
          <w:sz w:val="20"/>
          <w:szCs w:val="20"/>
        </w:rPr>
        <w:t>,</w:t>
      </w:r>
      <w:r w:rsidR="00F855BB" w:rsidRPr="00973E36">
        <w:rPr>
          <w:rFonts w:ascii="Sylfaen" w:hAnsi="Sylfaen"/>
          <w:sz w:val="20"/>
          <w:szCs w:val="20"/>
        </w:rPr>
        <w:t xml:space="preserve"> </w:t>
      </w:r>
    </w:p>
    <w:p w:rsidR="00993891" w:rsidRPr="00973E36" w:rsidRDefault="00993891" w:rsidP="00B46D58">
      <w:pPr>
        <w:jc w:val="both"/>
        <w:rPr>
          <w:rFonts w:ascii="Sylfaen" w:hAnsi="Sylfaen"/>
          <w:sz w:val="20"/>
          <w:szCs w:val="20"/>
        </w:rPr>
      </w:pPr>
      <w:r w:rsidRPr="00973E36">
        <w:rPr>
          <w:rFonts w:ascii="Sylfaen" w:hAnsi="Sylfaen"/>
          <w:sz w:val="20"/>
          <w:szCs w:val="20"/>
        </w:rPr>
        <w:t xml:space="preserve">                                                                                                  </w:t>
      </w:r>
      <w:r w:rsidR="00C33115" w:rsidRPr="00973E36">
        <w:rPr>
          <w:rFonts w:ascii="Sylfaen" w:hAnsi="Sylfaen"/>
          <w:sz w:val="20"/>
          <w:szCs w:val="20"/>
        </w:rPr>
        <w:t xml:space="preserve">          </w:t>
      </w:r>
      <w:r w:rsidRPr="00973E36">
        <w:rPr>
          <w:rFonts w:ascii="Sylfaen" w:hAnsi="Sylfaen"/>
          <w:sz w:val="20"/>
          <w:szCs w:val="20"/>
        </w:rPr>
        <w:t xml:space="preserve"> наименование участника</w:t>
      </w:r>
    </w:p>
    <w:p w:rsidR="006B3E56" w:rsidRPr="00973E36" w:rsidRDefault="00F855BB" w:rsidP="000811C1">
      <w:pPr>
        <w:jc w:val="both"/>
        <w:rPr>
          <w:rFonts w:ascii="Sylfaen" w:hAnsi="Sylfaen"/>
          <w:sz w:val="20"/>
          <w:szCs w:val="20"/>
          <w:lang w:val="hy-AM"/>
        </w:rPr>
      </w:pPr>
      <w:r w:rsidRPr="00973E36">
        <w:rPr>
          <w:rFonts w:ascii="Sylfaen" w:hAnsi="Sylfaen"/>
          <w:sz w:val="20"/>
          <w:szCs w:val="20"/>
        </w:rPr>
        <w:t>согласно Приложению 1.1</w:t>
      </w:r>
      <w:r w:rsidR="00C061DC" w:rsidRPr="00973E36">
        <w:rPr>
          <w:rFonts w:ascii="Sylfaen" w:hAnsi="Sylfaen"/>
          <w:sz w:val="20"/>
          <w:szCs w:val="20"/>
        </w:rPr>
        <w:t>.</w:t>
      </w:r>
      <w:r w:rsidR="00F36AD3" w:rsidRPr="00973E36">
        <w:rPr>
          <w:rFonts w:ascii="Sylfaen" w:hAnsi="Sylfaen"/>
          <w:sz w:val="20"/>
          <w:szCs w:val="20"/>
        </w:rPr>
        <w:t xml:space="preserve"> </w:t>
      </w:r>
      <w:r w:rsidRPr="00973E36">
        <w:rPr>
          <w:rFonts w:ascii="Sylfaen" w:hAnsi="Sylfaen"/>
          <w:sz w:val="20"/>
          <w:szCs w:val="20"/>
        </w:rPr>
        <w:t xml:space="preserve"> </w:t>
      </w:r>
      <w:r w:rsidR="00F36AD3" w:rsidRPr="00973E36">
        <w:rPr>
          <w:rFonts w:ascii="Sylfaen" w:hAnsi="Sylfaen"/>
          <w:sz w:val="20"/>
          <w:szCs w:val="20"/>
        </w:rPr>
        <w:t xml:space="preserve"> </w:t>
      </w:r>
      <w:r w:rsidR="00DA5D3D" w:rsidRPr="00973E36">
        <w:rPr>
          <w:rFonts w:ascii="Sylfaen" w:hAnsi="Sylfaen"/>
          <w:sz w:val="20"/>
          <w:szCs w:val="20"/>
        </w:rPr>
        <w:t xml:space="preserve">                                                                             </w:t>
      </w:r>
      <w:r w:rsidRPr="00973E36">
        <w:rPr>
          <w:rFonts w:ascii="Sylfaen" w:hAnsi="Sylfaen"/>
          <w:sz w:val="20"/>
          <w:szCs w:val="20"/>
        </w:rPr>
        <w:t xml:space="preserve">                                     </w:t>
      </w:r>
      <w:r w:rsidR="00DA5D3D" w:rsidRPr="00973E36">
        <w:rPr>
          <w:rFonts w:ascii="Sylfaen" w:hAnsi="Sylfaen"/>
          <w:sz w:val="20"/>
          <w:szCs w:val="20"/>
        </w:rPr>
        <w:t xml:space="preserve">      </w:t>
      </w:r>
    </w:p>
    <w:p w:rsidR="00F855BB" w:rsidRPr="00973E36" w:rsidRDefault="00F855BB" w:rsidP="00B46D58">
      <w:pPr>
        <w:tabs>
          <w:tab w:val="left" w:pos="7371"/>
        </w:tabs>
        <w:spacing w:after="160"/>
        <w:ind w:left="3544" w:firstLine="3"/>
        <w:jc w:val="both"/>
        <w:rPr>
          <w:rFonts w:ascii="Sylfaen" w:hAnsi="Sylfaen"/>
          <w:sz w:val="20"/>
          <w:szCs w:val="20"/>
          <w:lang w:val="hy-AM"/>
        </w:rPr>
      </w:pPr>
    </w:p>
    <w:p w:rsidR="00F855BB" w:rsidRPr="00973E36" w:rsidRDefault="00F855BB" w:rsidP="00B46D58">
      <w:pPr>
        <w:tabs>
          <w:tab w:val="left" w:pos="7371"/>
        </w:tabs>
        <w:spacing w:after="160"/>
        <w:ind w:left="3544" w:firstLine="3"/>
        <w:jc w:val="both"/>
        <w:rPr>
          <w:rFonts w:ascii="Sylfaen" w:hAnsi="Sylfaen"/>
          <w:sz w:val="20"/>
          <w:szCs w:val="20"/>
          <w:lang w:val="hy-AM"/>
        </w:rPr>
      </w:pPr>
    </w:p>
    <w:p w:rsidR="006B3E56" w:rsidRPr="00973E36" w:rsidRDefault="006B3E56" w:rsidP="00B46D58">
      <w:pPr>
        <w:tabs>
          <w:tab w:val="left" w:pos="7371"/>
        </w:tabs>
        <w:spacing w:after="160"/>
        <w:ind w:left="3544" w:firstLine="3"/>
        <w:jc w:val="both"/>
        <w:rPr>
          <w:rFonts w:ascii="Sylfaen" w:hAnsi="Sylfaen"/>
          <w:sz w:val="20"/>
          <w:szCs w:val="20"/>
        </w:rPr>
      </w:pPr>
    </w:p>
    <w:p w:rsidR="006B3E56" w:rsidRPr="00973E36" w:rsidRDefault="006B3E56" w:rsidP="00B46D58">
      <w:pPr>
        <w:tabs>
          <w:tab w:val="left" w:pos="7371"/>
        </w:tabs>
        <w:spacing w:after="160"/>
        <w:ind w:left="3544" w:firstLine="3"/>
        <w:jc w:val="both"/>
        <w:rPr>
          <w:rFonts w:ascii="Sylfaen" w:hAnsi="Sylfaen"/>
          <w:sz w:val="20"/>
          <w:szCs w:val="20"/>
        </w:rPr>
      </w:pPr>
    </w:p>
    <w:p w:rsidR="00374F4A" w:rsidRPr="00973E36" w:rsidRDefault="00374F4A" w:rsidP="00B46D58">
      <w:pPr>
        <w:jc w:val="both"/>
        <w:rPr>
          <w:rFonts w:ascii="Sylfaen" w:hAnsi="Sylfaen"/>
          <w:sz w:val="20"/>
          <w:szCs w:val="20"/>
        </w:rPr>
      </w:pPr>
      <w:r w:rsidRPr="00973E36">
        <w:rPr>
          <w:rFonts w:ascii="Sylfaen" w:hAnsi="Sylfaen"/>
          <w:sz w:val="20"/>
          <w:szCs w:val="20"/>
        </w:rPr>
        <w:t>_______________________________________________</w:t>
      </w:r>
      <w:r w:rsidRPr="00973E36">
        <w:rPr>
          <w:rFonts w:ascii="Sylfaen" w:hAnsi="Sylfaen"/>
          <w:sz w:val="20"/>
          <w:szCs w:val="20"/>
        </w:rPr>
        <w:tab/>
        <w:t>_____________________</w:t>
      </w:r>
    </w:p>
    <w:p w:rsidR="00374F4A" w:rsidRPr="00973E36" w:rsidRDefault="00374F4A" w:rsidP="00B46D58">
      <w:pPr>
        <w:tabs>
          <w:tab w:val="left" w:pos="7230"/>
        </w:tabs>
        <w:ind w:left="851"/>
        <w:jc w:val="both"/>
        <w:rPr>
          <w:rFonts w:ascii="Sylfaen" w:hAnsi="Sylfaen"/>
          <w:sz w:val="20"/>
          <w:szCs w:val="20"/>
        </w:rPr>
      </w:pPr>
      <w:r w:rsidRPr="00973E36">
        <w:rPr>
          <w:rFonts w:ascii="Sylfaen" w:hAnsi="Sylfaen"/>
          <w:sz w:val="20"/>
          <w:szCs w:val="20"/>
        </w:rPr>
        <w:t>наименование участника (должность,</w:t>
      </w:r>
      <w:r w:rsidRPr="00973E36">
        <w:rPr>
          <w:rFonts w:ascii="Sylfaen" w:hAnsi="Sylfaen"/>
          <w:sz w:val="20"/>
          <w:szCs w:val="20"/>
        </w:rPr>
        <w:tab/>
        <w:t>подпись)</w:t>
      </w:r>
    </w:p>
    <w:p w:rsidR="00374F4A" w:rsidRPr="00973E36" w:rsidRDefault="00374F4A" w:rsidP="00B46D58">
      <w:pPr>
        <w:spacing w:after="160"/>
        <w:ind w:left="1134"/>
        <w:jc w:val="both"/>
        <w:rPr>
          <w:rFonts w:ascii="Sylfaen" w:hAnsi="Sylfaen"/>
          <w:sz w:val="20"/>
          <w:szCs w:val="20"/>
        </w:rPr>
      </w:pPr>
      <w:r w:rsidRPr="00973E36">
        <w:rPr>
          <w:rFonts w:ascii="Sylfaen" w:hAnsi="Sylfaen"/>
          <w:sz w:val="20"/>
          <w:szCs w:val="20"/>
        </w:rPr>
        <w:t>имя, фамилия руководителя)</w:t>
      </w:r>
    </w:p>
    <w:p w:rsidR="0094684E" w:rsidRPr="00973E36" w:rsidRDefault="00B2572B" w:rsidP="00B46D58">
      <w:pPr>
        <w:widowControl w:val="0"/>
        <w:spacing w:after="160"/>
        <w:jc w:val="right"/>
        <w:rPr>
          <w:rFonts w:ascii="Sylfaen" w:hAnsi="Sylfaen"/>
          <w:b/>
          <w:sz w:val="20"/>
          <w:szCs w:val="20"/>
        </w:rPr>
      </w:pPr>
      <w:r w:rsidRPr="00973E36">
        <w:rPr>
          <w:rFonts w:ascii="Sylfaen" w:hAnsi="Sylfaen"/>
          <w:sz w:val="20"/>
          <w:szCs w:val="20"/>
        </w:rPr>
        <w:t>М. П.</w:t>
      </w:r>
      <w:r w:rsidR="00A225D9" w:rsidRPr="00973E36">
        <w:rPr>
          <w:rFonts w:ascii="Sylfaen" w:hAnsi="Sylfaen"/>
          <w:b/>
          <w:sz w:val="20"/>
          <w:szCs w:val="20"/>
        </w:rPr>
        <w:t xml:space="preserve"> </w:t>
      </w:r>
    </w:p>
    <w:p w:rsidR="00123294" w:rsidRPr="00973E36" w:rsidRDefault="00123294" w:rsidP="00B46D58">
      <w:pPr>
        <w:rPr>
          <w:rFonts w:ascii="Sylfaen" w:hAnsi="Sylfaen"/>
          <w:b/>
          <w:sz w:val="20"/>
          <w:szCs w:val="20"/>
        </w:rPr>
      </w:pPr>
      <w:r w:rsidRPr="00973E36">
        <w:rPr>
          <w:rFonts w:ascii="Sylfaen" w:hAnsi="Sylfaen"/>
          <w:b/>
          <w:sz w:val="20"/>
          <w:szCs w:val="20"/>
        </w:rPr>
        <w:br w:type="page"/>
      </w:r>
    </w:p>
    <w:p w:rsidR="00B048B2" w:rsidRPr="00973E36" w:rsidRDefault="00B048B2" w:rsidP="00B46D58">
      <w:pPr>
        <w:rPr>
          <w:rFonts w:ascii="Sylfaen" w:hAnsi="Sylfaen"/>
          <w:b/>
          <w:sz w:val="20"/>
          <w:szCs w:val="20"/>
        </w:rPr>
      </w:pPr>
    </w:p>
    <w:p w:rsidR="00D043C1" w:rsidRPr="00973E36" w:rsidRDefault="00D043C1" w:rsidP="00D043C1">
      <w:pPr>
        <w:pStyle w:val="3"/>
        <w:keepNext w:val="0"/>
        <w:widowControl w:val="0"/>
        <w:spacing w:after="160" w:line="240" w:lineRule="auto"/>
        <w:ind w:firstLine="567"/>
        <w:jc w:val="right"/>
        <w:rPr>
          <w:rFonts w:ascii="Sylfaen" w:hAnsi="Sylfaen" w:cs="Arial"/>
          <w:b/>
          <w:i w:val="0"/>
        </w:rPr>
      </w:pPr>
      <w:r w:rsidRPr="00973E36">
        <w:rPr>
          <w:rFonts w:ascii="Sylfaen" w:hAnsi="Sylfaen"/>
          <w:b/>
          <w:i w:val="0"/>
        </w:rPr>
        <w:t>Приложение № 1,1</w:t>
      </w:r>
    </w:p>
    <w:p w:rsidR="00D043C1" w:rsidRPr="00973E36" w:rsidRDefault="00D043C1" w:rsidP="00D043C1">
      <w:pPr>
        <w:pStyle w:val="31"/>
        <w:widowControl w:val="0"/>
        <w:spacing w:after="160" w:line="240" w:lineRule="auto"/>
        <w:jc w:val="right"/>
        <w:rPr>
          <w:rFonts w:ascii="Sylfaen" w:hAnsi="Sylfaen" w:cs="Arial"/>
          <w:b/>
        </w:rPr>
      </w:pPr>
      <w:r w:rsidRPr="00973E36">
        <w:rPr>
          <w:rFonts w:ascii="Sylfaen" w:hAnsi="Sylfaen"/>
          <w:b/>
        </w:rPr>
        <w:t>к Приглашению на открытый конкурс</w:t>
      </w:r>
      <w:r w:rsidRPr="00973E36">
        <w:rPr>
          <w:rFonts w:ascii="Sylfaen" w:hAnsi="Sylfaen" w:cs="Arial"/>
          <w:b/>
        </w:rPr>
        <w:br/>
      </w:r>
      <w:r w:rsidRPr="00973E36">
        <w:rPr>
          <w:rFonts w:ascii="Sylfaen" w:hAnsi="Sylfaen"/>
          <w:b/>
        </w:rPr>
        <w:t xml:space="preserve">под кодом </w:t>
      </w:r>
      <w:r w:rsidR="00973E36">
        <w:rPr>
          <w:rFonts w:ascii="Sylfaen" w:hAnsi="Sylfaen"/>
        </w:rPr>
        <w:t>САМ</w:t>
      </w:r>
      <w:proofErr w:type="gramStart"/>
      <w:r w:rsidR="00973E36">
        <w:rPr>
          <w:rFonts w:ascii="Sylfaen" w:hAnsi="Sylfaen"/>
        </w:rPr>
        <w:t>Ц-</w:t>
      </w:r>
      <w:proofErr w:type="gramEnd"/>
      <w:r w:rsidR="00973E36">
        <w:rPr>
          <w:rFonts w:ascii="Sylfaen" w:hAnsi="Sylfaen"/>
        </w:rPr>
        <w:t xml:space="preserve"> ОКПТ-</w:t>
      </w:r>
      <w:r w:rsidR="00142594">
        <w:rPr>
          <w:rFonts w:ascii="Sylfaen" w:hAnsi="Sylfaen"/>
        </w:rPr>
        <w:t>21/2</w:t>
      </w:r>
    </w:p>
    <w:p w:rsidR="00D043C1" w:rsidRPr="00973E36" w:rsidRDefault="00D043C1" w:rsidP="00D043C1">
      <w:pPr>
        <w:widowControl w:val="0"/>
        <w:spacing w:after="160"/>
        <w:ind w:left="567" w:right="565"/>
        <w:jc w:val="center"/>
        <w:rPr>
          <w:rFonts w:ascii="Sylfaen" w:hAnsi="Sylfaen"/>
          <w:b/>
          <w:sz w:val="20"/>
          <w:szCs w:val="20"/>
        </w:rPr>
      </w:pPr>
    </w:p>
    <w:p w:rsidR="00D043C1" w:rsidRPr="00973E36" w:rsidRDefault="00D043C1" w:rsidP="00D043C1">
      <w:pPr>
        <w:pStyle w:val="3"/>
        <w:keepNext w:val="0"/>
        <w:widowControl w:val="0"/>
        <w:spacing w:after="160" w:line="240" w:lineRule="auto"/>
        <w:ind w:left="567" w:right="565"/>
        <w:rPr>
          <w:rFonts w:ascii="Sylfaen" w:hAnsi="Sylfaen"/>
          <w:b/>
          <w:i w:val="0"/>
        </w:rPr>
      </w:pPr>
      <w:r w:rsidRPr="00973E36">
        <w:rPr>
          <w:rFonts w:ascii="Sylfaen" w:hAnsi="Sylfaen"/>
          <w:b/>
          <w:i w:val="0"/>
        </w:rPr>
        <w:t>ПОЛНОЕ ОПИСАНИЕ</w:t>
      </w:r>
    </w:p>
    <w:p w:rsidR="00D043C1" w:rsidRPr="00973E36" w:rsidRDefault="00D043C1" w:rsidP="00D043C1">
      <w:pPr>
        <w:pStyle w:val="3"/>
        <w:keepNext w:val="0"/>
        <w:widowControl w:val="0"/>
        <w:spacing w:after="160" w:line="240" w:lineRule="auto"/>
        <w:ind w:left="567" w:right="565"/>
        <w:rPr>
          <w:rFonts w:ascii="Sylfaen" w:hAnsi="Sylfaen"/>
          <w:b/>
          <w:i w:val="0"/>
        </w:rPr>
      </w:pPr>
      <w:r w:rsidRPr="00973E36">
        <w:rPr>
          <w:rFonts w:ascii="Sylfaen" w:hAnsi="Sylfaen"/>
          <w:b/>
          <w:i w:val="0"/>
        </w:rPr>
        <w:t xml:space="preserve">предлагаемого </w:t>
      </w:r>
      <w:r w:rsidR="00A35FB1" w:rsidRPr="00973E36">
        <w:rPr>
          <w:rFonts w:ascii="Sylfaen" w:hAnsi="Sylfaen"/>
          <w:b/>
          <w:i w:val="0"/>
        </w:rPr>
        <w:t>товара</w:t>
      </w:r>
    </w:p>
    <w:p w:rsidR="00D043C1" w:rsidRPr="00973E36" w:rsidRDefault="00D043C1" w:rsidP="00D043C1">
      <w:pPr>
        <w:pStyle w:val="3"/>
        <w:keepNext w:val="0"/>
        <w:widowControl w:val="0"/>
        <w:spacing w:after="160" w:line="240" w:lineRule="auto"/>
        <w:ind w:left="567" w:right="565"/>
        <w:rPr>
          <w:rFonts w:ascii="Sylfaen" w:hAnsi="Sylfaen" w:cs="Arial"/>
        </w:rPr>
      </w:pPr>
    </w:p>
    <w:p w:rsidR="00D043C1" w:rsidRPr="00973E36" w:rsidRDefault="00D043C1" w:rsidP="00D043C1">
      <w:pPr>
        <w:widowControl w:val="0"/>
        <w:jc w:val="both"/>
        <w:rPr>
          <w:rFonts w:ascii="Sylfaen" w:hAnsi="Sylfaen"/>
          <w:sz w:val="20"/>
          <w:szCs w:val="20"/>
        </w:rPr>
      </w:pPr>
      <w:r w:rsidRPr="00973E36">
        <w:rPr>
          <w:rFonts w:ascii="Sylfaen" w:hAnsi="Sylfaen"/>
          <w:sz w:val="20"/>
          <w:szCs w:val="20"/>
        </w:rPr>
        <w:t xml:space="preserve">_____________________________,                               в качестве участника </w:t>
      </w:r>
      <w:proofErr w:type="gramStart"/>
      <w:r w:rsidRPr="00973E36">
        <w:rPr>
          <w:rFonts w:ascii="Sylfaen" w:hAnsi="Sylfaen"/>
          <w:sz w:val="20"/>
          <w:szCs w:val="20"/>
        </w:rPr>
        <w:t>в</w:t>
      </w:r>
      <w:proofErr w:type="gramEnd"/>
      <w:r w:rsidRPr="00973E36">
        <w:rPr>
          <w:rFonts w:ascii="Sylfaen" w:hAnsi="Sylfaen"/>
          <w:sz w:val="20"/>
          <w:szCs w:val="20"/>
        </w:rPr>
        <w:t xml:space="preserve"> </w:t>
      </w:r>
    </w:p>
    <w:p w:rsidR="00D043C1" w:rsidRPr="00973E36" w:rsidRDefault="00D043C1" w:rsidP="00D043C1">
      <w:pPr>
        <w:widowControl w:val="0"/>
        <w:spacing w:after="120"/>
        <w:jc w:val="both"/>
        <w:rPr>
          <w:rFonts w:ascii="Sylfaen" w:hAnsi="Sylfaen" w:cs="Arial"/>
          <w:sz w:val="20"/>
          <w:szCs w:val="20"/>
          <w:u w:val="single"/>
        </w:rPr>
      </w:pPr>
      <w:r w:rsidRPr="00973E36">
        <w:rPr>
          <w:rFonts w:ascii="Sylfaen" w:hAnsi="Sylfaen"/>
          <w:sz w:val="20"/>
          <w:szCs w:val="20"/>
        </w:rPr>
        <w:t>наименование участника</w:t>
      </w:r>
    </w:p>
    <w:p w:rsidR="00D043C1" w:rsidRPr="00973E36" w:rsidRDefault="00D043C1" w:rsidP="00D043C1">
      <w:pPr>
        <w:widowControl w:val="0"/>
        <w:spacing w:after="160"/>
        <w:jc w:val="both"/>
        <w:rPr>
          <w:rFonts w:ascii="Sylfaen" w:hAnsi="Sylfaen"/>
          <w:sz w:val="20"/>
          <w:szCs w:val="20"/>
        </w:rPr>
      </w:pPr>
      <w:r w:rsidRPr="00973E36">
        <w:rPr>
          <w:rFonts w:ascii="Sylfaen" w:hAnsi="Sylfaen"/>
          <w:sz w:val="20"/>
          <w:szCs w:val="20"/>
        </w:rPr>
        <w:t xml:space="preserve">рамках </w:t>
      </w:r>
      <w:r w:rsidR="009E3C32">
        <w:rPr>
          <w:rFonts w:ascii="Sylfaen" w:hAnsi="Sylfaen"/>
          <w:sz w:val="20"/>
          <w:szCs w:val="20"/>
        </w:rPr>
        <w:t>О запросе котировки цен</w:t>
      </w:r>
      <w:r w:rsidRPr="00973E36">
        <w:rPr>
          <w:rFonts w:ascii="Sylfaen" w:hAnsi="Sylfaen"/>
          <w:sz w:val="20"/>
          <w:szCs w:val="20"/>
        </w:rPr>
        <w:t xml:space="preserve">под кодом </w:t>
      </w:r>
      <w:r w:rsidR="00973E36">
        <w:rPr>
          <w:rFonts w:ascii="Sylfaen" w:hAnsi="Sylfaen"/>
          <w:sz w:val="20"/>
          <w:szCs w:val="20"/>
        </w:rPr>
        <w:t>САМ</w:t>
      </w:r>
      <w:proofErr w:type="gramStart"/>
      <w:r w:rsidR="00973E36">
        <w:rPr>
          <w:rFonts w:ascii="Sylfaen" w:hAnsi="Sylfaen"/>
          <w:sz w:val="20"/>
          <w:szCs w:val="20"/>
        </w:rPr>
        <w:t>Ц-</w:t>
      </w:r>
      <w:proofErr w:type="gramEnd"/>
      <w:r w:rsidR="00973E36">
        <w:rPr>
          <w:rFonts w:ascii="Sylfaen" w:hAnsi="Sylfaen"/>
          <w:sz w:val="20"/>
          <w:szCs w:val="20"/>
        </w:rPr>
        <w:t xml:space="preserve"> ОКПТ-</w:t>
      </w:r>
      <w:r w:rsidR="00142594">
        <w:rPr>
          <w:rFonts w:ascii="Sylfaen" w:hAnsi="Sylfaen"/>
          <w:sz w:val="20"/>
          <w:szCs w:val="20"/>
        </w:rPr>
        <w:t>21/2</w:t>
      </w:r>
      <w:r w:rsidR="00ED144A" w:rsidRPr="00973E36">
        <w:rPr>
          <w:rFonts w:ascii="Sylfaen" w:hAnsi="Sylfaen"/>
          <w:sz w:val="20"/>
          <w:szCs w:val="20"/>
        </w:rPr>
        <w:t xml:space="preserve"> </w:t>
      </w:r>
      <w:r w:rsidRPr="00973E36">
        <w:rPr>
          <w:rFonts w:ascii="Sylfaen" w:hAnsi="Sylfaen"/>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
        <w:gridCol w:w="1686"/>
        <w:gridCol w:w="1453"/>
        <w:gridCol w:w="5112"/>
      </w:tblGrid>
      <w:tr w:rsidR="00D043C1" w:rsidRPr="00973E36" w:rsidTr="00D35E05">
        <w:tc>
          <w:tcPr>
            <w:tcW w:w="1035" w:type="dxa"/>
            <w:vMerge w:val="restart"/>
            <w:vAlign w:val="center"/>
          </w:tcPr>
          <w:p w:rsidR="00EE1022" w:rsidRPr="00973E36" w:rsidRDefault="00EE1022" w:rsidP="00FF3F2A">
            <w:pPr>
              <w:widowControl w:val="0"/>
              <w:jc w:val="center"/>
              <w:rPr>
                <w:rFonts w:ascii="Sylfaen" w:hAnsi="Sylfaen"/>
                <w:b/>
                <w:sz w:val="20"/>
                <w:szCs w:val="20"/>
              </w:rPr>
            </w:pPr>
          </w:p>
          <w:p w:rsidR="00D043C1" w:rsidRPr="00973E36" w:rsidRDefault="00D043C1" w:rsidP="00FF3F2A">
            <w:pPr>
              <w:widowControl w:val="0"/>
              <w:jc w:val="center"/>
              <w:rPr>
                <w:rFonts w:ascii="Sylfaen" w:hAnsi="Sylfaen"/>
                <w:b/>
                <w:bCs/>
                <w:sz w:val="20"/>
                <w:szCs w:val="20"/>
              </w:rPr>
            </w:pPr>
            <w:r w:rsidRPr="00973E36">
              <w:rPr>
                <w:rFonts w:ascii="Sylfaen" w:hAnsi="Sylfaen"/>
                <w:b/>
                <w:sz w:val="20"/>
                <w:szCs w:val="20"/>
              </w:rPr>
              <w:t>Номер лота</w:t>
            </w:r>
          </w:p>
        </w:tc>
        <w:tc>
          <w:tcPr>
            <w:tcW w:w="8251" w:type="dxa"/>
            <w:gridSpan w:val="3"/>
            <w:vAlign w:val="center"/>
          </w:tcPr>
          <w:p w:rsidR="00D043C1" w:rsidRPr="00973E36" w:rsidRDefault="00D043C1" w:rsidP="00FF3F2A">
            <w:pPr>
              <w:widowControl w:val="0"/>
              <w:jc w:val="center"/>
              <w:rPr>
                <w:rFonts w:ascii="Sylfaen" w:hAnsi="Sylfaen"/>
                <w:b/>
                <w:bCs/>
                <w:sz w:val="20"/>
                <w:szCs w:val="20"/>
              </w:rPr>
            </w:pPr>
            <w:r w:rsidRPr="00973E36">
              <w:rPr>
                <w:rFonts w:ascii="Sylfaen" w:hAnsi="Sylfaen"/>
                <w:b/>
                <w:sz w:val="20"/>
                <w:szCs w:val="20"/>
              </w:rPr>
              <w:t>Предлагаемый товар</w:t>
            </w:r>
          </w:p>
        </w:tc>
      </w:tr>
      <w:tr w:rsidR="00E020E1" w:rsidRPr="00973E36" w:rsidTr="00973E36">
        <w:trPr>
          <w:trHeight w:val="696"/>
        </w:trPr>
        <w:tc>
          <w:tcPr>
            <w:tcW w:w="1035" w:type="dxa"/>
            <w:vMerge/>
            <w:vAlign w:val="center"/>
          </w:tcPr>
          <w:p w:rsidR="00E020E1" w:rsidRPr="00973E36" w:rsidRDefault="00E020E1" w:rsidP="00FF3F2A">
            <w:pPr>
              <w:widowControl w:val="0"/>
              <w:jc w:val="center"/>
              <w:rPr>
                <w:rFonts w:ascii="Sylfaen" w:hAnsi="Sylfaen"/>
                <w:b/>
                <w:bCs/>
                <w:sz w:val="20"/>
                <w:szCs w:val="20"/>
              </w:rPr>
            </w:pPr>
          </w:p>
        </w:tc>
        <w:tc>
          <w:tcPr>
            <w:tcW w:w="1686" w:type="dxa"/>
            <w:vAlign w:val="center"/>
          </w:tcPr>
          <w:p w:rsidR="00E020E1" w:rsidRPr="00973E36" w:rsidRDefault="00E020E1" w:rsidP="00FF3F2A">
            <w:pPr>
              <w:widowControl w:val="0"/>
              <w:jc w:val="center"/>
              <w:rPr>
                <w:rFonts w:ascii="Sylfaen" w:hAnsi="Sylfaen"/>
                <w:b/>
                <w:bCs/>
                <w:sz w:val="20"/>
                <w:szCs w:val="20"/>
                <w:lang w:val="en-US"/>
              </w:rPr>
            </w:pPr>
            <w:r w:rsidRPr="00973E36">
              <w:rPr>
                <w:rFonts w:ascii="Sylfaen" w:hAnsi="Sylfaen"/>
                <w:b/>
                <w:sz w:val="20"/>
                <w:szCs w:val="20"/>
                <w:lang w:val="en-US"/>
              </w:rPr>
              <w:t>Наименование</w:t>
            </w:r>
          </w:p>
        </w:tc>
        <w:tc>
          <w:tcPr>
            <w:tcW w:w="1453" w:type="dxa"/>
            <w:vAlign w:val="center"/>
          </w:tcPr>
          <w:p w:rsidR="00E020E1" w:rsidRPr="00973E36" w:rsidRDefault="00E020E1" w:rsidP="00FF3F2A">
            <w:pPr>
              <w:widowControl w:val="0"/>
              <w:jc w:val="center"/>
              <w:rPr>
                <w:rFonts w:ascii="Sylfaen" w:hAnsi="Sylfaen"/>
                <w:b/>
                <w:bCs/>
                <w:sz w:val="20"/>
                <w:szCs w:val="20"/>
              </w:rPr>
            </w:pPr>
            <w:r w:rsidRPr="00973E36">
              <w:rPr>
                <w:rFonts w:ascii="Sylfaen" w:hAnsi="Sylfaen"/>
                <w:b/>
                <w:sz w:val="20"/>
                <w:szCs w:val="20"/>
              </w:rPr>
              <w:t>товарный знак</w:t>
            </w:r>
          </w:p>
        </w:tc>
        <w:tc>
          <w:tcPr>
            <w:tcW w:w="5112" w:type="dxa"/>
            <w:vAlign w:val="center"/>
          </w:tcPr>
          <w:p w:rsidR="00E020E1" w:rsidRPr="00973E36" w:rsidRDefault="00E020E1" w:rsidP="00FF3F2A">
            <w:pPr>
              <w:widowControl w:val="0"/>
              <w:jc w:val="center"/>
              <w:rPr>
                <w:rFonts w:ascii="Sylfaen" w:hAnsi="Sylfaen"/>
                <w:b/>
                <w:bCs/>
                <w:sz w:val="20"/>
                <w:szCs w:val="20"/>
              </w:rPr>
            </w:pPr>
            <w:r w:rsidRPr="00973E36">
              <w:rPr>
                <w:rFonts w:ascii="Sylfaen" w:hAnsi="Sylfaen"/>
                <w:b/>
                <w:sz w:val="20"/>
                <w:szCs w:val="20"/>
              </w:rPr>
              <w:t>технические характеристики</w:t>
            </w:r>
          </w:p>
        </w:tc>
      </w:tr>
      <w:tr w:rsidR="00E020E1" w:rsidRPr="00973E36" w:rsidTr="00973E36">
        <w:tc>
          <w:tcPr>
            <w:tcW w:w="1035" w:type="dxa"/>
          </w:tcPr>
          <w:p w:rsidR="00E020E1" w:rsidRPr="00973E36" w:rsidRDefault="00E020E1" w:rsidP="00FF3F2A">
            <w:pPr>
              <w:pStyle w:val="3"/>
              <w:keepNext w:val="0"/>
              <w:widowControl w:val="0"/>
              <w:spacing w:line="240" w:lineRule="auto"/>
              <w:jc w:val="left"/>
              <w:rPr>
                <w:rFonts w:ascii="Sylfaen" w:hAnsi="Sylfaen"/>
                <w:b/>
              </w:rPr>
            </w:pPr>
          </w:p>
        </w:tc>
        <w:tc>
          <w:tcPr>
            <w:tcW w:w="1686" w:type="dxa"/>
          </w:tcPr>
          <w:p w:rsidR="00E020E1" w:rsidRPr="00973E36" w:rsidRDefault="00E020E1" w:rsidP="00FF3F2A">
            <w:pPr>
              <w:pStyle w:val="3"/>
              <w:keepNext w:val="0"/>
              <w:widowControl w:val="0"/>
              <w:spacing w:line="240" w:lineRule="auto"/>
              <w:jc w:val="left"/>
              <w:rPr>
                <w:rFonts w:ascii="Sylfaen" w:hAnsi="Sylfaen"/>
                <w:b/>
              </w:rPr>
            </w:pPr>
          </w:p>
        </w:tc>
        <w:tc>
          <w:tcPr>
            <w:tcW w:w="1453" w:type="dxa"/>
          </w:tcPr>
          <w:p w:rsidR="00E020E1" w:rsidRPr="00973E36" w:rsidRDefault="00E020E1" w:rsidP="00FF3F2A">
            <w:pPr>
              <w:pStyle w:val="3"/>
              <w:keepNext w:val="0"/>
              <w:widowControl w:val="0"/>
              <w:spacing w:line="240" w:lineRule="auto"/>
              <w:jc w:val="left"/>
              <w:rPr>
                <w:rFonts w:ascii="Sylfaen" w:hAnsi="Sylfaen"/>
                <w:b/>
              </w:rPr>
            </w:pPr>
          </w:p>
        </w:tc>
        <w:tc>
          <w:tcPr>
            <w:tcW w:w="5112" w:type="dxa"/>
          </w:tcPr>
          <w:p w:rsidR="00E020E1" w:rsidRPr="00973E36" w:rsidRDefault="00E020E1" w:rsidP="00FF3F2A">
            <w:pPr>
              <w:pStyle w:val="3"/>
              <w:keepNext w:val="0"/>
              <w:widowControl w:val="0"/>
              <w:spacing w:line="240" w:lineRule="auto"/>
              <w:jc w:val="left"/>
              <w:rPr>
                <w:rFonts w:ascii="Sylfaen" w:hAnsi="Sylfaen"/>
                <w:b/>
              </w:rPr>
            </w:pPr>
          </w:p>
        </w:tc>
      </w:tr>
      <w:tr w:rsidR="00E020E1" w:rsidRPr="00973E36" w:rsidTr="00973E36">
        <w:tc>
          <w:tcPr>
            <w:tcW w:w="1035" w:type="dxa"/>
          </w:tcPr>
          <w:p w:rsidR="00E020E1" w:rsidRPr="00973E36" w:rsidRDefault="00E020E1" w:rsidP="00FF3F2A">
            <w:pPr>
              <w:pStyle w:val="3"/>
              <w:keepNext w:val="0"/>
              <w:widowControl w:val="0"/>
              <w:spacing w:line="240" w:lineRule="auto"/>
              <w:jc w:val="left"/>
              <w:rPr>
                <w:rFonts w:ascii="Sylfaen" w:hAnsi="Sylfaen"/>
                <w:b/>
              </w:rPr>
            </w:pPr>
          </w:p>
        </w:tc>
        <w:tc>
          <w:tcPr>
            <w:tcW w:w="1686" w:type="dxa"/>
          </w:tcPr>
          <w:p w:rsidR="00E020E1" w:rsidRPr="00973E36" w:rsidRDefault="00E020E1" w:rsidP="00FF3F2A">
            <w:pPr>
              <w:pStyle w:val="3"/>
              <w:keepNext w:val="0"/>
              <w:widowControl w:val="0"/>
              <w:spacing w:line="240" w:lineRule="auto"/>
              <w:jc w:val="left"/>
              <w:rPr>
                <w:rFonts w:ascii="Sylfaen" w:hAnsi="Sylfaen"/>
                <w:b/>
              </w:rPr>
            </w:pPr>
          </w:p>
        </w:tc>
        <w:tc>
          <w:tcPr>
            <w:tcW w:w="1453" w:type="dxa"/>
          </w:tcPr>
          <w:p w:rsidR="00E020E1" w:rsidRPr="00973E36" w:rsidRDefault="00E020E1" w:rsidP="00FF3F2A">
            <w:pPr>
              <w:pStyle w:val="3"/>
              <w:keepNext w:val="0"/>
              <w:widowControl w:val="0"/>
              <w:spacing w:line="240" w:lineRule="auto"/>
              <w:jc w:val="left"/>
              <w:rPr>
                <w:rFonts w:ascii="Sylfaen" w:hAnsi="Sylfaen"/>
                <w:b/>
              </w:rPr>
            </w:pPr>
          </w:p>
        </w:tc>
        <w:tc>
          <w:tcPr>
            <w:tcW w:w="5112" w:type="dxa"/>
          </w:tcPr>
          <w:p w:rsidR="00E020E1" w:rsidRPr="00973E36" w:rsidRDefault="00E020E1" w:rsidP="00FF3F2A">
            <w:pPr>
              <w:pStyle w:val="3"/>
              <w:keepNext w:val="0"/>
              <w:widowControl w:val="0"/>
              <w:spacing w:line="240" w:lineRule="auto"/>
              <w:jc w:val="left"/>
              <w:rPr>
                <w:rFonts w:ascii="Sylfaen" w:hAnsi="Sylfaen"/>
                <w:b/>
              </w:rPr>
            </w:pPr>
          </w:p>
        </w:tc>
      </w:tr>
      <w:tr w:rsidR="00E020E1" w:rsidRPr="00973E36" w:rsidTr="00973E36">
        <w:tc>
          <w:tcPr>
            <w:tcW w:w="1035" w:type="dxa"/>
          </w:tcPr>
          <w:p w:rsidR="00E020E1" w:rsidRPr="00973E36" w:rsidRDefault="00E020E1" w:rsidP="00FF3F2A">
            <w:pPr>
              <w:pStyle w:val="3"/>
              <w:keepNext w:val="0"/>
              <w:widowControl w:val="0"/>
              <w:spacing w:line="240" w:lineRule="auto"/>
              <w:jc w:val="left"/>
              <w:rPr>
                <w:rFonts w:ascii="Sylfaen" w:hAnsi="Sylfaen"/>
                <w:b/>
              </w:rPr>
            </w:pPr>
          </w:p>
        </w:tc>
        <w:tc>
          <w:tcPr>
            <w:tcW w:w="1686" w:type="dxa"/>
          </w:tcPr>
          <w:p w:rsidR="00E020E1" w:rsidRPr="00973E36" w:rsidRDefault="00E020E1" w:rsidP="00FF3F2A">
            <w:pPr>
              <w:pStyle w:val="3"/>
              <w:keepNext w:val="0"/>
              <w:widowControl w:val="0"/>
              <w:spacing w:line="240" w:lineRule="auto"/>
              <w:jc w:val="left"/>
              <w:rPr>
                <w:rFonts w:ascii="Sylfaen" w:hAnsi="Sylfaen"/>
                <w:b/>
              </w:rPr>
            </w:pPr>
          </w:p>
        </w:tc>
        <w:tc>
          <w:tcPr>
            <w:tcW w:w="1453" w:type="dxa"/>
          </w:tcPr>
          <w:p w:rsidR="00E020E1" w:rsidRPr="00973E36" w:rsidRDefault="00E020E1" w:rsidP="00FF3F2A">
            <w:pPr>
              <w:pStyle w:val="3"/>
              <w:keepNext w:val="0"/>
              <w:widowControl w:val="0"/>
              <w:spacing w:line="240" w:lineRule="auto"/>
              <w:jc w:val="left"/>
              <w:rPr>
                <w:rFonts w:ascii="Sylfaen" w:hAnsi="Sylfaen"/>
                <w:b/>
              </w:rPr>
            </w:pPr>
          </w:p>
        </w:tc>
        <w:tc>
          <w:tcPr>
            <w:tcW w:w="5112" w:type="dxa"/>
          </w:tcPr>
          <w:p w:rsidR="00E020E1" w:rsidRPr="00973E36" w:rsidRDefault="00E020E1" w:rsidP="00FF3F2A">
            <w:pPr>
              <w:pStyle w:val="3"/>
              <w:keepNext w:val="0"/>
              <w:widowControl w:val="0"/>
              <w:spacing w:line="240" w:lineRule="auto"/>
              <w:jc w:val="left"/>
              <w:rPr>
                <w:rFonts w:ascii="Sylfaen" w:hAnsi="Sylfaen"/>
                <w:b/>
              </w:rPr>
            </w:pPr>
          </w:p>
        </w:tc>
      </w:tr>
    </w:tbl>
    <w:p w:rsidR="00D043C1" w:rsidRPr="00973E36" w:rsidRDefault="00D043C1" w:rsidP="00D043C1">
      <w:pPr>
        <w:widowControl w:val="0"/>
        <w:tabs>
          <w:tab w:val="left" w:pos="6804"/>
        </w:tabs>
        <w:jc w:val="center"/>
        <w:rPr>
          <w:rFonts w:ascii="Sylfaen" w:hAnsi="Sylfaen"/>
          <w:sz w:val="20"/>
          <w:szCs w:val="20"/>
          <w:lang w:val="en-US"/>
        </w:rPr>
      </w:pPr>
    </w:p>
    <w:p w:rsidR="00D043C1" w:rsidRPr="00973E36" w:rsidRDefault="00D043C1" w:rsidP="00D043C1">
      <w:pPr>
        <w:widowControl w:val="0"/>
        <w:tabs>
          <w:tab w:val="left" w:pos="6804"/>
        </w:tabs>
        <w:jc w:val="center"/>
        <w:rPr>
          <w:rFonts w:ascii="Sylfaen" w:hAnsi="Sylfaen"/>
          <w:sz w:val="20"/>
          <w:szCs w:val="20"/>
        </w:rPr>
      </w:pPr>
      <w:r w:rsidRPr="00973E36">
        <w:rPr>
          <w:rFonts w:ascii="Sylfaen" w:hAnsi="Sylfaen"/>
          <w:sz w:val="20"/>
          <w:szCs w:val="20"/>
        </w:rPr>
        <w:t>_________________________________________________</w:t>
      </w:r>
      <w:r w:rsidRPr="00973E36">
        <w:rPr>
          <w:rFonts w:ascii="Sylfaen" w:hAnsi="Sylfaen"/>
          <w:sz w:val="20"/>
          <w:szCs w:val="20"/>
        </w:rPr>
        <w:tab/>
        <w:t>_________________</w:t>
      </w:r>
    </w:p>
    <w:p w:rsidR="00D043C1" w:rsidRPr="00973E36" w:rsidRDefault="00D043C1" w:rsidP="00D043C1">
      <w:pPr>
        <w:widowControl w:val="0"/>
        <w:tabs>
          <w:tab w:val="left" w:pos="7513"/>
        </w:tabs>
        <w:spacing w:after="160"/>
        <w:ind w:left="709"/>
        <w:jc w:val="both"/>
        <w:rPr>
          <w:rFonts w:ascii="Sylfaen" w:hAnsi="Sylfaen" w:cs="Arial"/>
          <w:sz w:val="20"/>
          <w:szCs w:val="20"/>
        </w:rPr>
      </w:pPr>
      <w:proofErr w:type="gramStart"/>
      <w:r w:rsidRPr="00973E36">
        <w:rPr>
          <w:rFonts w:ascii="Sylfaen" w:hAnsi="Sylfaen"/>
          <w:sz w:val="20"/>
          <w:szCs w:val="20"/>
        </w:rPr>
        <w:t>наименование участника (должность, имя, фамилия руководителя</w:t>
      </w:r>
      <w:r w:rsidRPr="00973E36">
        <w:rPr>
          <w:rFonts w:ascii="Sylfaen" w:hAnsi="Sylfaen"/>
          <w:sz w:val="20"/>
          <w:szCs w:val="20"/>
        </w:rPr>
        <w:tab/>
        <w:t>подпись</w:t>
      </w:r>
      <w:proofErr w:type="gramEnd"/>
    </w:p>
    <w:p w:rsidR="00D043C1" w:rsidRPr="00973E36" w:rsidRDefault="00D043C1" w:rsidP="00D043C1">
      <w:pPr>
        <w:widowControl w:val="0"/>
        <w:spacing w:after="160"/>
        <w:jc w:val="right"/>
        <w:rPr>
          <w:rFonts w:ascii="Sylfaen" w:hAnsi="Sylfaen"/>
          <w:sz w:val="20"/>
          <w:szCs w:val="20"/>
        </w:rPr>
      </w:pPr>
    </w:p>
    <w:p w:rsidR="00D043C1" w:rsidRPr="00973E36" w:rsidRDefault="00D043C1" w:rsidP="00D043C1">
      <w:pPr>
        <w:widowControl w:val="0"/>
        <w:spacing w:after="160"/>
        <w:jc w:val="right"/>
        <w:rPr>
          <w:rFonts w:ascii="Sylfaen" w:hAnsi="Sylfaen"/>
          <w:sz w:val="20"/>
          <w:szCs w:val="20"/>
        </w:rPr>
      </w:pPr>
      <w:r w:rsidRPr="00973E36">
        <w:rPr>
          <w:rFonts w:ascii="Sylfaen" w:hAnsi="Sylfaen"/>
          <w:sz w:val="20"/>
          <w:szCs w:val="20"/>
        </w:rPr>
        <w:t>М. П.</w:t>
      </w:r>
    </w:p>
    <w:p w:rsidR="00D043C1" w:rsidRPr="00973E36" w:rsidRDefault="00D043C1" w:rsidP="00D043C1">
      <w:pPr>
        <w:rPr>
          <w:rFonts w:ascii="Sylfaen" w:hAnsi="Sylfaen"/>
          <w:sz w:val="20"/>
          <w:szCs w:val="20"/>
        </w:rPr>
      </w:pPr>
      <w:r w:rsidRPr="00973E36">
        <w:rPr>
          <w:rFonts w:ascii="Sylfaen" w:hAnsi="Sylfaen"/>
          <w:sz w:val="20"/>
          <w:szCs w:val="20"/>
        </w:rPr>
        <w:br w:type="page"/>
      </w:r>
    </w:p>
    <w:p w:rsidR="00F411D4" w:rsidRDefault="00F411D4" w:rsidP="00F411D4">
      <w:pPr>
        <w:rPr>
          <w:rFonts w:ascii="GHEA Grapalat" w:hAnsi="GHEA Grapalat"/>
          <w:b/>
        </w:rPr>
      </w:pPr>
    </w:p>
    <w:p w:rsidR="00F411D4" w:rsidRPr="00DC619D" w:rsidRDefault="00F411D4" w:rsidP="00F411D4">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F411D4" w:rsidRPr="009044F1" w:rsidRDefault="00F411D4" w:rsidP="00F411D4">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w:t>
      </w:r>
      <w:r>
        <w:rPr>
          <w:rFonts w:ascii="GHEA Grapalat" w:hAnsi="GHEA Grapalat"/>
          <w:b/>
          <w:sz w:val="24"/>
          <w:szCs w:val="24"/>
        </w:rPr>
        <w:t>TsDzB</w:t>
      </w:r>
      <w:r w:rsidRPr="009044F1">
        <w:rPr>
          <w:rFonts w:ascii="GHEA Grapalat" w:hAnsi="GHEA Grapalat"/>
          <w:b/>
          <w:sz w:val="24"/>
          <w:szCs w:val="24"/>
        </w:rPr>
        <w:t>---/---</w:t>
      </w:r>
      <w:r>
        <w:rPr>
          <w:rFonts w:ascii="GHEA Grapalat" w:hAnsi="GHEA Grapalat"/>
          <w:b/>
          <w:sz w:val="24"/>
          <w:szCs w:val="24"/>
        </w:rPr>
        <w:t>"</w:t>
      </w:r>
      <w:r>
        <w:rPr>
          <w:rStyle w:val="af6"/>
          <w:rFonts w:ascii="GHEA Grapalat" w:hAnsi="GHEA Grapalat"/>
          <w:b/>
          <w:sz w:val="24"/>
          <w:szCs w:val="24"/>
        </w:rPr>
        <w:footnoteReference w:customMarkFollows="1" w:id="8"/>
        <w:t>*</w:t>
      </w:r>
    </w:p>
    <w:p w:rsidR="00F411D4" w:rsidRPr="009044F1" w:rsidRDefault="00F411D4" w:rsidP="00F411D4">
      <w:pPr>
        <w:widowControl w:val="0"/>
        <w:spacing w:after="120"/>
        <w:ind w:firstLine="567"/>
        <w:jc w:val="center"/>
        <w:rPr>
          <w:rFonts w:ascii="GHEA Grapalat" w:hAnsi="GHEA Grapalat"/>
        </w:rPr>
      </w:pPr>
    </w:p>
    <w:p w:rsidR="00F411D4" w:rsidRPr="009044F1" w:rsidRDefault="00F411D4" w:rsidP="00F411D4">
      <w:pPr>
        <w:widowControl w:val="0"/>
        <w:spacing w:after="120"/>
        <w:ind w:left="-66"/>
        <w:jc w:val="center"/>
        <w:rPr>
          <w:rFonts w:ascii="GHEA Grapalat" w:hAnsi="GHEA Grapalat"/>
          <w:b/>
        </w:rPr>
      </w:pPr>
      <w:r w:rsidRPr="009044F1">
        <w:rPr>
          <w:rFonts w:ascii="GHEA Grapalat" w:hAnsi="GHEA Grapalat"/>
          <w:b/>
        </w:rPr>
        <w:t>ЦЕНОВОЕ ПРЕДЛОЖЕНИЕ</w:t>
      </w:r>
    </w:p>
    <w:p w:rsidR="00F411D4" w:rsidRPr="009044F1" w:rsidRDefault="00F411D4" w:rsidP="00F411D4">
      <w:pPr>
        <w:widowControl w:val="0"/>
        <w:spacing w:after="120"/>
        <w:ind w:firstLine="567"/>
        <w:jc w:val="center"/>
        <w:rPr>
          <w:rFonts w:ascii="GHEA Grapalat" w:hAnsi="GHEA Grapalat"/>
        </w:rPr>
      </w:pPr>
    </w:p>
    <w:p w:rsidR="00F411D4" w:rsidRPr="000F6C24" w:rsidRDefault="00F411D4" w:rsidP="00F411D4">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Pr="005744FC">
        <w:rPr>
          <w:rFonts w:ascii="GHEA Grapalat" w:hAnsi="GHEA Grapalat"/>
          <w:spacing w:val="-6"/>
        </w:rPr>
        <w:t>---BM</w:t>
      </w:r>
      <w:r>
        <w:rPr>
          <w:rFonts w:ascii="GHEA Grapalat" w:hAnsi="GHEA Grapalat"/>
          <w:spacing w:val="-6"/>
        </w:rPr>
        <w:t>TsDzB</w:t>
      </w:r>
      <w:r w:rsidRPr="005744FC">
        <w:rPr>
          <w:rFonts w:ascii="GHEA Grapalat" w:hAnsi="GHEA Grapalat"/>
          <w:spacing w:val="-6"/>
        </w:rPr>
        <w:t>---/---</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F411D4" w:rsidRPr="008842CE" w:rsidRDefault="00F411D4" w:rsidP="00F411D4">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F411D4" w:rsidRPr="009044F1" w:rsidRDefault="00F411D4" w:rsidP="00F411D4">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F411D4" w:rsidRPr="009044F1" w:rsidRDefault="00F411D4" w:rsidP="00F411D4">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F411D4" w:rsidRPr="009044F1" w:rsidRDefault="00F411D4" w:rsidP="00F411D4">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F411D4" w:rsidRPr="005744FC" w:rsidTr="00BA0A55">
        <w:trPr>
          <w:trHeight w:val="916"/>
          <w:jc w:val="center"/>
        </w:trPr>
        <w:tc>
          <w:tcPr>
            <w:tcW w:w="1084" w:type="dxa"/>
            <w:tcBorders>
              <w:top w:val="single" w:sz="4" w:space="0" w:color="auto"/>
              <w:left w:val="single" w:sz="4" w:space="0" w:color="auto"/>
              <w:right w:val="single" w:sz="4" w:space="0" w:color="auto"/>
            </w:tcBorders>
            <w:vAlign w:val="center"/>
          </w:tcPr>
          <w:p w:rsidR="00F411D4" w:rsidRPr="005744FC" w:rsidRDefault="00F411D4" w:rsidP="00BA0A55">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F411D4" w:rsidRPr="00423B3F" w:rsidRDefault="00F411D4" w:rsidP="00BA0A55">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F411D4" w:rsidRPr="00BD2C67" w:rsidRDefault="00F411D4" w:rsidP="00BA0A55">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F411D4" w:rsidRPr="005744FC" w:rsidRDefault="00F411D4" w:rsidP="00BA0A55">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F411D4" w:rsidRPr="005744FC" w:rsidRDefault="00F411D4" w:rsidP="00BA0A55">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9"/>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F411D4" w:rsidRPr="005744FC" w:rsidRDefault="00F411D4" w:rsidP="00BA0A55">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F411D4" w:rsidRPr="005744FC" w:rsidRDefault="00F411D4" w:rsidP="00BA0A55">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F411D4" w:rsidRPr="005744FC" w:rsidTr="00BA0A55">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F411D4" w:rsidRPr="005744FC" w:rsidRDefault="00F411D4" w:rsidP="00BA0A55">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411D4" w:rsidRPr="005744FC" w:rsidRDefault="00F411D4" w:rsidP="00BA0A55">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F411D4" w:rsidRPr="005744FC" w:rsidRDefault="00F411D4" w:rsidP="00BA0A55">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F411D4" w:rsidRPr="004A317B" w:rsidRDefault="00F411D4" w:rsidP="00BA0A55">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F411D4" w:rsidRPr="005744FC" w:rsidRDefault="00F411D4" w:rsidP="00BA0A55">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F411D4" w:rsidRPr="005744FC" w:rsidTr="00BA0A55">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F411D4" w:rsidRPr="005744FC" w:rsidRDefault="00F411D4" w:rsidP="00BA0A55">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F411D4" w:rsidRPr="005744FC" w:rsidRDefault="00F411D4" w:rsidP="00BA0A5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r>
      <w:tr w:rsidR="00F411D4" w:rsidRPr="005744FC" w:rsidTr="00BA0A55">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F411D4" w:rsidRPr="005744FC" w:rsidRDefault="00F411D4" w:rsidP="00BA0A55">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F411D4" w:rsidRPr="005744FC" w:rsidRDefault="00F411D4" w:rsidP="00BA0A5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rPr>
                <w:rFonts w:ascii="GHEA Grapalat" w:hAnsi="GHEA Grapalat"/>
                <w:sz w:val="20"/>
                <w:szCs w:val="20"/>
              </w:rPr>
            </w:pPr>
          </w:p>
        </w:tc>
      </w:tr>
      <w:tr w:rsidR="00F411D4" w:rsidRPr="005744FC" w:rsidTr="00BA0A55">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F411D4" w:rsidRPr="005744FC" w:rsidRDefault="00F411D4" w:rsidP="00BA0A55">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F411D4" w:rsidRPr="005744FC" w:rsidRDefault="00F411D4" w:rsidP="00BA0A55">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r>
      <w:tr w:rsidR="00F411D4" w:rsidRPr="005744FC" w:rsidTr="00BA0A55">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F411D4" w:rsidRPr="005744FC" w:rsidRDefault="00F411D4" w:rsidP="00BA0A55">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F411D4" w:rsidRPr="005744FC" w:rsidRDefault="00F411D4" w:rsidP="00BA0A55">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F411D4" w:rsidRPr="005744FC" w:rsidRDefault="00F411D4" w:rsidP="00BA0A55">
            <w:pPr>
              <w:widowControl w:val="0"/>
              <w:jc w:val="center"/>
              <w:rPr>
                <w:rFonts w:ascii="GHEA Grapalat" w:hAnsi="GHEA Grapalat"/>
                <w:sz w:val="20"/>
                <w:szCs w:val="20"/>
              </w:rPr>
            </w:pPr>
          </w:p>
        </w:tc>
      </w:tr>
      <w:tr w:rsidR="00F411D4" w:rsidRPr="005744FC" w:rsidTr="00BA0A55">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F411D4" w:rsidRPr="005744FC" w:rsidRDefault="00F411D4" w:rsidP="00BA0A55">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F411D4" w:rsidRPr="005744FC" w:rsidRDefault="00F411D4" w:rsidP="00BA0A55">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F411D4" w:rsidRPr="005744FC" w:rsidRDefault="00F411D4" w:rsidP="00BA0A55">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F411D4" w:rsidRPr="005744FC" w:rsidRDefault="00F411D4" w:rsidP="00BA0A55">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F411D4" w:rsidRPr="005744FC" w:rsidRDefault="00F411D4" w:rsidP="00BA0A55">
            <w:pPr>
              <w:widowControl w:val="0"/>
              <w:jc w:val="center"/>
              <w:rPr>
                <w:rFonts w:ascii="GHEA Grapalat" w:hAnsi="GHEA Grapalat"/>
                <w:sz w:val="20"/>
                <w:szCs w:val="20"/>
              </w:rPr>
            </w:pPr>
          </w:p>
        </w:tc>
      </w:tr>
    </w:tbl>
    <w:p w:rsidR="00F411D4" w:rsidRPr="00DD2B43" w:rsidRDefault="00F411D4" w:rsidP="00F411D4">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F411D4" w:rsidRPr="00567D3B" w:rsidRDefault="00F411D4" w:rsidP="00F411D4">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F411D4" w:rsidRPr="00D3436F" w:rsidRDefault="00F411D4" w:rsidP="00F411D4">
      <w:pPr>
        <w:widowControl w:val="0"/>
        <w:spacing w:after="160"/>
        <w:jc w:val="both"/>
        <w:rPr>
          <w:rFonts w:ascii="GHEA Grapalat" w:hAnsi="GHEA Grapalat"/>
          <w:lang w:val="es-ES"/>
        </w:rPr>
      </w:pPr>
    </w:p>
    <w:p w:rsidR="00F411D4" w:rsidRPr="000F6C24" w:rsidRDefault="00F411D4" w:rsidP="00F411D4">
      <w:pPr>
        <w:widowControl w:val="0"/>
        <w:spacing w:after="160"/>
        <w:jc w:val="right"/>
        <w:rPr>
          <w:rFonts w:ascii="GHEA Grapalat" w:hAnsi="GHEA Grapalat"/>
        </w:rPr>
      </w:pPr>
      <w:r w:rsidRPr="009044F1">
        <w:rPr>
          <w:rFonts w:ascii="GHEA Grapalat" w:hAnsi="GHEA Grapalat"/>
        </w:rPr>
        <w:t>М. П.</w:t>
      </w:r>
    </w:p>
    <w:p w:rsidR="00F411D4" w:rsidRDefault="00F411D4" w:rsidP="00F411D4">
      <w:pPr>
        <w:rPr>
          <w:rFonts w:ascii="GHEA Grapalat" w:hAnsi="GHEA Grapalat"/>
          <w:b/>
        </w:rPr>
      </w:pPr>
      <w:r>
        <w:rPr>
          <w:rFonts w:ascii="GHEA Grapalat" w:hAnsi="GHEA Grapalat"/>
          <w:b/>
        </w:rPr>
        <w:br w:type="page"/>
      </w:r>
    </w:p>
    <w:p w:rsidR="002454DA" w:rsidRPr="00B138F3" w:rsidRDefault="002454DA" w:rsidP="002454DA">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Pr="00182C2E">
        <w:rPr>
          <w:rFonts w:ascii="GHEA Grapalat" w:hAnsi="GHEA Grapalat"/>
          <w:b/>
        </w:rPr>
        <w:t>.</w:t>
      </w:r>
      <w:r>
        <w:rPr>
          <w:rFonts w:ascii="GHEA Grapalat" w:hAnsi="GHEA Grapalat"/>
          <w:b/>
        </w:rPr>
        <w:t>1</w:t>
      </w:r>
    </w:p>
    <w:p w:rsidR="002454DA" w:rsidRPr="00B138F3" w:rsidRDefault="002454DA" w:rsidP="002454DA">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af6"/>
          <w:rFonts w:ascii="GHEA Grapalat" w:hAnsi="GHEA Grapalat"/>
          <w:b/>
        </w:rPr>
        <w:footnoteReference w:customMarkFollows="1" w:id="10"/>
        <w:t>*</w:t>
      </w:r>
    </w:p>
    <w:p w:rsidR="002454DA" w:rsidRPr="00B138F3" w:rsidRDefault="002454DA" w:rsidP="002454D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2454DA" w:rsidRPr="00B138F3" w:rsidRDefault="002454DA" w:rsidP="002454DA">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2454DA" w:rsidRPr="00B138F3" w:rsidRDefault="002454DA" w:rsidP="002454D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2454DA" w:rsidRPr="00B138F3" w:rsidRDefault="002454DA" w:rsidP="002454DA">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sz w:val="18"/>
          <w:szCs w:val="18"/>
          <w:lang w:val="hy-AM"/>
        </w:rPr>
        <w:tab/>
      </w:r>
      <w:r w:rsidRPr="00B138F3">
        <w:rPr>
          <w:rStyle w:val="af5"/>
          <w:rFonts w:ascii="GHEA Grapalat" w:hAnsi="GHEA Grapalat"/>
          <w:sz w:val="18"/>
          <w:szCs w:val="18"/>
        </w:rPr>
        <w:t xml:space="preserve">                                                                            </w:t>
      </w:r>
      <w:r>
        <w:rPr>
          <w:rStyle w:val="af5"/>
          <w:rFonts w:ascii="GHEA Grapalat" w:hAnsi="GHEA Grapalat"/>
          <w:sz w:val="18"/>
          <w:szCs w:val="18"/>
          <w:lang w:val="hy-AM"/>
        </w:rPr>
        <w:t xml:space="preserve">                          </w:t>
      </w:r>
      <w:r w:rsidRPr="00B138F3">
        <w:rPr>
          <w:rStyle w:val="af5"/>
          <w:rFonts w:ascii="GHEA Grapalat" w:hAnsi="GHEA Grapalat"/>
          <w:sz w:val="18"/>
          <w:szCs w:val="18"/>
        </w:rPr>
        <w:t>номер заключаемого договора</w:t>
      </w:r>
    </w:p>
    <w:p w:rsidR="002454DA" w:rsidRPr="00B138F3" w:rsidRDefault="002454DA" w:rsidP="002454DA">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2454DA" w:rsidRPr="00B138F3" w:rsidRDefault="002454DA" w:rsidP="002454DA">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sz w:val="18"/>
          <w:szCs w:val="18"/>
        </w:rPr>
        <w:t xml:space="preserve">                                  наименование отобранного участника</w:t>
      </w:r>
      <w:r w:rsidRPr="00B138F3">
        <w:rPr>
          <w:rStyle w:val="af5"/>
          <w:rFonts w:ascii="GHEA Grapalat" w:hAnsi="GHEA Grapalat"/>
          <w:sz w:val="18"/>
          <w:szCs w:val="18"/>
          <w:lang w:val="hy-AM"/>
        </w:rPr>
        <w:tab/>
      </w: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2454DA" w:rsidRPr="00B138F3" w:rsidRDefault="002454DA" w:rsidP="002454DA">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2454DA" w:rsidRPr="00B138F3" w:rsidRDefault="002454DA" w:rsidP="002454DA">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sz w:val="18"/>
          <w:szCs w:val="18"/>
        </w:rPr>
        <w:t>наименование заказчика</w:t>
      </w:r>
      <w:r w:rsidRPr="00B138F3">
        <w:rPr>
          <w:rFonts w:ascii="GHEA Grapalat" w:eastAsiaTheme="minorHAnsi" w:hAnsi="GHEA Grapalat" w:cstheme="minorBidi"/>
          <w:b/>
          <w:sz w:val="18"/>
          <w:szCs w:val="18"/>
        </w:rPr>
        <w:t xml:space="preserve"> </w:t>
      </w:r>
    </w:p>
    <w:p w:rsidR="002454DA" w:rsidRPr="00B138F3" w:rsidRDefault="002454DA" w:rsidP="002454DA">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2454DA" w:rsidRPr="00B138F3" w:rsidRDefault="002454DA" w:rsidP="002454D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2454DA" w:rsidRPr="00B138F3" w:rsidRDefault="002454DA" w:rsidP="002454DA">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2454DA" w:rsidRPr="00B138F3" w:rsidRDefault="002454DA" w:rsidP="002454D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2454DA" w:rsidRPr="00B138F3" w:rsidRDefault="002454DA" w:rsidP="002454DA">
      <w:pPr>
        <w:pStyle w:val="af4"/>
        <w:shd w:val="clear" w:color="auto" w:fill="FFFFFF"/>
        <w:spacing w:before="0" w:beforeAutospacing="0" w:after="0" w:afterAutospacing="0"/>
        <w:jc w:val="both"/>
        <w:rPr>
          <w:rFonts w:ascii="GHEA Grapalat" w:eastAsiaTheme="minorHAnsi" w:hAnsi="GHEA Grapalat" w:cstheme="minorBidi"/>
        </w:rPr>
      </w:pPr>
    </w:p>
    <w:p w:rsidR="002454DA" w:rsidRPr="00B138F3" w:rsidRDefault="002454DA" w:rsidP="002454DA">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2454DA" w:rsidRPr="00B138F3" w:rsidRDefault="002454DA" w:rsidP="002454D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2454DA" w:rsidRPr="003961EF" w:rsidRDefault="002454DA" w:rsidP="002454DA">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w:t>
      </w:r>
      <w:r w:rsidRPr="00340AB0">
        <w:rPr>
          <w:rFonts w:ascii="GHEA Grapalat" w:eastAsiaTheme="minorHAnsi" w:hAnsi="GHEA Grapalat" w:cstheme="minorBidi"/>
          <w:lang w:val="hy-AM"/>
        </w:rPr>
        <w:t xml:space="preserve">двухсторонне утвержденного </w:t>
      </w:r>
      <w:r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Pr="00340AB0">
        <w:rPr>
          <w:rFonts w:ascii="GHEA Grapalat" w:eastAsiaTheme="minorHAnsi" w:hAnsi="GHEA Grapalat" w:cstheme="minorBidi"/>
          <w:lang w:val="hy-AM"/>
        </w:rPr>
        <w:t xml:space="preserve"> и</w:t>
      </w:r>
      <w:r w:rsidRPr="00340AB0">
        <w:rPr>
          <w:rFonts w:ascii="GHEA Grapalat" w:eastAsiaTheme="minorHAnsi" w:hAnsi="GHEA Grapalat" w:cstheme="minorBidi"/>
        </w:rPr>
        <w:t xml:space="preserve"> представленн</w:t>
      </w:r>
      <w:r w:rsidRPr="00340AB0">
        <w:rPr>
          <w:rFonts w:ascii="GHEA Grapalat" w:eastAsiaTheme="minorHAnsi" w:hAnsi="GHEA Grapalat" w:cstheme="minorBidi"/>
          <w:lang w:val="hy-AM"/>
        </w:rPr>
        <w:t>ого принципалом</w:t>
      </w:r>
      <w:r w:rsidRPr="00340AB0">
        <w:rPr>
          <w:rFonts w:ascii="GHEA Grapalat" w:eastAsiaTheme="minorHAnsi" w:hAnsi="GHEA Grapalat" w:cstheme="minorBidi"/>
        </w:rPr>
        <w:t xml:space="preserve"> лицу давшему гарантию</w:t>
      </w:r>
      <w:r w:rsidRPr="00340AB0">
        <w:rPr>
          <w:rFonts w:ascii="GHEA Grapalat" w:eastAsiaTheme="minorHAnsi" w:hAnsi="GHEA Grapalat" w:cstheme="minorBidi"/>
          <w:lang w:val="hy-AM"/>
        </w:rPr>
        <w:t>.</w:t>
      </w:r>
      <w:r w:rsidRPr="003961EF">
        <w:rPr>
          <w:rFonts w:ascii="GHEA Grapalat" w:eastAsiaTheme="minorHAnsi" w:hAnsi="GHEA Grapalat" w:cstheme="minorBidi"/>
        </w:rPr>
        <w:t xml:space="preserve"> </w:t>
      </w:r>
    </w:p>
    <w:p w:rsidR="002454DA" w:rsidRPr="00B138F3" w:rsidRDefault="002454DA" w:rsidP="002454DA">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2454DA" w:rsidRPr="00B138F3" w:rsidRDefault="002454DA" w:rsidP="002454DA">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2454DA" w:rsidRPr="00B138F3" w:rsidRDefault="002454DA" w:rsidP="002454D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2454DA" w:rsidRPr="00B138F3" w:rsidRDefault="002454DA" w:rsidP="002454D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454DA" w:rsidRPr="003870B7" w:rsidRDefault="002454DA" w:rsidP="002454D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2454DA" w:rsidRPr="003870B7" w:rsidRDefault="002454DA" w:rsidP="002454D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 xml:space="preserve">номер </w:t>
      </w:r>
      <w:proofErr w:type="gramStart"/>
      <w:r w:rsidRPr="003870B7">
        <w:rPr>
          <w:rFonts w:ascii="GHEA Grapalat" w:eastAsiaTheme="minorHAnsi" w:hAnsi="GHEA Grapalat" w:cstheme="minorBidi"/>
          <w:sz w:val="18"/>
          <w:szCs w:val="18"/>
        </w:rPr>
        <w:t>заключаемого</w:t>
      </w:r>
      <w:proofErr w:type="gramEnd"/>
      <w:r w:rsidRPr="003870B7">
        <w:rPr>
          <w:rFonts w:ascii="GHEA Grapalat" w:eastAsiaTheme="minorHAnsi" w:hAnsi="GHEA Grapalat" w:cstheme="minorBidi"/>
          <w:sz w:val="18"/>
          <w:szCs w:val="18"/>
        </w:rPr>
        <w:t xml:space="preserve"> договара</w:t>
      </w:r>
    </w:p>
    <w:p w:rsidR="002454DA" w:rsidRPr="003870B7" w:rsidRDefault="002454DA" w:rsidP="002454DA">
      <w:pPr>
        <w:pStyle w:val="af4"/>
        <w:shd w:val="clear" w:color="auto" w:fill="FFFFFF"/>
        <w:ind w:firstLine="374"/>
        <w:contextualSpacing/>
        <w:jc w:val="both"/>
        <w:rPr>
          <w:rFonts w:ascii="GHEA Grapalat" w:eastAsiaTheme="minorHAnsi" w:hAnsi="GHEA Grapalat" w:cstheme="minorBidi"/>
        </w:rPr>
      </w:pPr>
    </w:p>
    <w:p w:rsidR="002454DA" w:rsidRPr="003870B7" w:rsidRDefault="002454DA" w:rsidP="002454D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proofErr w:type="gramStart"/>
      <w:r w:rsidRPr="003870B7">
        <w:rPr>
          <w:rFonts w:ascii="GHEA Grapalat" w:eastAsiaTheme="minorHAnsi" w:hAnsi="GHEA Grapalat" w:cstheme="minorBidi"/>
        </w:rPr>
        <w:t>дня</w:t>
      </w:r>
      <w:proofErr w:type="gramEnd"/>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2454DA" w:rsidRPr="003870B7" w:rsidRDefault="002454DA" w:rsidP="002454DA">
      <w:pPr>
        <w:pStyle w:val="af4"/>
        <w:shd w:val="clear" w:color="auto" w:fill="FFFFFF"/>
        <w:contextualSpacing/>
        <w:jc w:val="both"/>
        <w:rPr>
          <w:rFonts w:ascii="GHEA Grapalat" w:eastAsiaTheme="minorHAnsi" w:hAnsi="GHEA Grapalat" w:cstheme="minorBidi"/>
          <w:sz w:val="18"/>
          <w:szCs w:val="18"/>
          <w:lang w:val="hy-AM"/>
        </w:rPr>
      </w:pPr>
    </w:p>
    <w:p w:rsidR="002454DA" w:rsidRPr="003870B7" w:rsidRDefault="002454DA" w:rsidP="002454DA">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Pr="003870B7">
        <w:rPr>
          <w:rFonts w:ascii="GHEA Grapalat" w:hAnsi="GHEA Grapalat"/>
          <w:sz w:val="16"/>
          <w:szCs w:val="16"/>
        </w:rPr>
        <w:t>крайний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2454DA" w:rsidRPr="003870B7" w:rsidRDefault="002454DA" w:rsidP="002454D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3870B7">
        <w:rPr>
          <w:rFonts w:ascii="GHEA Grapalat" w:eastAsiaTheme="minorHAnsi" w:hAnsi="GHEA Grapalat" w:cstheme="minorBidi"/>
        </w:rPr>
        <w:lastRenderedPageBreak/>
        <w:t xml:space="preserve">указанный в приглашении к процедуре закупок, организованной под </w:t>
      </w:r>
      <w:proofErr w:type="gramStart"/>
      <w:r w:rsidRPr="003870B7">
        <w:rPr>
          <w:rFonts w:ascii="GHEA Grapalat" w:eastAsiaTheme="minorHAnsi" w:hAnsi="GHEA Grapalat" w:cstheme="minorBidi"/>
        </w:rPr>
        <w:t>кодом</w:t>
      </w:r>
      <w:proofErr w:type="gramEnd"/>
      <w:r w:rsidRPr="003870B7">
        <w:rPr>
          <w:rFonts w:ascii="GHEA Grapalat" w:eastAsiaTheme="minorHAnsi" w:hAnsi="GHEA Grapalat" w:cstheme="minorBidi"/>
        </w:rPr>
        <w:t xml:space="preserve">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2454DA" w:rsidRPr="003870B7" w:rsidRDefault="002454DA" w:rsidP="002454D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2454DA" w:rsidRPr="00B138F3" w:rsidRDefault="002454DA" w:rsidP="002454D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2454DA" w:rsidRPr="00B138F3" w:rsidRDefault="002454DA" w:rsidP="002454DA">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2454DA" w:rsidRPr="00B138F3" w:rsidRDefault="002454DA" w:rsidP="002454DA">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договара</w:t>
      </w: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p>
    <w:p w:rsidR="002454DA" w:rsidRPr="00B87910"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Pr="007E5F1D">
        <w:rPr>
          <w:rFonts w:ascii="GHEA Grapalat" w:eastAsiaTheme="minorHAnsi" w:hAnsi="GHEA Grapalat" w:cstheme="minorBidi"/>
          <w:lang w:val="hy-AM"/>
        </w:rPr>
        <w:t xml:space="preserve">двухсторонне </w:t>
      </w:r>
      <w:r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7E5F1D">
        <w:rPr>
          <w:rFonts w:ascii="GHEA Grapalat" w:eastAsiaTheme="minorHAnsi" w:hAnsi="GHEA Grapalat" w:cstheme="minorBidi"/>
          <w:lang w:val="hy-AM"/>
        </w:rPr>
        <w:t xml:space="preserve"> </w:t>
      </w:r>
      <w:r w:rsidRPr="007E5F1D">
        <w:rPr>
          <w:rFonts w:ascii="GHEA Grapalat" w:eastAsiaTheme="minorHAnsi" w:hAnsi="GHEA Grapalat" w:cstheme="minorBidi"/>
        </w:rPr>
        <w:t>(</w:t>
      </w:r>
      <w:r w:rsidRPr="007E5F1D">
        <w:rPr>
          <w:rFonts w:ascii="GHEA Grapalat" w:eastAsiaTheme="minorHAnsi" w:hAnsi="GHEA Grapalat" w:cstheme="minorBidi"/>
          <w:lang w:val="hy-AM"/>
        </w:rPr>
        <w:t>их</w:t>
      </w:r>
      <w:r w:rsidRPr="007E5F1D">
        <w:rPr>
          <w:rFonts w:ascii="GHEA Grapalat" w:eastAsiaTheme="minorHAnsi" w:hAnsi="GHEA Grapalat" w:cstheme="minorBidi"/>
        </w:rPr>
        <w:t>) копии.</w:t>
      </w:r>
      <w:r w:rsidRPr="00A74B0D">
        <w:rPr>
          <w:rFonts w:ascii="GHEA Grapalat" w:eastAsiaTheme="minorHAnsi" w:hAnsi="GHEA Grapalat" w:cstheme="minorBidi"/>
        </w:rPr>
        <w:t xml:space="preserve"> </w:t>
      </w:r>
    </w:p>
    <w:p w:rsidR="002454DA" w:rsidRPr="007A724D"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2454DA" w:rsidRPr="00B138F3" w:rsidRDefault="002454DA" w:rsidP="002454D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2454DA" w:rsidRPr="00B138F3" w:rsidRDefault="002454DA" w:rsidP="002454DA">
      <w:pPr>
        <w:pStyle w:val="af4"/>
        <w:shd w:val="clear" w:color="auto" w:fill="FFFFFF"/>
        <w:spacing w:before="0" w:beforeAutospacing="0" w:after="0" w:afterAutospacing="0"/>
        <w:ind w:firstLine="375"/>
        <w:rPr>
          <w:rFonts w:ascii="GHEA Grapalat" w:eastAsiaTheme="minorHAnsi" w:hAnsi="GHEA Grapalat" w:cstheme="minorBidi"/>
        </w:rPr>
      </w:pPr>
    </w:p>
    <w:p w:rsidR="002454DA" w:rsidRPr="00B138F3" w:rsidRDefault="002454DA" w:rsidP="002454D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454DA" w:rsidRPr="00B138F3" w:rsidRDefault="002454DA" w:rsidP="002454DA">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p>
    <w:p w:rsidR="002454DA" w:rsidRPr="00B138F3" w:rsidRDefault="002454DA" w:rsidP="002454DA">
      <w:pPr>
        <w:pStyle w:val="af4"/>
        <w:shd w:val="clear" w:color="auto" w:fill="FFFFFF"/>
        <w:spacing w:before="0" w:beforeAutospacing="0" w:after="0" w:afterAutospacing="0"/>
        <w:ind w:firstLine="375"/>
        <w:jc w:val="both"/>
        <w:rPr>
          <w:rFonts w:ascii="GHEA Grapalat" w:hAnsi="GHEA Grapalat"/>
          <w:sz w:val="20"/>
          <w:szCs w:val="20"/>
        </w:rPr>
      </w:pPr>
    </w:p>
    <w:p w:rsidR="002454DA" w:rsidRPr="00B138F3" w:rsidRDefault="002454DA" w:rsidP="002454DA">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2454DA" w:rsidRPr="00B138F3" w:rsidRDefault="002454DA" w:rsidP="002454DA">
      <w:pPr>
        <w:pStyle w:val="af4"/>
        <w:shd w:val="clear" w:color="auto" w:fill="FFFFFF"/>
        <w:spacing w:before="0" w:beforeAutospacing="0" w:after="0" w:afterAutospacing="0"/>
        <w:ind w:firstLine="375"/>
        <w:jc w:val="both"/>
        <w:rPr>
          <w:rFonts w:ascii="GHEA Grapalat" w:hAnsi="GHEA Grapalat"/>
          <w:sz w:val="20"/>
          <w:szCs w:val="20"/>
          <w:lang w:val="hy-AM"/>
        </w:rPr>
      </w:pPr>
    </w:p>
    <w:p w:rsidR="002454DA" w:rsidRPr="00B138F3" w:rsidRDefault="002454DA" w:rsidP="002454DA">
      <w:pPr>
        <w:pStyle w:val="af4"/>
        <w:shd w:val="clear" w:color="auto" w:fill="FFFFFF"/>
        <w:spacing w:before="0" w:beforeAutospacing="0" w:after="0" w:afterAutospacing="0"/>
        <w:ind w:firstLine="375"/>
        <w:jc w:val="both"/>
        <w:rPr>
          <w:rFonts w:ascii="GHEA Grapalat" w:hAnsi="GHEA Grapalat"/>
          <w:sz w:val="20"/>
          <w:szCs w:val="20"/>
          <w:lang w:val="hy-AM"/>
        </w:rPr>
      </w:pPr>
    </w:p>
    <w:p w:rsidR="002454DA" w:rsidRPr="00B138F3" w:rsidRDefault="002454DA" w:rsidP="002454DA">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2454DA" w:rsidRPr="00B138F3" w:rsidRDefault="002454DA" w:rsidP="002454DA">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p>
    <w:p w:rsidR="002454DA" w:rsidRPr="00B138F3" w:rsidRDefault="002454DA" w:rsidP="002454DA">
      <w:pPr>
        <w:pStyle w:val="af4"/>
        <w:shd w:val="clear" w:color="auto" w:fill="FFFFFF"/>
        <w:spacing w:before="0" w:beforeAutospacing="0" w:after="0" w:afterAutospacing="0"/>
        <w:ind w:firstLine="375"/>
        <w:jc w:val="both"/>
        <w:rPr>
          <w:rFonts w:ascii="GHEA Grapalat" w:eastAsiaTheme="minorHAnsi" w:hAnsi="GHEA Grapalat" w:cstheme="minorBidi"/>
        </w:rPr>
      </w:pPr>
    </w:p>
    <w:p w:rsidR="002454DA" w:rsidRPr="00B138F3" w:rsidRDefault="002454DA" w:rsidP="002454DA">
      <w:pPr>
        <w:widowControl w:val="0"/>
        <w:spacing w:after="160"/>
        <w:ind w:left="567" w:right="565"/>
        <w:jc w:val="center"/>
        <w:rPr>
          <w:rFonts w:ascii="GHEA Grapalat" w:hAnsi="GHEA Grapalat"/>
          <w:b/>
        </w:rPr>
      </w:pPr>
    </w:p>
    <w:p w:rsidR="002454DA" w:rsidRDefault="002454DA" w:rsidP="002454DA">
      <w:pPr>
        <w:rPr>
          <w:rFonts w:ascii="GHEA Grapalat" w:hAnsi="GHEA Grapalat"/>
          <w:i/>
          <w:sz w:val="22"/>
          <w:szCs w:val="22"/>
        </w:rPr>
      </w:pPr>
    </w:p>
    <w:p w:rsidR="002454DA" w:rsidRDefault="002454DA" w:rsidP="002454DA">
      <w:pPr>
        <w:rPr>
          <w:rFonts w:ascii="GHEA Grapalat" w:hAnsi="GHEA Grapalat"/>
          <w:i/>
          <w:sz w:val="22"/>
          <w:szCs w:val="22"/>
        </w:rPr>
      </w:pPr>
      <w:r>
        <w:rPr>
          <w:rFonts w:ascii="GHEA Grapalat" w:hAnsi="GHEA Grapalat"/>
          <w:i/>
          <w:sz w:val="22"/>
          <w:szCs w:val="22"/>
        </w:rPr>
        <w:br w:type="page"/>
      </w:r>
    </w:p>
    <w:p w:rsidR="002454DA" w:rsidRPr="00DE2AE3" w:rsidRDefault="002454DA" w:rsidP="002454DA">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2454DA" w:rsidRPr="00B138F3" w:rsidRDefault="002454DA" w:rsidP="002454DA">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"---BMAPDzB---/---"</w:t>
      </w:r>
      <w:r w:rsidRPr="00B138F3">
        <w:rPr>
          <w:rStyle w:val="af6"/>
          <w:rFonts w:ascii="GHEA Grapalat" w:hAnsi="GHEA Grapalat"/>
          <w:i/>
          <w:sz w:val="22"/>
          <w:szCs w:val="22"/>
        </w:rPr>
        <w:footnoteReference w:customMarkFollows="1" w:id="11"/>
        <w:t>*</w:t>
      </w:r>
    </w:p>
    <w:p w:rsidR="002454DA" w:rsidRPr="00B138F3" w:rsidRDefault="002454DA" w:rsidP="002454DA">
      <w:pPr>
        <w:widowControl w:val="0"/>
        <w:spacing w:after="160"/>
        <w:jc w:val="center"/>
        <w:rPr>
          <w:rFonts w:ascii="GHEA Grapalat" w:hAnsi="GHEA Grapalat"/>
          <w:b/>
          <w:sz w:val="22"/>
          <w:szCs w:val="22"/>
        </w:rPr>
      </w:pPr>
    </w:p>
    <w:p w:rsidR="002454DA" w:rsidRPr="00B138F3" w:rsidRDefault="002454DA" w:rsidP="002454DA">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2454DA" w:rsidRPr="00B138F3" w:rsidRDefault="002454DA" w:rsidP="002454DA">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454DA" w:rsidRPr="00B138F3" w:rsidTr="001C6EFF">
        <w:tc>
          <w:tcPr>
            <w:tcW w:w="4786" w:type="dxa"/>
          </w:tcPr>
          <w:p w:rsidR="002454DA" w:rsidRPr="00B138F3" w:rsidRDefault="002454DA" w:rsidP="001C6EFF">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2454DA" w:rsidRPr="00B138F3" w:rsidRDefault="002454DA" w:rsidP="001C6EFF">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2"/>
              <w:t>**</w:t>
            </w:r>
          </w:p>
        </w:tc>
      </w:tr>
    </w:tbl>
    <w:p w:rsidR="002454DA" w:rsidRPr="00B138F3" w:rsidRDefault="002454DA" w:rsidP="002454DA">
      <w:pPr>
        <w:widowControl w:val="0"/>
        <w:spacing w:after="160"/>
        <w:rPr>
          <w:rFonts w:ascii="GHEA Grapalat" w:hAnsi="GHEA Grapalat" w:cs="GHEA Grapalat"/>
          <w:b/>
          <w:sz w:val="22"/>
          <w:szCs w:val="22"/>
        </w:rPr>
      </w:pPr>
    </w:p>
    <w:p w:rsidR="002454DA" w:rsidRPr="00B138F3" w:rsidRDefault="002454DA" w:rsidP="002454D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2454DA" w:rsidRPr="00B138F3" w:rsidRDefault="002454DA" w:rsidP="002454DA">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2454DA" w:rsidRPr="00B138F3" w:rsidRDefault="002454DA" w:rsidP="002454D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2454DA" w:rsidRPr="00B138F3" w:rsidRDefault="002454DA" w:rsidP="002454DA">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2454DA" w:rsidRPr="00B138F3" w:rsidRDefault="002454DA" w:rsidP="002454DA">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454DA" w:rsidRPr="00B138F3" w:rsidRDefault="002454DA" w:rsidP="002454DA">
      <w:pPr>
        <w:widowControl w:val="0"/>
        <w:spacing w:after="160"/>
        <w:ind w:firstLine="709"/>
        <w:jc w:val="both"/>
        <w:rPr>
          <w:rFonts w:ascii="GHEA Grapalat" w:hAnsi="GHEA Grapalat" w:cs="GHEA Grapalat"/>
          <w:sz w:val="22"/>
          <w:szCs w:val="22"/>
        </w:rPr>
      </w:pPr>
    </w:p>
    <w:p w:rsidR="002454DA" w:rsidRPr="00B138F3" w:rsidRDefault="002454DA" w:rsidP="002454D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454DA" w:rsidRPr="00B138F3" w:rsidRDefault="002454DA" w:rsidP="002454D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2454DA" w:rsidRPr="00B138F3" w:rsidRDefault="002454DA" w:rsidP="002454DA">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2454DA" w:rsidRPr="00B138F3" w:rsidRDefault="002454DA" w:rsidP="002454D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2454DA" w:rsidRPr="00B138F3" w:rsidRDefault="002454DA" w:rsidP="002454DA">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2454DA" w:rsidRPr="00B138F3" w:rsidRDefault="002454DA" w:rsidP="002454D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gramEnd"/>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w:t>
      </w:r>
      <w:r w:rsidRPr="00B138F3">
        <w:rPr>
          <w:rFonts w:ascii="GHEA Grapalat" w:hAnsi="GHEA Grapalat"/>
          <w:sz w:val="22"/>
          <w:szCs w:val="22"/>
        </w:rPr>
        <w:lastRenderedPageBreak/>
        <w:t xml:space="preserve">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2454DA" w:rsidRPr="00B138F3" w:rsidRDefault="002454DA" w:rsidP="002454DA">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2454DA" w:rsidRPr="00B138F3" w:rsidRDefault="002454DA" w:rsidP="002454D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2454DA" w:rsidRPr="00B138F3"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2454DA" w:rsidRPr="00B138F3" w:rsidDel="00A13215" w:rsidRDefault="002454DA" w:rsidP="002454DA">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2454DA" w:rsidRPr="00B138F3" w:rsidRDefault="002454DA" w:rsidP="002454DA">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454DA" w:rsidRPr="00B138F3" w:rsidRDefault="002454DA" w:rsidP="002454DA">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454DA" w:rsidRPr="00B138F3" w:rsidRDefault="002454DA" w:rsidP="002454D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454DA" w:rsidRPr="00B138F3" w:rsidRDefault="002454DA" w:rsidP="002454D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2454DA" w:rsidRPr="00B138F3" w:rsidRDefault="002454DA" w:rsidP="002454D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454DA" w:rsidRPr="00B138F3" w:rsidRDefault="002454DA" w:rsidP="002454D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454DA" w:rsidRPr="00B138F3" w:rsidRDefault="002454DA" w:rsidP="002454D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454DA" w:rsidRPr="00B138F3" w:rsidRDefault="002454DA" w:rsidP="002454DA">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454DA" w:rsidRPr="00B138F3" w:rsidRDefault="002454DA" w:rsidP="002454DA">
      <w:pPr>
        <w:widowControl w:val="0"/>
        <w:spacing w:after="160"/>
        <w:jc w:val="right"/>
        <w:rPr>
          <w:rFonts w:ascii="GHEA Grapalat" w:hAnsi="GHEA Grapalat"/>
          <w:sz w:val="22"/>
          <w:szCs w:val="22"/>
        </w:rPr>
      </w:pPr>
    </w:p>
    <w:p w:rsidR="002454DA" w:rsidRPr="00B138F3" w:rsidRDefault="002454DA" w:rsidP="002454DA">
      <w:pPr>
        <w:widowControl w:val="0"/>
        <w:spacing w:after="160"/>
        <w:jc w:val="right"/>
        <w:rPr>
          <w:rFonts w:ascii="GHEA Grapalat" w:hAnsi="GHEA Grapalat"/>
          <w:sz w:val="22"/>
          <w:szCs w:val="22"/>
        </w:rPr>
      </w:pPr>
      <w:r w:rsidRPr="00B138F3">
        <w:rPr>
          <w:rFonts w:ascii="GHEA Grapalat" w:hAnsi="GHEA Grapalat"/>
          <w:sz w:val="22"/>
          <w:szCs w:val="22"/>
        </w:rPr>
        <w:t>М. П.</w:t>
      </w:r>
    </w:p>
    <w:p w:rsidR="002454DA" w:rsidRPr="00B138F3" w:rsidRDefault="002454DA" w:rsidP="002454DA">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2454DA" w:rsidRPr="00B138F3" w:rsidRDefault="002454DA" w:rsidP="002454DA">
      <w:pPr>
        <w:widowControl w:val="0"/>
        <w:spacing w:after="160"/>
        <w:jc w:val="both"/>
        <w:rPr>
          <w:rFonts w:ascii="GHEA Grapalat" w:hAnsi="GHEA Grapalat"/>
          <w:sz w:val="22"/>
          <w:szCs w:val="22"/>
        </w:rPr>
      </w:pPr>
    </w:p>
    <w:p w:rsidR="002454DA" w:rsidRPr="00B138F3" w:rsidRDefault="002454DA" w:rsidP="002454DA">
      <w:pPr>
        <w:widowControl w:val="0"/>
        <w:spacing w:after="160"/>
        <w:jc w:val="both"/>
        <w:rPr>
          <w:rFonts w:ascii="GHEA Grapalat" w:hAnsi="GHEA Grapalat"/>
          <w:sz w:val="22"/>
          <w:szCs w:val="22"/>
        </w:rPr>
      </w:pPr>
    </w:p>
    <w:p w:rsidR="002454DA" w:rsidRPr="00B138F3" w:rsidRDefault="002454DA" w:rsidP="002454DA">
      <w:pPr>
        <w:rPr>
          <w:sz w:val="22"/>
          <w:szCs w:val="22"/>
        </w:rPr>
      </w:pPr>
    </w:p>
    <w:p w:rsidR="002454DA" w:rsidRPr="00B138F3" w:rsidRDefault="002454DA" w:rsidP="002454DA">
      <w:pPr>
        <w:widowControl w:val="0"/>
        <w:spacing w:after="160"/>
        <w:ind w:left="567" w:right="565"/>
        <w:jc w:val="both"/>
        <w:rPr>
          <w:rFonts w:ascii="GHEA Grapalat" w:hAnsi="GHEA Grapalat"/>
          <w:sz w:val="22"/>
          <w:szCs w:val="22"/>
        </w:rPr>
      </w:pPr>
    </w:p>
    <w:p w:rsidR="002454DA" w:rsidRPr="00B138F3" w:rsidRDefault="002454DA" w:rsidP="002454DA">
      <w:pPr>
        <w:widowControl w:val="0"/>
        <w:spacing w:after="160"/>
        <w:ind w:left="567" w:right="565"/>
        <w:jc w:val="center"/>
        <w:rPr>
          <w:rFonts w:ascii="GHEA Grapalat" w:hAnsi="GHEA Grapalat"/>
          <w:b/>
          <w:sz w:val="22"/>
          <w:szCs w:val="22"/>
        </w:rPr>
      </w:pPr>
    </w:p>
    <w:p w:rsidR="002454DA" w:rsidRPr="00B138F3" w:rsidRDefault="002454DA" w:rsidP="002454DA">
      <w:pPr>
        <w:widowControl w:val="0"/>
        <w:spacing w:after="160"/>
        <w:ind w:left="567" w:right="565"/>
        <w:jc w:val="center"/>
        <w:rPr>
          <w:rFonts w:ascii="GHEA Grapalat" w:hAnsi="GHEA Grapalat"/>
          <w:b/>
          <w:sz w:val="22"/>
          <w:szCs w:val="22"/>
        </w:rPr>
      </w:pPr>
    </w:p>
    <w:p w:rsidR="002454DA" w:rsidRPr="00B138F3" w:rsidRDefault="002454DA" w:rsidP="002454DA">
      <w:pPr>
        <w:widowControl w:val="0"/>
        <w:spacing w:after="160"/>
        <w:ind w:left="567" w:right="565"/>
        <w:jc w:val="center"/>
        <w:rPr>
          <w:rFonts w:ascii="GHEA Grapalat" w:hAnsi="GHEA Grapalat"/>
          <w:b/>
          <w:sz w:val="22"/>
          <w:szCs w:val="22"/>
        </w:rPr>
      </w:pPr>
    </w:p>
    <w:p w:rsidR="002454DA" w:rsidRPr="00B138F3" w:rsidRDefault="002454DA" w:rsidP="002454DA">
      <w:pPr>
        <w:widowControl w:val="0"/>
        <w:spacing w:after="160"/>
        <w:ind w:left="567" w:right="565"/>
        <w:jc w:val="center"/>
        <w:rPr>
          <w:rFonts w:ascii="GHEA Grapalat" w:hAnsi="GHEA Grapalat"/>
          <w:b/>
          <w:sz w:val="22"/>
          <w:szCs w:val="22"/>
        </w:rPr>
      </w:pPr>
    </w:p>
    <w:p w:rsidR="002454DA" w:rsidRPr="00B138F3" w:rsidRDefault="002454DA" w:rsidP="002454DA">
      <w:pPr>
        <w:widowControl w:val="0"/>
        <w:spacing w:after="160"/>
        <w:ind w:left="567" w:right="565"/>
        <w:jc w:val="center"/>
        <w:rPr>
          <w:rFonts w:ascii="GHEA Grapalat" w:hAnsi="GHEA Grapalat"/>
          <w:b/>
          <w:sz w:val="22"/>
          <w:szCs w:val="22"/>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454DA" w:rsidRPr="00B138F3" w:rsidTr="001C6E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454DA" w:rsidRPr="00B138F3" w:rsidTr="001C6E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454DA" w:rsidRPr="00B138F3" w:rsidTr="001C6EF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454DA" w:rsidRPr="00B138F3" w:rsidTr="001C6EF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454DA" w:rsidRPr="00B138F3" w:rsidTr="001C6E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454DA" w:rsidRPr="00B138F3" w:rsidTr="001C6E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454DA" w:rsidRPr="00B138F3" w:rsidTr="001C6E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454DA" w:rsidRPr="00B138F3" w:rsidTr="001C6E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454DA" w:rsidRPr="00B138F3" w:rsidTr="001C6E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454DA" w:rsidRPr="00B138F3" w:rsidTr="001C6E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454DA" w:rsidRPr="00B138F3" w:rsidTr="001C6EF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454DA" w:rsidRPr="00B138F3" w:rsidTr="001C6E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454DA" w:rsidRPr="00B138F3" w:rsidTr="001C6E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454DA" w:rsidRPr="00B138F3" w:rsidTr="001C6E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454DA" w:rsidRPr="00B138F3" w:rsidTr="001C6E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454DA" w:rsidRPr="00B138F3" w:rsidTr="001C6E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454DA" w:rsidRPr="00B138F3" w:rsidTr="001C6E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454DA" w:rsidRPr="00B138F3" w:rsidTr="001C6EFF">
        <w:trPr>
          <w:trHeight w:val="424"/>
        </w:trPr>
        <w:tc>
          <w:tcPr>
            <w:tcW w:w="10980" w:type="dxa"/>
            <w:gridSpan w:val="2"/>
            <w:tcBorders>
              <w:top w:val="single" w:sz="4" w:space="0" w:color="auto"/>
              <w:left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454DA" w:rsidRPr="00B138F3" w:rsidTr="001C6E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454DA" w:rsidRPr="00B138F3" w:rsidTr="001C6E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454DA" w:rsidRPr="00B138F3" w:rsidTr="001C6EFF">
        <w:trPr>
          <w:trHeight w:val="2194"/>
        </w:trPr>
        <w:tc>
          <w:tcPr>
            <w:tcW w:w="5616" w:type="dxa"/>
            <w:tcBorders>
              <w:top w:val="nil"/>
              <w:left w:val="single" w:sz="4" w:space="0" w:color="auto"/>
              <w:bottom w:val="single" w:sz="4" w:space="0" w:color="auto"/>
              <w:right w:val="single" w:sz="4" w:space="0" w:color="auto"/>
            </w:tcBorders>
            <w:noWrap/>
            <w:vAlign w:val="bottom"/>
          </w:tcPr>
          <w:p w:rsidR="002454DA" w:rsidRPr="00B138F3" w:rsidRDefault="002454DA" w:rsidP="001C6EFF">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spacing w:after="160"/>
              <w:jc w:val="right"/>
              <w:rPr>
                <w:rFonts w:ascii="GHEA Grapalat" w:hAnsi="GHEA Grapalat" w:cs="Tahoma"/>
              </w:rPr>
            </w:pPr>
            <w:r w:rsidRPr="00B138F3">
              <w:rPr>
                <w:rFonts w:ascii="GHEA Grapalat" w:hAnsi="GHEA Grapalat"/>
              </w:rPr>
              <w:t>/____________________/</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spacing w:after="160"/>
              <w:jc w:val="right"/>
              <w:rPr>
                <w:rFonts w:ascii="GHEA Grapalat" w:hAnsi="GHEA Grapalat" w:cs="Sylfaen"/>
              </w:rPr>
            </w:pPr>
            <w:r w:rsidRPr="00B138F3">
              <w:rPr>
                <w:rFonts w:ascii="GHEA Grapalat" w:hAnsi="GHEA Grapalat"/>
              </w:rPr>
              <w:t>/____________________/</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454DA" w:rsidRPr="00B138F3" w:rsidRDefault="002454DA" w:rsidP="001C6EF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454DA" w:rsidRPr="00B138F3" w:rsidRDefault="002454DA" w:rsidP="001C6EFF">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spacing w:after="160"/>
              <w:jc w:val="right"/>
              <w:rPr>
                <w:rFonts w:ascii="GHEA Grapalat" w:hAnsi="GHEA Grapalat" w:cs="Sylfaen"/>
              </w:rPr>
            </w:pPr>
            <w:r w:rsidRPr="00B138F3">
              <w:rPr>
                <w:rFonts w:ascii="GHEA Grapalat" w:hAnsi="GHEA Grapalat"/>
              </w:rPr>
              <w:t>/____________________/</w:t>
            </w:r>
          </w:p>
          <w:p w:rsidR="002454DA" w:rsidRPr="00B138F3" w:rsidRDefault="002454DA" w:rsidP="001C6EFF">
            <w:pPr>
              <w:widowControl w:val="0"/>
              <w:spacing w:after="160"/>
              <w:jc w:val="right"/>
              <w:rPr>
                <w:rFonts w:ascii="GHEA Grapalat" w:hAnsi="GHEA Grapalat" w:cs="Tahoma"/>
              </w:rPr>
            </w:pPr>
          </w:p>
          <w:p w:rsidR="002454DA" w:rsidRPr="00B138F3" w:rsidRDefault="002454DA" w:rsidP="001C6EFF">
            <w:pPr>
              <w:widowControl w:val="0"/>
              <w:spacing w:after="160"/>
              <w:jc w:val="right"/>
              <w:rPr>
                <w:rFonts w:ascii="GHEA Grapalat" w:hAnsi="GHEA Grapalat" w:cs="Sylfaen"/>
              </w:rPr>
            </w:pPr>
            <w:r w:rsidRPr="00B138F3">
              <w:rPr>
                <w:rFonts w:ascii="GHEA Grapalat" w:hAnsi="GHEA Grapalat"/>
              </w:rPr>
              <w:t>/____________________/</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454DA" w:rsidRPr="00B138F3" w:rsidTr="001C6EFF">
        <w:trPr>
          <w:trHeight w:val="2194"/>
        </w:trPr>
        <w:tc>
          <w:tcPr>
            <w:tcW w:w="5616" w:type="dxa"/>
            <w:tcBorders>
              <w:top w:val="single" w:sz="4" w:space="0" w:color="auto"/>
              <w:left w:val="single" w:sz="4" w:space="0" w:color="auto"/>
              <w:right w:val="single" w:sz="4" w:space="0" w:color="auto"/>
            </w:tcBorders>
            <w:noWrap/>
            <w:vAlign w:val="bottom"/>
          </w:tcPr>
          <w:p w:rsidR="002454DA" w:rsidRPr="00B138F3" w:rsidRDefault="002454DA" w:rsidP="001C6EFF">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454DA" w:rsidRPr="00B138F3" w:rsidRDefault="002454DA" w:rsidP="001C6EFF">
            <w:pPr>
              <w:widowControl w:val="0"/>
              <w:spacing w:after="160"/>
              <w:rPr>
                <w:rFonts w:ascii="GHEA Grapalat" w:hAnsi="GHEA Grapalat"/>
              </w:rPr>
            </w:pPr>
          </w:p>
          <w:p w:rsidR="002454DA" w:rsidRPr="00B138F3" w:rsidRDefault="002454DA" w:rsidP="001C6EFF">
            <w:pPr>
              <w:widowControl w:val="0"/>
              <w:jc w:val="right"/>
              <w:rPr>
                <w:rFonts w:ascii="GHEA Grapalat" w:hAnsi="GHEA Grapalat" w:cs="Tahoma"/>
              </w:rPr>
            </w:pPr>
            <w:r w:rsidRPr="00B138F3">
              <w:rPr>
                <w:rFonts w:ascii="GHEA Grapalat" w:hAnsi="GHEA Grapalat"/>
              </w:rPr>
              <w:t>/____________________/</w:t>
            </w:r>
          </w:p>
          <w:p w:rsidR="002454DA" w:rsidRPr="00B138F3" w:rsidRDefault="002454DA" w:rsidP="001C6EFF">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454DA" w:rsidRPr="00B138F3" w:rsidRDefault="002454DA" w:rsidP="001C6EFF">
            <w:pPr>
              <w:widowControl w:val="0"/>
              <w:spacing w:after="160"/>
              <w:rPr>
                <w:rFonts w:ascii="GHEA Grapalat" w:hAnsi="GHEA Grapalat" w:cs="Tahoma"/>
              </w:rPr>
            </w:pPr>
          </w:p>
          <w:p w:rsidR="002454DA" w:rsidRPr="00B138F3" w:rsidRDefault="002454DA" w:rsidP="001C6EF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454DA" w:rsidRPr="00B138F3" w:rsidRDefault="002454DA" w:rsidP="001C6EFF">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454DA" w:rsidRPr="00B138F3" w:rsidRDefault="002454DA" w:rsidP="001C6EFF">
            <w:pPr>
              <w:widowControl w:val="0"/>
              <w:spacing w:after="160"/>
              <w:rPr>
                <w:rFonts w:ascii="GHEA Grapalat" w:hAnsi="GHEA Grapalat" w:cs="Tahoma"/>
              </w:rPr>
            </w:pPr>
          </w:p>
          <w:p w:rsidR="002454DA" w:rsidRPr="00B138F3" w:rsidRDefault="002454DA" w:rsidP="001C6EFF">
            <w:pPr>
              <w:widowControl w:val="0"/>
              <w:jc w:val="right"/>
              <w:rPr>
                <w:rFonts w:ascii="GHEA Grapalat" w:hAnsi="GHEA Grapalat" w:cs="Tahoma"/>
              </w:rPr>
            </w:pPr>
            <w:r w:rsidRPr="00B138F3">
              <w:rPr>
                <w:rFonts w:ascii="GHEA Grapalat" w:hAnsi="GHEA Grapalat"/>
              </w:rPr>
              <w:t>/____________________/</w:t>
            </w:r>
          </w:p>
          <w:p w:rsidR="002454DA" w:rsidRPr="00B138F3" w:rsidRDefault="002454DA" w:rsidP="001C6EFF">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454DA" w:rsidRPr="00B138F3" w:rsidRDefault="002454DA" w:rsidP="001C6EFF">
            <w:pPr>
              <w:widowControl w:val="0"/>
              <w:spacing w:after="160"/>
              <w:rPr>
                <w:rFonts w:ascii="GHEA Grapalat" w:hAnsi="GHEA Grapalat" w:cs="Arial"/>
              </w:rPr>
            </w:pPr>
          </w:p>
        </w:tc>
      </w:tr>
      <w:tr w:rsidR="002454DA" w:rsidRPr="00B138F3" w:rsidTr="001C6EFF">
        <w:trPr>
          <w:trHeight w:val="2194"/>
        </w:trPr>
        <w:tc>
          <w:tcPr>
            <w:tcW w:w="5616" w:type="dxa"/>
            <w:tcBorders>
              <w:top w:val="nil"/>
              <w:left w:val="single" w:sz="4" w:space="0" w:color="auto"/>
              <w:bottom w:val="single" w:sz="4" w:space="0" w:color="auto"/>
              <w:right w:val="single" w:sz="4" w:space="0" w:color="auto"/>
            </w:tcBorders>
            <w:noWrap/>
            <w:vAlign w:val="bottom"/>
          </w:tcPr>
          <w:p w:rsidR="002454DA" w:rsidRPr="00B138F3" w:rsidRDefault="002454DA" w:rsidP="001C6EFF">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454DA" w:rsidRPr="00B138F3" w:rsidRDefault="002454DA" w:rsidP="001C6EFF">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454DA" w:rsidRPr="00B138F3" w:rsidRDefault="002454DA" w:rsidP="001C6EFF">
            <w:pPr>
              <w:widowControl w:val="0"/>
              <w:spacing w:after="160"/>
              <w:rPr>
                <w:rFonts w:ascii="GHEA Grapalat" w:hAnsi="GHEA Grapalat"/>
              </w:rPr>
            </w:pPr>
          </w:p>
          <w:p w:rsidR="002454DA" w:rsidRPr="00B138F3" w:rsidRDefault="002454DA" w:rsidP="001C6EFF">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454DA" w:rsidRPr="00B138F3" w:rsidRDefault="002454DA" w:rsidP="002454DA">
      <w:pPr>
        <w:widowControl w:val="0"/>
        <w:spacing w:after="160"/>
        <w:jc w:val="center"/>
        <w:rPr>
          <w:rFonts w:ascii="GHEA Grapalat" w:hAnsi="GHEA Grapalat" w:cs="Sylfaen"/>
        </w:rPr>
      </w:pPr>
    </w:p>
    <w:p w:rsidR="002454DA" w:rsidRPr="00B138F3" w:rsidRDefault="002454DA" w:rsidP="002454D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454DA" w:rsidRPr="00B138F3" w:rsidRDefault="002454DA" w:rsidP="002454DA">
      <w:pPr>
        <w:rPr>
          <w:rFonts w:ascii="GHEA Grapalat" w:hAnsi="GHEA Grapalat" w:cs="Sylfaen"/>
        </w:rPr>
      </w:pPr>
      <w:r w:rsidRPr="00B138F3">
        <w:rPr>
          <w:rFonts w:ascii="GHEA Grapalat" w:hAnsi="GHEA Grapalat" w:cs="Sylfaen"/>
        </w:rPr>
        <w:br w:type="page"/>
      </w:r>
    </w:p>
    <w:p w:rsidR="002454DA" w:rsidRPr="00B138F3" w:rsidRDefault="002454DA" w:rsidP="002454DA">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454DA" w:rsidRPr="00B138F3" w:rsidTr="001C6E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2454DA" w:rsidRPr="00B138F3" w:rsidRDefault="002454DA" w:rsidP="001C6EFF">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454DA" w:rsidRPr="00B138F3" w:rsidTr="001C6E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Del="0010680B"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2454DA" w:rsidRPr="00B138F3" w:rsidRDefault="002454DA" w:rsidP="001C6EF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2454DA" w:rsidRPr="00B138F3" w:rsidRDefault="002454DA" w:rsidP="001C6EF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bl>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jc w:val="right"/>
        <w:rPr>
          <w:rFonts w:ascii="GHEA Grapalat" w:hAnsi="GHEA Grapalat" w:cs="GHEA Grapalat"/>
          <w:i/>
        </w:rPr>
      </w:pPr>
      <w:r w:rsidRPr="00B138F3">
        <w:rPr>
          <w:rFonts w:ascii="GHEA Grapalat" w:hAnsi="GHEA Grapalat"/>
          <w:i/>
        </w:rPr>
        <w:t>Приложение № 5.1</w:t>
      </w:r>
    </w:p>
    <w:p w:rsidR="002454DA" w:rsidRPr="00B138F3" w:rsidRDefault="002454DA" w:rsidP="002454DA">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"---BMAPDzB---/---"</w:t>
      </w:r>
      <w:r w:rsidRPr="00B138F3">
        <w:rPr>
          <w:rStyle w:val="af6"/>
          <w:rFonts w:ascii="GHEA Grapalat" w:hAnsi="GHEA Grapalat"/>
          <w:i/>
        </w:rPr>
        <w:footnoteReference w:customMarkFollows="1" w:id="13"/>
        <w:t>*</w:t>
      </w:r>
    </w:p>
    <w:p w:rsidR="002454DA" w:rsidRPr="00B138F3" w:rsidRDefault="002454DA" w:rsidP="002454DA">
      <w:pPr>
        <w:widowControl w:val="0"/>
        <w:spacing w:after="160"/>
        <w:jc w:val="center"/>
        <w:rPr>
          <w:rFonts w:ascii="GHEA Grapalat" w:hAnsi="GHEA Grapalat"/>
          <w:b/>
        </w:rPr>
      </w:pPr>
    </w:p>
    <w:p w:rsidR="002454DA" w:rsidRPr="00B138F3" w:rsidRDefault="002454DA" w:rsidP="002454DA">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2454DA" w:rsidRPr="00B138F3" w:rsidRDefault="002454DA" w:rsidP="002454DA">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454DA" w:rsidRPr="00B138F3" w:rsidTr="001C6EFF">
        <w:tc>
          <w:tcPr>
            <w:tcW w:w="4786" w:type="dxa"/>
          </w:tcPr>
          <w:p w:rsidR="002454DA" w:rsidRPr="00B138F3" w:rsidRDefault="002454DA" w:rsidP="001C6EFF">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2454DA" w:rsidRPr="00B138F3" w:rsidRDefault="002454DA" w:rsidP="001C6EFF">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4"/>
              <w:t>**</w:t>
            </w:r>
          </w:p>
        </w:tc>
      </w:tr>
    </w:tbl>
    <w:p w:rsidR="002454DA" w:rsidRPr="00B138F3" w:rsidRDefault="002454DA" w:rsidP="002454DA">
      <w:pPr>
        <w:widowControl w:val="0"/>
        <w:spacing w:after="160"/>
        <w:rPr>
          <w:rFonts w:ascii="GHEA Grapalat" w:hAnsi="GHEA Grapalat" w:cs="GHEA Grapalat"/>
          <w:b/>
        </w:rPr>
      </w:pPr>
    </w:p>
    <w:p w:rsidR="002454DA" w:rsidRPr="00B138F3" w:rsidRDefault="002454DA" w:rsidP="002454DA">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2454DA" w:rsidRPr="00B138F3" w:rsidRDefault="002454DA" w:rsidP="002454DA">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2454DA" w:rsidRPr="00B138F3" w:rsidRDefault="002454DA" w:rsidP="002454DA">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2454DA" w:rsidRPr="00B138F3" w:rsidRDefault="002454DA" w:rsidP="002454DA">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2454DA" w:rsidRPr="00B138F3" w:rsidRDefault="002454DA" w:rsidP="002454DA">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454DA" w:rsidRPr="00B138F3" w:rsidRDefault="002454DA" w:rsidP="002454DA">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2454DA" w:rsidRPr="00B138F3" w:rsidRDefault="002454DA" w:rsidP="002454DA">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2454DA" w:rsidRPr="00B138F3" w:rsidRDefault="002454DA" w:rsidP="002454DA">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2454DA" w:rsidRPr="00B138F3" w:rsidRDefault="002454DA" w:rsidP="002454DA">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2454DA" w:rsidRPr="00B138F3" w:rsidRDefault="002454DA" w:rsidP="002454DA">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2454DA" w:rsidRPr="00B138F3" w:rsidRDefault="002454DA" w:rsidP="002454DA">
      <w:pPr>
        <w:rPr>
          <w:rFonts w:ascii="GHEA Grapalat" w:hAnsi="GHEA Grapalat"/>
        </w:rPr>
      </w:pPr>
      <w:r w:rsidRPr="00B138F3">
        <w:rPr>
          <w:rFonts w:ascii="GHEA Grapalat" w:hAnsi="GHEA Grapalat"/>
        </w:rPr>
        <w:br w:type="page"/>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2454DA" w:rsidRPr="00B138F3" w:rsidRDefault="002454DA" w:rsidP="002454DA">
      <w:pPr>
        <w:widowControl w:val="0"/>
        <w:spacing w:after="160"/>
        <w:jc w:val="center"/>
        <w:rPr>
          <w:rFonts w:ascii="GHEA Grapalat" w:hAnsi="GHEA Grapalat" w:cs="GHEA Grapalat"/>
          <w:b/>
          <w:bCs/>
        </w:rPr>
      </w:pPr>
      <w:r w:rsidRPr="00B138F3">
        <w:rPr>
          <w:rFonts w:ascii="GHEA Grapalat" w:hAnsi="GHEA Grapalat"/>
          <w:b/>
        </w:rPr>
        <w:t>2. Иные условия</w:t>
      </w:r>
    </w:p>
    <w:p w:rsidR="002454DA" w:rsidRPr="00B253E1" w:rsidRDefault="002454DA" w:rsidP="002454DA">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w:t>
      </w:r>
      <w:r w:rsidRPr="00677822">
        <w:rPr>
          <w:rFonts w:ascii="GHEA Grapalat" w:hAnsi="GHEA Grapalat"/>
        </w:rPr>
        <w:lastRenderedPageBreak/>
        <w:t>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2454DA" w:rsidRPr="00B138F3"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2454DA" w:rsidRPr="00B138F3" w:rsidDel="00A13215" w:rsidRDefault="002454DA" w:rsidP="002454DA">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2454DA" w:rsidRPr="00B138F3" w:rsidRDefault="002454DA" w:rsidP="002454DA">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454DA" w:rsidRPr="00B138F3" w:rsidRDefault="002454DA" w:rsidP="002454DA">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2454DA" w:rsidRPr="00B138F3" w:rsidRDefault="002454DA" w:rsidP="002454DA">
      <w:pPr>
        <w:widowControl w:val="0"/>
        <w:jc w:val="both"/>
        <w:rPr>
          <w:rFonts w:ascii="GHEA Grapalat" w:hAnsi="GHEA Grapalat"/>
        </w:rPr>
      </w:pPr>
      <w:r w:rsidRPr="00B138F3">
        <w:rPr>
          <w:rFonts w:ascii="GHEA Grapalat" w:hAnsi="GHEA Grapalat"/>
        </w:rPr>
        <w:t>_______________________________________</w:t>
      </w:r>
    </w:p>
    <w:p w:rsidR="002454DA" w:rsidRPr="00B138F3" w:rsidRDefault="002454DA" w:rsidP="002454DA">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2454DA" w:rsidRPr="00B138F3" w:rsidRDefault="002454DA" w:rsidP="002454DA">
      <w:pPr>
        <w:widowControl w:val="0"/>
        <w:jc w:val="both"/>
        <w:rPr>
          <w:rFonts w:ascii="GHEA Grapalat" w:hAnsi="GHEA Grapalat"/>
        </w:rPr>
      </w:pPr>
      <w:r w:rsidRPr="00B138F3">
        <w:rPr>
          <w:rFonts w:ascii="GHEA Grapalat" w:hAnsi="GHEA Grapalat"/>
        </w:rPr>
        <w:t>_______________________________________</w:t>
      </w:r>
    </w:p>
    <w:p w:rsidR="002454DA" w:rsidRPr="00B138F3" w:rsidRDefault="002454DA" w:rsidP="002454DA">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2454DA" w:rsidRPr="00B138F3" w:rsidRDefault="002454DA" w:rsidP="002454DA">
      <w:pPr>
        <w:widowControl w:val="0"/>
        <w:jc w:val="both"/>
        <w:rPr>
          <w:rFonts w:ascii="GHEA Grapalat" w:hAnsi="GHEA Grapalat"/>
        </w:rPr>
      </w:pPr>
      <w:r w:rsidRPr="00B138F3">
        <w:rPr>
          <w:rFonts w:ascii="GHEA Grapalat" w:hAnsi="GHEA Grapalat"/>
        </w:rPr>
        <w:t>_______________________________________</w:t>
      </w:r>
    </w:p>
    <w:p w:rsidR="002454DA" w:rsidRPr="00B138F3" w:rsidRDefault="002454DA" w:rsidP="002454DA">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2454DA" w:rsidRPr="00B138F3" w:rsidRDefault="002454DA" w:rsidP="002454DA">
      <w:pPr>
        <w:widowControl w:val="0"/>
        <w:jc w:val="both"/>
        <w:rPr>
          <w:rFonts w:ascii="GHEA Grapalat" w:hAnsi="GHEA Grapalat"/>
        </w:rPr>
      </w:pPr>
      <w:r w:rsidRPr="00B138F3">
        <w:rPr>
          <w:rFonts w:ascii="GHEA Grapalat" w:hAnsi="GHEA Grapalat"/>
        </w:rPr>
        <w:t>_______________________________________</w:t>
      </w:r>
    </w:p>
    <w:p w:rsidR="002454DA" w:rsidRPr="00B138F3" w:rsidRDefault="002454DA" w:rsidP="002454DA">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2454DA" w:rsidRPr="00B138F3" w:rsidRDefault="002454DA" w:rsidP="002454DA">
      <w:pPr>
        <w:widowControl w:val="0"/>
        <w:jc w:val="both"/>
        <w:rPr>
          <w:rFonts w:ascii="GHEA Grapalat" w:hAnsi="GHEA Grapalat"/>
        </w:rPr>
      </w:pPr>
      <w:r w:rsidRPr="00B138F3">
        <w:rPr>
          <w:rFonts w:ascii="GHEA Grapalat" w:hAnsi="GHEA Grapalat"/>
        </w:rPr>
        <w:t>_______________________________________</w:t>
      </w:r>
    </w:p>
    <w:p w:rsidR="002454DA" w:rsidRPr="00B138F3" w:rsidRDefault="002454DA" w:rsidP="002454DA">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2454DA" w:rsidRPr="00B138F3" w:rsidRDefault="002454DA" w:rsidP="002454DA">
      <w:pPr>
        <w:widowControl w:val="0"/>
        <w:jc w:val="both"/>
        <w:rPr>
          <w:rFonts w:ascii="GHEA Grapalat" w:hAnsi="GHEA Grapalat"/>
        </w:rPr>
      </w:pPr>
      <w:r w:rsidRPr="00B138F3">
        <w:rPr>
          <w:rFonts w:ascii="GHEA Grapalat" w:hAnsi="GHEA Grapalat"/>
        </w:rPr>
        <w:t>_______________________________________</w:t>
      </w:r>
    </w:p>
    <w:p w:rsidR="002454DA" w:rsidRPr="00B138F3" w:rsidRDefault="002454DA" w:rsidP="002454DA">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2454DA" w:rsidRPr="00B138F3" w:rsidRDefault="002454DA" w:rsidP="002454DA">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454DA" w:rsidRPr="00B138F3" w:rsidTr="001C6E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454DA" w:rsidRPr="00B138F3" w:rsidTr="001C6E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454DA" w:rsidRPr="00B138F3" w:rsidTr="001C6EF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454DA" w:rsidRPr="00B138F3" w:rsidTr="001C6EF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454DA" w:rsidRPr="00B138F3" w:rsidTr="001C6E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454DA" w:rsidRPr="00B138F3" w:rsidTr="001C6E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454DA" w:rsidRPr="00B138F3" w:rsidTr="001C6E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454DA" w:rsidRPr="00B138F3" w:rsidTr="001C6E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454DA" w:rsidRPr="00B138F3" w:rsidTr="001C6E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454DA" w:rsidRPr="00B138F3" w:rsidTr="001C6E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454DA" w:rsidRPr="00B138F3" w:rsidTr="001C6EF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454DA" w:rsidRPr="00B138F3" w:rsidTr="001C6E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454DA" w:rsidRPr="00B138F3" w:rsidTr="001C6E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454DA" w:rsidRPr="00B138F3" w:rsidTr="001C6E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454DA" w:rsidRPr="00B138F3" w:rsidTr="001C6E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454DA" w:rsidRPr="00B138F3" w:rsidTr="001C6E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454DA" w:rsidRPr="00B138F3" w:rsidTr="001C6E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454DA" w:rsidRPr="00B138F3" w:rsidTr="001C6EFF">
        <w:trPr>
          <w:trHeight w:val="424"/>
        </w:trPr>
        <w:tc>
          <w:tcPr>
            <w:tcW w:w="10980" w:type="dxa"/>
            <w:gridSpan w:val="2"/>
            <w:tcBorders>
              <w:top w:val="single" w:sz="4" w:space="0" w:color="auto"/>
              <w:left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454DA" w:rsidRPr="00B138F3" w:rsidTr="001C6E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454DA" w:rsidRPr="00B138F3" w:rsidTr="001C6E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54DA" w:rsidRPr="00B138F3" w:rsidRDefault="002454DA" w:rsidP="001C6EFF">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454DA" w:rsidRPr="00B138F3" w:rsidTr="001C6EFF">
        <w:trPr>
          <w:trHeight w:val="2194"/>
        </w:trPr>
        <w:tc>
          <w:tcPr>
            <w:tcW w:w="5616" w:type="dxa"/>
            <w:tcBorders>
              <w:top w:val="nil"/>
              <w:left w:val="single" w:sz="4" w:space="0" w:color="auto"/>
              <w:bottom w:val="single" w:sz="4" w:space="0" w:color="auto"/>
              <w:right w:val="single" w:sz="4" w:space="0" w:color="auto"/>
            </w:tcBorders>
            <w:noWrap/>
            <w:vAlign w:val="bottom"/>
          </w:tcPr>
          <w:p w:rsidR="002454DA" w:rsidRPr="00B138F3" w:rsidRDefault="002454DA" w:rsidP="001C6EFF">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spacing w:after="160"/>
              <w:jc w:val="right"/>
              <w:rPr>
                <w:rFonts w:ascii="GHEA Grapalat" w:hAnsi="GHEA Grapalat" w:cs="Tahoma"/>
              </w:rPr>
            </w:pPr>
            <w:r w:rsidRPr="00B138F3">
              <w:rPr>
                <w:rFonts w:ascii="GHEA Grapalat" w:hAnsi="GHEA Grapalat"/>
              </w:rPr>
              <w:t>/____________________/</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spacing w:after="160"/>
              <w:jc w:val="right"/>
              <w:rPr>
                <w:rFonts w:ascii="GHEA Grapalat" w:hAnsi="GHEA Grapalat" w:cs="Sylfaen"/>
              </w:rPr>
            </w:pPr>
            <w:r w:rsidRPr="00B138F3">
              <w:rPr>
                <w:rFonts w:ascii="GHEA Grapalat" w:hAnsi="GHEA Grapalat"/>
              </w:rPr>
              <w:t>/____________________/</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454DA" w:rsidRPr="00B138F3" w:rsidRDefault="002454DA" w:rsidP="001C6EF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454DA" w:rsidRPr="00B138F3" w:rsidRDefault="002454DA" w:rsidP="001C6EFF">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spacing w:after="160"/>
              <w:jc w:val="right"/>
              <w:rPr>
                <w:rFonts w:ascii="GHEA Grapalat" w:hAnsi="GHEA Grapalat" w:cs="Sylfaen"/>
              </w:rPr>
            </w:pPr>
            <w:r w:rsidRPr="00B138F3">
              <w:rPr>
                <w:rFonts w:ascii="GHEA Grapalat" w:hAnsi="GHEA Grapalat"/>
              </w:rPr>
              <w:t>/____________________/</w:t>
            </w:r>
          </w:p>
          <w:p w:rsidR="002454DA" w:rsidRPr="00B138F3" w:rsidRDefault="002454DA" w:rsidP="001C6EFF">
            <w:pPr>
              <w:widowControl w:val="0"/>
              <w:spacing w:after="160"/>
              <w:jc w:val="right"/>
              <w:rPr>
                <w:rFonts w:ascii="GHEA Grapalat" w:hAnsi="GHEA Grapalat" w:cs="Tahoma"/>
              </w:rPr>
            </w:pPr>
          </w:p>
          <w:p w:rsidR="002454DA" w:rsidRPr="00B138F3" w:rsidRDefault="002454DA" w:rsidP="001C6EFF">
            <w:pPr>
              <w:widowControl w:val="0"/>
              <w:spacing w:after="160"/>
              <w:jc w:val="right"/>
              <w:rPr>
                <w:rFonts w:ascii="GHEA Grapalat" w:hAnsi="GHEA Grapalat" w:cs="Sylfaen"/>
              </w:rPr>
            </w:pPr>
            <w:r w:rsidRPr="00B138F3">
              <w:rPr>
                <w:rFonts w:ascii="GHEA Grapalat" w:hAnsi="GHEA Grapalat"/>
              </w:rPr>
              <w:t>/____________________/</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454DA" w:rsidRPr="00B138F3" w:rsidTr="001C6EFF">
        <w:trPr>
          <w:trHeight w:val="2194"/>
        </w:trPr>
        <w:tc>
          <w:tcPr>
            <w:tcW w:w="5616" w:type="dxa"/>
            <w:tcBorders>
              <w:top w:val="single" w:sz="4" w:space="0" w:color="auto"/>
              <w:left w:val="single" w:sz="4" w:space="0" w:color="auto"/>
              <w:right w:val="single" w:sz="4" w:space="0" w:color="auto"/>
            </w:tcBorders>
            <w:noWrap/>
            <w:vAlign w:val="bottom"/>
          </w:tcPr>
          <w:p w:rsidR="002454DA" w:rsidRPr="00B138F3" w:rsidRDefault="002454DA" w:rsidP="001C6EFF">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454DA" w:rsidRPr="00B138F3" w:rsidRDefault="002454DA" w:rsidP="001C6EFF">
            <w:pPr>
              <w:widowControl w:val="0"/>
              <w:spacing w:after="160"/>
              <w:rPr>
                <w:rFonts w:ascii="GHEA Grapalat" w:hAnsi="GHEA Grapalat"/>
              </w:rPr>
            </w:pPr>
          </w:p>
          <w:p w:rsidR="002454DA" w:rsidRPr="00B138F3" w:rsidRDefault="002454DA" w:rsidP="001C6EFF">
            <w:pPr>
              <w:widowControl w:val="0"/>
              <w:jc w:val="right"/>
              <w:rPr>
                <w:rFonts w:ascii="GHEA Grapalat" w:hAnsi="GHEA Grapalat" w:cs="Tahoma"/>
              </w:rPr>
            </w:pPr>
            <w:r w:rsidRPr="00B138F3">
              <w:rPr>
                <w:rFonts w:ascii="GHEA Grapalat" w:hAnsi="GHEA Grapalat"/>
              </w:rPr>
              <w:t>/____________________/</w:t>
            </w:r>
          </w:p>
          <w:p w:rsidR="002454DA" w:rsidRPr="00B138F3" w:rsidRDefault="002454DA" w:rsidP="001C6EFF">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454DA" w:rsidRPr="00B138F3" w:rsidRDefault="002454DA" w:rsidP="001C6EFF">
            <w:pPr>
              <w:widowControl w:val="0"/>
              <w:spacing w:after="160"/>
              <w:rPr>
                <w:rFonts w:ascii="GHEA Grapalat" w:hAnsi="GHEA Grapalat" w:cs="Tahoma"/>
              </w:rPr>
            </w:pPr>
          </w:p>
          <w:p w:rsidR="002454DA" w:rsidRPr="00B138F3" w:rsidRDefault="002454DA" w:rsidP="001C6EF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454DA" w:rsidRPr="00B138F3" w:rsidRDefault="002454DA" w:rsidP="001C6EFF">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454DA" w:rsidRPr="00B138F3" w:rsidRDefault="002454DA" w:rsidP="001C6EFF">
            <w:pPr>
              <w:widowControl w:val="0"/>
              <w:spacing w:after="160"/>
              <w:rPr>
                <w:rFonts w:ascii="GHEA Grapalat" w:hAnsi="GHEA Grapalat" w:cs="Tahoma"/>
              </w:rPr>
            </w:pPr>
          </w:p>
          <w:p w:rsidR="002454DA" w:rsidRPr="00B138F3" w:rsidRDefault="002454DA" w:rsidP="001C6EFF">
            <w:pPr>
              <w:widowControl w:val="0"/>
              <w:jc w:val="right"/>
              <w:rPr>
                <w:rFonts w:ascii="GHEA Grapalat" w:hAnsi="GHEA Grapalat" w:cs="Tahoma"/>
              </w:rPr>
            </w:pPr>
            <w:r w:rsidRPr="00B138F3">
              <w:rPr>
                <w:rFonts w:ascii="GHEA Grapalat" w:hAnsi="GHEA Grapalat"/>
              </w:rPr>
              <w:t>/____________________/</w:t>
            </w:r>
          </w:p>
          <w:p w:rsidR="002454DA" w:rsidRPr="00B138F3" w:rsidRDefault="002454DA" w:rsidP="001C6EFF">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454DA" w:rsidRPr="00B138F3" w:rsidRDefault="002454DA" w:rsidP="001C6EFF">
            <w:pPr>
              <w:widowControl w:val="0"/>
              <w:spacing w:after="160"/>
              <w:rPr>
                <w:rFonts w:ascii="GHEA Grapalat" w:hAnsi="GHEA Grapalat" w:cs="Arial"/>
              </w:rPr>
            </w:pPr>
          </w:p>
        </w:tc>
      </w:tr>
      <w:tr w:rsidR="002454DA" w:rsidRPr="00B138F3" w:rsidTr="001C6EFF">
        <w:trPr>
          <w:trHeight w:val="2194"/>
        </w:trPr>
        <w:tc>
          <w:tcPr>
            <w:tcW w:w="5616" w:type="dxa"/>
            <w:tcBorders>
              <w:top w:val="nil"/>
              <w:left w:val="single" w:sz="4" w:space="0" w:color="auto"/>
              <w:bottom w:val="single" w:sz="4" w:space="0" w:color="auto"/>
              <w:right w:val="single" w:sz="4" w:space="0" w:color="auto"/>
            </w:tcBorders>
            <w:noWrap/>
            <w:vAlign w:val="bottom"/>
          </w:tcPr>
          <w:p w:rsidR="002454DA" w:rsidRPr="00B138F3" w:rsidRDefault="002454DA" w:rsidP="001C6EFF">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454DA" w:rsidRPr="00B138F3" w:rsidRDefault="002454DA" w:rsidP="001C6EFF">
            <w:pPr>
              <w:widowControl w:val="0"/>
              <w:spacing w:after="160"/>
              <w:rPr>
                <w:rFonts w:ascii="GHEA Grapalat" w:hAnsi="GHEA Grapalat" w:cs="Sylfaen"/>
              </w:rPr>
            </w:pPr>
          </w:p>
          <w:p w:rsidR="002454DA" w:rsidRPr="00B138F3" w:rsidRDefault="002454DA" w:rsidP="001C6EFF">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454DA" w:rsidRPr="00B138F3" w:rsidRDefault="002454DA" w:rsidP="001C6EFF">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454DA" w:rsidRPr="00B138F3" w:rsidRDefault="002454DA" w:rsidP="001C6EFF">
            <w:pPr>
              <w:widowControl w:val="0"/>
              <w:spacing w:after="160"/>
              <w:rPr>
                <w:rFonts w:ascii="GHEA Grapalat" w:hAnsi="GHEA Grapalat"/>
              </w:rPr>
            </w:pPr>
          </w:p>
          <w:p w:rsidR="002454DA" w:rsidRPr="00B138F3" w:rsidRDefault="002454DA" w:rsidP="001C6EFF">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454DA" w:rsidRPr="00B138F3" w:rsidRDefault="002454DA" w:rsidP="002454DA">
      <w:pPr>
        <w:widowControl w:val="0"/>
        <w:spacing w:after="160"/>
        <w:jc w:val="center"/>
        <w:rPr>
          <w:rFonts w:ascii="GHEA Grapalat" w:hAnsi="GHEA Grapalat" w:cs="Sylfaen"/>
        </w:rPr>
      </w:pPr>
    </w:p>
    <w:p w:rsidR="002454DA" w:rsidRPr="00B138F3" w:rsidRDefault="002454DA" w:rsidP="002454D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454DA" w:rsidRPr="00B138F3" w:rsidRDefault="002454DA" w:rsidP="002454DA">
      <w:pPr>
        <w:rPr>
          <w:rFonts w:ascii="GHEA Grapalat" w:hAnsi="GHEA Grapalat" w:cs="Sylfaen"/>
        </w:rPr>
      </w:pPr>
      <w:r w:rsidRPr="00B138F3">
        <w:rPr>
          <w:rFonts w:ascii="GHEA Grapalat" w:hAnsi="GHEA Grapalat" w:cs="Sylfaen"/>
        </w:rPr>
        <w:br w:type="page"/>
      </w:r>
    </w:p>
    <w:p w:rsidR="002454DA" w:rsidRPr="00B138F3" w:rsidRDefault="002454DA" w:rsidP="002454DA">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454DA" w:rsidRPr="00B138F3" w:rsidTr="001C6E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2454DA" w:rsidRPr="00B138F3" w:rsidRDefault="002454DA" w:rsidP="001C6EFF">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454DA" w:rsidRPr="00B138F3" w:rsidTr="001C6E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Del="0010680B"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2454DA" w:rsidRPr="00B138F3" w:rsidRDefault="002454DA" w:rsidP="001C6EF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2454DA" w:rsidRPr="00B138F3" w:rsidRDefault="002454DA" w:rsidP="001C6EF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r w:rsidR="002454DA" w:rsidRPr="00B138F3" w:rsidTr="001C6EF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454DA" w:rsidRPr="00B138F3" w:rsidRDefault="002454DA" w:rsidP="001C6E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454DA" w:rsidRPr="00B138F3" w:rsidRDefault="002454DA" w:rsidP="001C6EFF">
            <w:pPr>
              <w:widowControl w:val="0"/>
              <w:spacing w:after="120"/>
              <w:jc w:val="center"/>
              <w:rPr>
                <w:rFonts w:ascii="GHEA Grapalat" w:hAnsi="GHEA Grapalat"/>
                <w:sz w:val="18"/>
                <w:szCs w:val="18"/>
              </w:rPr>
            </w:pPr>
          </w:p>
        </w:tc>
      </w:tr>
    </w:tbl>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jc w:val="both"/>
        <w:rPr>
          <w:rFonts w:ascii="GHEA Grapalat" w:hAnsi="GHEA Grapalat"/>
        </w:rPr>
      </w:pPr>
      <w:r w:rsidRPr="00B138F3">
        <w:rPr>
          <w:rFonts w:ascii="GHEA Grapalat" w:hAnsi="GHEA Grapalat"/>
        </w:rPr>
        <w:br w:type="page"/>
      </w: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2454DA" w:rsidRPr="00B138F3" w:rsidRDefault="002454DA" w:rsidP="002454DA">
      <w:pPr>
        <w:widowControl w:val="0"/>
        <w:spacing w:after="160"/>
        <w:ind w:left="567" w:right="565"/>
        <w:jc w:val="center"/>
        <w:rPr>
          <w:rFonts w:ascii="GHEA Grapalat" w:hAnsi="GHEA Grapalat"/>
          <w:b/>
        </w:rPr>
      </w:pPr>
    </w:p>
    <w:p w:rsidR="001005B0" w:rsidRPr="00973E36" w:rsidRDefault="001005B0" w:rsidP="00641FDD">
      <w:pPr>
        <w:widowControl w:val="0"/>
        <w:spacing w:after="160"/>
        <w:jc w:val="both"/>
        <w:rPr>
          <w:rFonts w:ascii="Sylfaen" w:hAnsi="Sylfaen"/>
          <w:sz w:val="20"/>
          <w:szCs w:val="20"/>
        </w:rPr>
      </w:pPr>
    </w:p>
    <w:p w:rsidR="00071D1C" w:rsidRPr="00973E36" w:rsidRDefault="00B2572B" w:rsidP="00333266">
      <w:pPr>
        <w:pStyle w:val="31"/>
        <w:widowControl w:val="0"/>
        <w:spacing w:after="160" w:line="240" w:lineRule="auto"/>
        <w:jc w:val="right"/>
        <w:rPr>
          <w:rFonts w:ascii="Sylfaen" w:hAnsi="Sylfaen" w:cs="Sylfaen"/>
          <w:b/>
        </w:rPr>
      </w:pPr>
      <w:r w:rsidRPr="00973E36">
        <w:rPr>
          <w:rFonts w:ascii="Sylfaen" w:hAnsi="Sylfaen"/>
          <w:b/>
        </w:rPr>
        <w:t xml:space="preserve">Приложение № </w:t>
      </w:r>
      <w:r w:rsidR="004A51CE" w:rsidRPr="00973E36">
        <w:rPr>
          <w:rFonts w:ascii="Sylfaen" w:hAnsi="Sylfaen"/>
          <w:b/>
        </w:rPr>
        <w:t>6</w:t>
      </w:r>
    </w:p>
    <w:p w:rsidR="00333266" w:rsidRPr="00973E36" w:rsidRDefault="00071D1C" w:rsidP="00333266">
      <w:pPr>
        <w:jc w:val="right"/>
        <w:rPr>
          <w:rFonts w:ascii="Sylfaen" w:hAnsi="Sylfaen"/>
          <w:b/>
          <w:sz w:val="20"/>
          <w:szCs w:val="20"/>
        </w:rPr>
      </w:pPr>
      <w:r w:rsidRPr="00973E36">
        <w:rPr>
          <w:rFonts w:ascii="Sylfaen" w:hAnsi="Sylfaen"/>
          <w:b/>
          <w:sz w:val="20"/>
          <w:szCs w:val="20"/>
        </w:rPr>
        <w:t>к Приглашению на электронный аукцион</w:t>
      </w:r>
      <w:r w:rsidR="008D352C" w:rsidRPr="00973E36">
        <w:rPr>
          <w:rFonts w:ascii="Sylfaen" w:hAnsi="Sylfaen" w:cs="Sylfaen"/>
          <w:b/>
          <w:sz w:val="20"/>
          <w:szCs w:val="20"/>
        </w:rPr>
        <w:br/>
      </w:r>
      <w:r w:rsidRPr="00973E36">
        <w:rPr>
          <w:rFonts w:ascii="Sylfaen" w:hAnsi="Sylfaen"/>
          <w:b/>
          <w:sz w:val="20"/>
          <w:szCs w:val="20"/>
        </w:rPr>
        <w:t xml:space="preserve">под кодом </w:t>
      </w:r>
      <w:r w:rsidR="00973E36">
        <w:rPr>
          <w:rFonts w:ascii="Sylfaen" w:hAnsi="Sylfaen"/>
          <w:b/>
          <w:sz w:val="20"/>
          <w:szCs w:val="20"/>
        </w:rPr>
        <w:t>САМ</w:t>
      </w:r>
      <w:proofErr w:type="gramStart"/>
      <w:r w:rsidR="00973E36">
        <w:rPr>
          <w:rFonts w:ascii="Sylfaen" w:hAnsi="Sylfaen"/>
          <w:b/>
          <w:sz w:val="20"/>
          <w:szCs w:val="20"/>
        </w:rPr>
        <w:t>Ц-</w:t>
      </w:r>
      <w:proofErr w:type="gramEnd"/>
      <w:r w:rsidR="00973E36">
        <w:rPr>
          <w:rFonts w:ascii="Sylfaen" w:hAnsi="Sylfaen"/>
          <w:b/>
          <w:sz w:val="20"/>
          <w:szCs w:val="20"/>
        </w:rPr>
        <w:t xml:space="preserve"> ОКПТ-</w:t>
      </w:r>
      <w:r w:rsidR="00142594">
        <w:rPr>
          <w:rFonts w:ascii="Sylfaen" w:hAnsi="Sylfaen"/>
          <w:b/>
          <w:sz w:val="20"/>
          <w:szCs w:val="20"/>
        </w:rPr>
        <w:t>21/2</w:t>
      </w:r>
    </w:p>
    <w:p w:rsidR="00071D1C" w:rsidRPr="00973E36" w:rsidRDefault="00071D1C" w:rsidP="00B46D58">
      <w:pPr>
        <w:pStyle w:val="31"/>
        <w:widowControl w:val="0"/>
        <w:spacing w:after="160" w:line="240" w:lineRule="auto"/>
        <w:jc w:val="right"/>
        <w:rPr>
          <w:rFonts w:ascii="Sylfaen" w:hAnsi="Sylfaen" w:cs="Sylfaen"/>
          <w:b/>
        </w:rPr>
      </w:pPr>
    </w:p>
    <w:p w:rsidR="008D352C" w:rsidRPr="00BA0A55" w:rsidRDefault="008D352C" w:rsidP="00B46D58">
      <w:pPr>
        <w:widowControl w:val="0"/>
        <w:spacing w:after="160"/>
        <w:ind w:left="-142" w:firstLine="142"/>
        <w:jc w:val="center"/>
        <w:rPr>
          <w:rFonts w:ascii="Sylfaen" w:hAnsi="Sylfaen"/>
          <w:i/>
          <w:sz w:val="20"/>
          <w:szCs w:val="20"/>
        </w:rPr>
      </w:pPr>
    </w:p>
    <w:p w:rsidR="00071D1C" w:rsidRPr="00BA0A55" w:rsidRDefault="00071D1C" w:rsidP="00B46D58">
      <w:pPr>
        <w:widowControl w:val="0"/>
        <w:spacing w:after="160"/>
        <w:ind w:left="-142" w:firstLine="142"/>
        <w:jc w:val="center"/>
        <w:rPr>
          <w:rFonts w:ascii="Sylfaen" w:hAnsi="Sylfaen"/>
          <w:sz w:val="20"/>
          <w:szCs w:val="20"/>
        </w:rPr>
      </w:pPr>
      <w:r w:rsidRPr="00BA0A55">
        <w:rPr>
          <w:rFonts w:ascii="Sylfaen" w:hAnsi="Sylfaen"/>
          <w:sz w:val="20"/>
          <w:szCs w:val="20"/>
        </w:rPr>
        <w:t xml:space="preserve">ДОГОВОР </w:t>
      </w:r>
    </w:p>
    <w:p w:rsidR="00071D1C" w:rsidRPr="00BA0A55" w:rsidRDefault="00071D1C" w:rsidP="00B46D58">
      <w:pPr>
        <w:widowControl w:val="0"/>
        <w:spacing w:after="160"/>
        <w:ind w:left="-142" w:firstLine="142"/>
        <w:jc w:val="center"/>
        <w:rPr>
          <w:rFonts w:ascii="Sylfaen" w:hAnsi="Sylfaen" w:cs="Times Armenian"/>
          <w:sz w:val="20"/>
          <w:szCs w:val="20"/>
        </w:rPr>
      </w:pPr>
      <w:r w:rsidRPr="00BA0A55">
        <w:rPr>
          <w:rFonts w:ascii="Sylfaen" w:hAnsi="Sylfaen"/>
          <w:sz w:val="20"/>
          <w:szCs w:val="20"/>
        </w:rPr>
        <w:t>ПОСТАВК</w:t>
      </w:r>
      <w:r w:rsidR="00F15CED" w:rsidRPr="00BA0A55">
        <w:rPr>
          <w:rFonts w:ascii="Sylfaen" w:hAnsi="Sylfaen"/>
          <w:sz w:val="20"/>
          <w:szCs w:val="20"/>
        </w:rPr>
        <w:t xml:space="preserve">И </w:t>
      </w:r>
      <w:r w:rsidR="00BA0A55" w:rsidRPr="00BA0A55">
        <w:rPr>
          <w:rFonts w:ascii="inherit" w:hAnsi="inherit"/>
        </w:rPr>
        <w:t>Лекарства и вакцины</w:t>
      </w:r>
      <w:r w:rsidR="00BA0A55" w:rsidRPr="00BA0A55">
        <w:rPr>
          <w:rFonts w:ascii="Sylfaen" w:hAnsi="Sylfaen"/>
        </w:rPr>
        <w:t xml:space="preserve"> </w:t>
      </w:r>
      <w:r w:rsidR="00F15CED" w:rsidRPr="00BA0A55">
        <w:rPr>
          <w:rFonts w:ascii="Sylfaen" w:hAnsi="Sylfaen"/>
          <w:sz w:val="20"/>
          <w:szCs w:val="20"/>
        </w:rPr>
        <w:t xml:space="preserve"> </w:t>
      </w:r>
    </w:p>
    <w:p w:rsidR="00071D1C" w:rsidRPr="00973E36" w:rsidRDefault="00071D1C" w:rsidP="00333266">
      <w:pPr>
        <w:widowControl w:val="0"/>
        <w:spacing w:after="160"/>
        <w:ind w:left="-142" w:firstLine="142"/>
        <w:jc w:val="center"/>
        <w:rPr>
          <w:rFonts w:ascii="Sylfaen" w:hAnsi="Sylfaen" w:cs="Sylfaen"/>
          <w:sz w:val="20"/>
          <w:szCs w:val="20"/>
        </w:rPr>
      </w:pPr>
      <w:r w:rsidRPr="00973E36">
        <w:rPr>
          <w:rFonts w:ascii="Sylfaen" w:hAnsi="Sylfaen"/>
          <w:b/>
          <w:sz w:val="20"/>
          <w:szCs w:val="20"/>
        </w:rPr>
        <w:t xml:space="preserve">№ </w:t>
      </w:r>
      <w:r w:rsidR="00973E36">
        <w:rPr>
          <w:rFonts w:ascii="Sylfaen" w:hAnsi="Sylfaen"/>
          <w:b/>
          <w:sz w:val="20"/>
          <w:szCs w:val="20"/>
        </w:rPr>
        <w:t>САМ</w:t>
      </w:r>
      <w:proofErr w:type="gramStart"/>
      <w:r w:rsidR="00973E36">
        <w:rPr>
          <w:rFonts w:ascii="Sylfaen" w:hAnsi="Sylfaen"/>
          <w:b/>
          <w:sz w:val="20"/>
          <w:szCs w:val="20"/>
        </w:rPr>
        <w:t>Ц-</w:t>
      </w:r>
      <w:proofErr w:type="gramEnd"/>
      <w:r w:rsidR="00973E36">
        <w:rPr>
          <w:rFonts w:ascii="Sylfaen" w:hAnsi="Sylfaen"/>
          <w:b/>
          <w:sz w:val="20"/>
          <w:szCs w:val="20"/>
        </w:rPr>
        <w:t xml:space="preserve"> ОКПТ-</w:t>
      </w:r>
      <w:r w:rsidR="00142594">
        <w:rPr>
          <w:rFonts w:ascii="Sylfaen" w:hAnsi="Sylfaen"/>
          <w:b/>
          <w:sz w:val="20"/>
          <w:szCs w:val="20"/>
        </w:rPr>
        <w:t>21/2</w:t>
      </w:r>
    </w:p>
    <w:tbl>
      <w:tblPr>
        <w:tblW w:w="0" w:type="auto"/>
        <w:tblLook w:val="04A0" w:firstRow="1" w:lastRow="0" w:firstColumn="1" w:lastColumn="0" w:noHBand="0" w:noVBand="1"/>
      </w:tblPr>
      <w:tblGrid>
        <w:gridCol w:w="4643"/>
        <w:gridCol w:w="4643"/>
      </w:tblGrid>
      <w:tr w:rsidR="00F15CED" w:rsidRPr="00973E36" w:rsidTr="00F15CED">
        <w:tc>
          <w:tcPr>
            <w:tcW w:w="4643" w:type="dxa"/>
          </w:tcPr>
          <w:p w:rsidR="00F15CED" w:rsidRPr="00973E36" w:rsidRDefault="00F83E0A" w:rsidP="00B46D58">
            <w:pPr>
              <w:widowControl w:val="0"/>
              <w:spacing w:after="160"/>
              <w:rPr>
                <w:rFonts w:ascii="Sylfaen" w:hAnsi="Sylfaen" w:cs="Sylfaen"/>
                <w:sz w:val="20"/>
                <w:szCs w:val="20"/>
                <w:lang w:val="en-US"/>
              </w:rPr>
            </w:pPr>
            <w:r w:rsidRPr="00973E36">
              <w:rPr>
                <w:rFonts w:ascii="Sylfaen" w:hAnsi="Sylfaen"/>
                <w:sz w:val="20"/>
                <w:szCs w:val="20"/>
              </w:rPr>
              <w:tab/>
            </w:r>
            <w:r w:rsidR="00333266" w:rsidRPr="00973E36">
              <w:rPr>
                <w:rFonts w:ascii="Sylfaen" w:hAnsi="Sylfaen"/>
                <w:sz w:val="20"/>
                <w:szCs w:val="20"/>
              </w:rPr>
              <w:t>Г</w:t>
            </w:r>
            <w:r w:rsidR="00333266" w:rsidRPr="00973E36">
              <w:rPr>
                <w:rFonts w:ascii="Sylfaen" w:hAnsi="Sylfaen"/>
                <w:sz w:val="20"/>
                <w:szCs w:val="20"/>
                <w:lang w:val="en-US"/>
              </w:rPr>
              <w:t>. Ереван</w:t>
            </w:r>
          </w:p>
        </w:tc>
        <w:tc>
          <w:tcPr>
            <w:tcW w:w="4643" w:type="dxa"/>
          </w:tcPr>
          <w:p w:rsidR="00F15CED" w:rsidRPr="00973E36" w:rsidRDefault="00F15CED" w:rsidP="00B46D58">
            <w:pPr>
              <w:widowControl w:val="0"/>
              <w:spacing w:after="160"/>
              <w:jc w:val="right"/>
              <w:rPr>
                <w:rFonts w:ascii="Sylfaen" w:hAnsi="Sylfaen" w:cs="Sylfaen"/>
                <w:sz w:val="20"/>
                <w:szCs w:val="20"/>
                <w:lang w:val="en-US"/>
              </w:rPr>
            </w:pPr>
            <w:r w:rsidRPr="00973E36">
              <w:rPr>
                <w:rFonts w:ascii="Sylfaen" w:hAnsi="Sylfaen"/>
                <w:sz w:val="20"/>
                <w:szCs w:val="20"/>
              </w:rPr>
              <w:t>"</w:t>
            </w:r>
            <w:r w:rsidR="00F83E0A" w:rsidRPr="00973E36">
              <w:rPr>
                <w:rFonts w:ascii="Sylfaen" w:hAnsi="Sylfaen"/>
                <w:sz w:val="20"/>
                <w:szCs w:val="20"/>
                <w:lang w:val="en-US"/>
              </w:rPr>
              <w:tab/>
            </w:r>
            <w:r w:rsidRPr="00973E36">
              <w:rPr>
                <w:rFonts w:ascii="Sylfaen" w:hAnsi="Sylfaen"/>
                <w:sz w:val="20"/>
                <w:szCs w:val="20"/>
              </w:rPr>
              <w:t xml:space="preserve">" </w:t>
            </w:r>
            <w:r w:rsidR="00F83E0A" w:rsidRPr="00973E36">
              <w:rPr>
                <w:rFonts w:ascii="Sylfaen" w:hAnsi="Sylfaen"/>
                <w:sz w:val="20"/>
                <w:szCs w:val="20"/>
                <w:lang w:val="en-US"/>
              </w:rPr>
              <w:tab/>
            </w:r>
            <w:r w:rsidRPr="00973E36">
              <w:rPr>
                <w:rFonts w:ascii="Sylfaen" w:hAnsi="Sylfaen"/>
                <w:sz w:val="20"/>
                <w:szCs w:val="20"/>
                <w:lang w:val="en-US"/>
              </w:rPr>
              <w:t xml:space="preserve"> </w:t>
            </w:r>
            <w:r w:rsidRPr="00973E36">
              <w:rPr>
                <w:rFonts w:ascii="Sylfaen" w:hAnsi="Sylfaen"/>
                <w:sz w:val="20"/>
                <w:szCs w:val="20"/>
              </w:rPr>
              <w:t>20</w:t>
            </w:r>
            <w:r w:rsidR="00F83E0A" w:rsidRPr="00973E36">
              <w:rPr>
                <w:rFonts w:ascii="Sylfaen" w:hAnsi="Sylfaen"/>
                <w:sz w:val="20"/>
                <w:szCs w:val="20"/>
                <w:lang w:val="en-US"/>
              </w:rPr>
              <w:tab/>
            </w:r>
            <w:r w:rsidRPr="00973E36">
              <w:rPr>
                <w:rFonts w:ascii="Sylfaen" w:hAnsi="Sylfaen"/>
                <w:sz w:val="20"/>
                <w:szCs w:val="20"/>
              </w:rPr>
              <w:t>г.</w:t>
            </w:r>
          </w:p>
        </w:tc>
      </w:tr>
    </w:tbl>
    <w:p w:rsidR="00071D1C" w:rsidRPr="00973E36" w:rsidRDefault="00071D1C" w:rsidP="00B46D58">
      <w:pPr>
        <w:widowControl w:val="0"/>
        <w:tabs>
          <w:tab w:val="left" w:pos="720"/>
          <w:tab w:val="left" w:pos="1440"/>
          <w:tab w:val="left" w:pos="8865"/>
        </w:tabs>
        <w:spacing w:after="160"/>
        <w:jc w:val="center"/>
        <w:rPr>
          <w:rFonts w:ascii="Sylfaen" w:hAnsi="Sylfaen" w:cs="Sylfaen"/>
          <w:sz w:val="20"/>
          <w:szCs w:val="20"/>
        </w:rPr>
      </w:pPr>
    </w:p>
    <w:p w:rsidR="00071D1C" w:rsidRPr="00973E36" w:rsidRDefault="006A18D4" w:rsidP="00B46D58">
      <w:pPr>
        <w:widowControl w:val="0"/>
        <w:spacing w:after="160"/>
        <w:jc w:val="both"/>
        <w:rPr>
          <w:rFonts w:ascii="Sylfaen" w:hAnsi="Sylfaen"/>
          <w:sz w:val="20"/>
          <w:szCs w:val="20"/>
        </w:rPr>
      </w:pPr>
      <w:r w:rsidRPr="006A18D4">
        <w:rPr>
          <w:rFonts w:ascii="Sylfaen" w:hAnsi="Sylfaen"/>
          <w:sz w:val="20"/>
          <w:szCs w:val="20"/>
          <w:shd w:val="clear" w:color="auto" w:fill="FFFFFF"/>
        </w:rPr>
        <w:t xml:space="preserve">"СУРБ АСТВАЦАМАЙР" </w:t>
      </w:r>
      <w:r>
        <w:rPr>
          <w:rFonts w:ascii="Sylfaen" w:hAnsi="Sylfaen"/>
          <w:sz w:val="20"/>
          <w:szCs w:val="20"/>
        </w:rPr>
        <w:t xml:space="preserve"> медицинский центр</w:t>
      </w:r>
      <w:r w:rsidR="00333266" w:rsidRPr="00973E36">
        <w:rPr>
          <w:rFonts w:ascii="Sylfaen" w:hAnsi="Sylfaen"/>
          <w:sz w:val="20"/>
          <w:szCs w:val="20"/>
        </w:rPr>
        <w:t xml:space="preserve"> ЗАО, в лице М. Адамяна</w:t>
      </w:r>
      <w:r w:rsidR="006B3AE3" w:rsidRPr="00973E36">
        <w:rPr>
          <w:rFonts w:ascii="Sylfaen" w:hAnsi="Sylfaen"/>
          <w:sz w:val="20"/>
          <w:szCs w:val="20"/>
        </w:rPr>
        <w:t xml:space="preserve">, действующего на основании устава </w:t>
      </w:r>
      <w:r w:rsidR="00333266" w:rsidRPr="00973E36">
        <w:rPr>
          <w:rFonts w:ascii="Sylfaen" w:hAnsi="Sylfaen"/>
          <w:sz w:val="20"/>
          <w:szCs w:val="20"/>
        </w:rPr>
        <w:t>компании</w:t>
      </w:r>
      <w:r w:rsidR="006B3AE3" w:rsidRPr="00973E36">
        <w:rPr>
          <w:rFonts w:ascii="Sylfaen" w:hAnsi="Sylfaen"/>
          <w:sz w:val="20"/>
          <w:szCs w:val="20"/>
        </w:rPr>
        <w:t>, далее — "Покупатель", с одной стороны, и</w:t>
      </w:r>
      <w:r w:rsidR="00D5443D" w:rsidRPr="00973E36">
        <w:rPr>
          <w:rFonts w:ascii="Sylfaen" w:hAnsi="Sylfaen"/>
          <w:sz w:val="20"/>
          <w:szCs w:val="20"/>
        </w:rPr>
        <w:t xml:space="preserve"> </w:t>
      </w:r>
      <w:r w:rsidR="006B3AE3" w:rsidRPr="00973E36">
        <w:rPr>
          <w:rFonts w:ascii="Sylfaen" w:hAnsi="Sylfaen"/>
          <w:sz w:val="20"/>
          <w:szCs w:val="20"/>
        </w:rPr>
        <w:t>__________________, в лице директора</w:t>
      </w:r>
      <w:r w:rsidR="00D5443D" w:rsidRPr="00973E36">
        <w:rPr>
          <w:rFonts w:ascii="Sylfaen" w:hAnsi="Sylfaen"/>
          <w:sz w:val="20"/>
          <w:szCs w:val="20"/>
        </w:rPr>
        <w:t xml:space="preserve"> </w:t>
      </w:r>
      <w:r w:rsidR="006B3AE3" w:rsidRPr="00973E36">
        <w:rPr>
          <w:rFonts w:ascii="Sylfaen" w:hAnsi="Sylfaen"/>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973E36" w:rsidRDefault="00071D1C" w:rsidP="00B46D58">
      <w:pPr>
        <w:widowControl w:val="0"/>
        <w:spacing w:after="160"/>
        <w:ind w:firstLine="709"/>
        <w:jc w:val="both"/>
        <w:rPr>
          <w:rFonts w:ascii="Sylfaen" w:hAnsi="Sylfaen"/>
          <w:b/>
          <w:sz w:val="20"/>
          <w:szCs w:val="20"/>
        </w:rPr>
      </w:pPr>
    </w:p>
    <w:p w:rsidR="00071D1C" w:rsidRPr="00973E36" w:rsidRDefault="00071D1C" w:rsidP="00B46D58">
      <w:pPr>
        <w:widowControl w:val="0"/>
        <w:spacing w:after="160"/>
        <w:jc w:val="center"/>
        <w:rPr>
          <w:rFonts w:ascii="Sylfaen" w:hAnsi="Sylfaen" w:cs="Times Armenian"/>
          <w:b/>
          <w:sz w:val="20"/>
          <w:szCs w:val="20"/>
        </w:rPr>
      </w:pPr>
      <w:r w:rsidRPr="00973E36">
        <w:rPr>
          <w:rFonts w:ascii="Sylfaen" w:hAnsi="Sylfaen"/>
          <w:b/>
          <w:sz w:val="20"/>
          <w:szCs w:val="20"/>
        </w:rPr>
        <w:t>1. ПРЕДМЕТ ДОГОВОРА</w:t>
      </w:r>
    </w:p>
    <w:p w:rsidR="00071D1C" w:rsidRPr="00973E36" w:rsidRDefault="00071D1C" w:rsidP="00B46D58">
      <w:pPr>
        <w:widowControl w:val="0"/>
        <w:tabs>
          <w:tab w:val="left" w:pos="1134"/>
        </w:tabs>
        <w:spacing w:after="160"/>
        <w:ind w:firstLine="567"/>
        <w:jc w:val="both"/>
        <w:rPr>
          <w:rFonts w:ascii="Sylfaen" w:hAnsi="Sylfaen" w:cs="Times Armenian"/>
          <w:sz w:val="20"/>
          <w:szCs w:val="20"/>
        </w:rPr>
      </w:pPr>
      <w:r w:rsidRPr="00973E36">
        <w:rPr>
          <w:rFonts w:ascii="Sylfaen" w:hAnsi="Sylfaen"/>
          <w:sz w:val="20"/>
          <w:szCs w:val="20"/>
        </w:rPr>
        <w:t>1.1.</w:t>
      </w:r>
      <w:r w:rsidR="00F15CED" w:rsidRPr="00973E36">
        <w:rPr>
          <w:rFonts w:ascii="Sylfaen" w:hAnsi="Sylfaen"/>
          <w:sz w:val="20"/>
          <w:szCs w:val="20"/>
        </w:rPr>
        <w:tab/>
      </w:r>
      <w:r w:rsidRPr="00973E36">
        <w:rPr>
          <w:rFonts w:ascii="Sylfaen" w:hAnsi="Sylfaen"/>
          <w:spacing w:val="6"/>
          <w:sz w:val="20"/>
          <w:szCs w:val="20"/>
        </w:rPr>
        <w:t>Продавец обязуется в установленном настоящим Договором (далее</w:t>
      </w:r>
      <w:r w:rsidR="00F15CED" w:rsidRPr="00973E36">
        <w:rPr>
          <w:rFonts w:ascii="Sylfaen" w:hAnsi="Sylfaen" w:cs="Courier New"/>
          <w:spacing w:val="6"/>
          <w:sz w:val="20"/>
          <w:szCs w:val="20"/>
          <w:lang w:val="en-US"/>
        </w:rPr>
        <w:t> </w:t>
      </w:r>
      <w:r w:rsidRPr="00973E36">
        <w:rPr>
          <w:rFonts w:ascii="Sylfaen" w:hAnsi="Sylfaen"/>
          <w:spacing w:val="6"/>
          <w:sz w:val="20"/>
          <w:szCs w:val="20"/>
        </w:rPr>
        <w:t xml:space="preserve">— договор) </w:t>
      </w:r>
      <w:r w:rsidRPr="00973E36">
        <w:rPr>
          <w:rFonts w:ascii="Sylfaen" w:hAnsi="Sylfaen"/>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973E36" w:rsidRDefault="00071D1C" w:rsidP="00B46D58">
      <w:pPr>
        <w:widowControl w:val="0"/>
        <w:spacing w:after="160"/>
        <w:ind w:firstLine="709"/>
        <w:jc w:val="both"/>
        <w:rPr>
          <w:rFonts w:ascii="Sylfaen" w:hAnsi="Sylfaen" w:cs="Times Armenian"/>
          <w:sz w:val="20"/>
          <w:szCs w:val="20"/>
        </w:rPr>
      </w:pPr>
    </w:p>
    <w:p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2.ПРАВА И ОБЯЗАННОСТИ СТОРОН</w:t>
      </w:r>
    </w:p>
    <w:p w:rsidR="00071D1C" w:rsidRPr="00973E36" w:rsidRDefault="00071D1C" w:rsidP="00B46D58">
      <w:pPr>
        <w:widowControl w:val="0"/>
        <w:tabs>
          <w:tab w:val="left" w:pos="1134"/>
        </w:tabs>
        <w:spacing w:after="160"/>
        <w:ind w:firstLine="567"/>
        <w:jc w:val="both"/>
        <w:rPr>
          <w:rFonts w:ascii="Sylfaen" w:hAnsi="Sylfaen"/>
          <w:b/>
          <w:sz w:val="20"/>
          <w:szCs w:val="20"/>
        </w:rPr>
      </w:pPr>
      <w:r w:rsidRPr="00973E36">
        <w:rPr>
          <w:rFonts w:ascii="Sylfaen" w:hAnsi="Sylfaen"/>
          <w:b/>
          <w:sz w:val="20"/>
          <w:szCs w:val="20"/>
        </w:rPr>
        <w:lastRenderedPageBreak/>
        <w:t>2.</w:t>
      </w:r>
      <w:r w:rsidR="009D71F8" w:rsidRPr="00973E36">
        <w:rPr>
          <w:rFonts w:ascii="Sylfaen" w:hAnsi="Sylfaen"/>
          <w:b/>
          <w:sz w:val="20"/>
          <w:szCs w:val="20"/>
        </w:rPr>
        <w:t>1.</w:t>
      </w:r>
      <w:r w:rsidR="009D71F8" w:rsidRPr="00973E36">
        <w:rPr>
          <w:rFonts w:ascii="Sylfaen" w:hAnsi="Sylfaen"/>
          <w:b/>
          <w:sz w:val="20"/>
          <w:szCs w:val="20"/>
        </w:rPr>
        <w:tab/>
      </w:r>
      <w:r w:rsidRPr="00973E36">
        <w:rPr>
          <w:rFonts w:ascii="Sylfaen" w:hAnsi="Sylfaen"/>
          <w:b/>
          <w:sz w:val="20"/>
          <w:szCs w:val="20"/>
        </w:rPr>
        <w:t>Покупатель имеет право:</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Отказываться от товара в случае непоставки товара Продавцом в</w:t>
      </w:r>
      <w:r w:rsidR="005250C2" w:rsidRPr="00973E36">
        <w:rPr>
          <w:rFonts w:ascii="Sylfaen" w:hAnsi="Sylfaen" w:cs="Courier New"/>
          <w:sz w:val="20"/>
          <w:szCs w:val="20"/>
          <w:lang w:val="en-US"/>
        </w:rPr>
        <w:t> </w:t>
      </w:r>
      <w:r w:rsidRPr="00973E36">
        <w:rPr>
          <w:rFonts w:ascii="Sylfaen" w:hAnsi="Sylfaen"/>
          <w:sz w:val="20"/>
          <w:szCs w:val="20"/>
        </w:rPr>
        <w:t xml:space="preserve">установленный договором срок, если сроки поставки были нарушены более чем на </w:t>
      </w:r>
      <w:r w:rsidR="00333266" w:rsidRPr="00973E36">
        <w:rPr>
          <w:rFonts w:ascii="Sylfaen" w:hAnsi="Sylfaen"/>
          <w:sz w:val="20"/>
          <w:szCs w:val="20"/>
        </w:rPr>
        <w:t>10</w:t>
      </w:r>
      <w:r w:rsidRPr="00973E36">
        <w:rPr>
          <w:rFonts w:ascii="Sylfaen" w:hAnsi="Sylfaen"/>
          <w:sz w:val="20"/>
          <w:szCs w:val="20"/>
        </w:rPr>
        <w:t xml:space="preserve"> дней.</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требовать возмещения расходов, произведенных им по причине ненадлежащего качества товара;</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в)</w:t>
      </w:r>
      <w:r w:rsidR="005250C2" w:rsidRPr="00973E36">
        <w:rPr>
          <w:rFonts w:ascii="Sylfaen" w:hAnsi="Sylfaen"/>
          <w:sz w:val="20"/>
          <w:szCs w:val="20"/>
        </w:rPr>
        <w:tab/>
      </w:r>
      <w:r w:rsidRPr="00973E36">
        <w:rPr>
          <w:rFonts w:ascii="Sylfaen" w:hAnsi="Sylfaen"/>
          <w:sz w:val="20"/>
          <w:szCs w:val="20"/>
        </w:rPr>
        <w:t>отказываться от исполнения договора и требовать возврата уплаченной за товар суммы.</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 xml:space="preserve">Если передан товар в количестве меньше оговоренного в договоре, то: </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требовать восполнения недопереданного количества</w:t>
      </w:r>
      <w:r w:rsidR="00AA7117" w:rsidRPr="00973E36">
        <w:rPr>
          <w:rFonts w:ascii="Sylfaen" w:hAnsi="Sylfaen"/>
          <w:sz w:val="20"/>
          <w:szCs w:val="20"/>
        </w:rPr>
        <w:t xml:space="preserve"> </w:t>
      </w:r>
      <w:r w:rsidRPr="00973E36">
        <w:rPr>
          <w:rFonts w:ascii="Sylfaen" w:hAnsi="Sylfaen"/>
          <w:sz w:val="20"/>
          <w:szCs w:val="20"/>
        </w:rPr>
        <w:t>товара;</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2.1.4</w:t>
      </w:r>
      <w:r w:rsidR="005250C2" w:rsidRPr="00973E36">
        <w:rPr>
          <w:rFonts w:ascii="Sylfaen" w:hAnsi="Sylfaen"/>
          <w:sz w:val="20"/>
          <w:szCs w:val="20"/>
        </w:rPr>
        <w:t>.</w:t>
      </w:r>
      <w:r w:rsidR="005250C2" w:rsidRPr="00973E36">
        <w:rPr>
          <w:rFonts w:ascii="Sylfaen" w:hAnsi="Sylfaen"/>
          <w:sz w:val="20"/>
          <w:szCs w:val="20"/>
        </w:rPr>
        <w:tab/>
      </w:r>
      <w:r w:rsidRPr="00973E36">
        <w:rPr>
          <w:rFonts w:ascii="Sylfaen" w:hAnsi="Sylfaen"/>
          <w:sz w:val="20"/>
          <w:szCs w:val="20"/>
        </w:rPr>
        <w:t>Если передан товар с нарушением условия его вида, по своему усмотрению:</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принимать товар, соответствующий условию относительно его вида, и отказываться от остальных товаров;</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в)</w:t>
      </w:r>
      <w:r w:rsidR="005250C2" w:rsidRPr="00973E36">
        <w:rPr>
          <w:rFonts w:ascii="Sylfaen" w:hAnsi="Sylfaen"/>
          <w:sz w:val="20"/>
          <w:szCs w:val="20"/>
        </w:rPr>
        <w:tab/>
      </w:r>
      <w:r w:rsidRPr="00973E36">
        <w:rPr>
          <w:rFonts w:ascii="Sylfaen" w:hAnsi="Sylfaen"/>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973E36">
        <w:rPr>
          <w:rFonts w:ascii="Sylfaen" w:hAnsi="Sylfaen" w:cs="Courier New"/>
          <w:sz w:val="20"/>
          <w:szCs w:val="20"/>
          <w:lang w:val="en-US"/>
        </w:rPr>
        <w:t> </w:t>
      </w:r>
      <w:r w:rsidRPr="00973E36">
        <w:rPr>
          <w:rFonts w:ascii="Sylfaen" w:hAnsi="Sylfaen"/>
          <w:sz w:val="20"/>
          <w:szCs w:val="20"/>
        </w:rPr>
        <w:t>виду.</w:t>
      </w:r>
    </w:p>
    <w:p w:rsidR="009E45F3"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AC30D5" w:rsidRPr="00973E36">
        <w:rPr>
          <w:rFonts w:ascii="Sylfaen" w:hAnsi="Sylfaen"/>
          <w:sz w:val="20"/>
          <w:szCs w:val="20"/>
        </w:rPr>
        <w:t>6.</w:t>
      </w:r>
      <w:r w:rsidR="00AC30D5" w:rsidRPr="00973E36">
        <w:rPr>
          <w:rFonts w:ascii="Sylfaen" w:hAnsi="Sylfaen"/>
          <w:sz w:val="20"/>
          <w:szCs w:val="20"/>
        </w:rPr>
        <w:tab/>
      </w:r>
      <w:proofErr w:type="gramStart"/>
      <w:r w:rsidRPr="00973E36">
        <w:rPr>
          <w:rFonts w:ascii="Sylfaen" w:hAnsi="Sylfaen"/>
          <w:sz w:val="20"/>
          <w:szCs w:val="20"/>
        </w:rPr>
        <w:t>Требовать у Продавца возмещения убытков, если Покупатель в</w:t>
      </w:r>
      <w:r w:rsidR="005250C2" w:rsidRPr="00973E36">
        <w:rPr>
          <w:rFonts w:ascii="Sylfaen" w:hAnsi="Sylfaen" w:cs="Courier New"/>
          <w:sz w:val="20"/>
          <w:szCs w:val="20"/>
          <w:lang w:val="en-US"/>
        </w:rPr>
        <w:t> </w:t>
      </w:r>
      <w:r w:rsidRPr="00973E36">
        <w:rPr>
          <w:rFonts w:ascii="Sylfaen" w:hAnsi="Sylfaen"/>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AC30D5" w:rsidRPr="00973E36">
        <w:rPr>
          <w:rFonts w:ascii="Sylfaen" w:hAnsi="Sylfaen"/>
          <w:sz w:val="20"/>
          <w:szCs w:val="20"/>
        </w:rPr>
        <w:t>7.</w:t>
      </w:r>
      <w:r w:rsidR="00AC30D5" w:rsidRPr="00973E36">
        <w:rPr>
          <w:rFonts w:ascii="Sylfaen" w:hAnsi="Sylfaen"/>
          <w:sz w:val="20"/>
          <w:szCs w:val="20"/>
        </w:rPr>
        <w:tab/>
      </w:r>
      <w:r w:rsidRPr="00973E36">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2.1.7.</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Нарушение договора Продавцом считается существенным, если:</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а)</w:t>
      </w:r>
      <w:r w:rsidR="005250C2" w:rsidRPr="00973E36">
        <w:rPr>
          <w:rFonts w:ascii="Sylfaen" w:hAnsi="Sylfaen"/>
          <w:sz w:val="20"/>
          <w:szCs w:val="20"/>
        </w:rPr>
        <w:tab/>
      </w:r>
      <w:r w:rsidRPr="00973E36">
        <w:rPr>
          <w:rFonts w:ascii="Sylfaen" w:hAnsi="Sylfaen"/>
          <w:sz w:val="20"/>
          <w:szCs w:val="20"/>
        </w:rPr>
        <w:t>был поставлен товар ненадлежащего качества, который не может быть заменен в приемлемый для Покупателя срок;</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б)</w:t>
      </w:r>
      <w:r w:rsidR="005250C2" w:rsidRPr="00973E36">
        <w:rPr>
          <w:rFonts w:ascii="Sylfaen" w:hAnsi="Sylfaen"/>
          <w:sz w:val="20"/>
          <w:szCs w:val="20"/>
        </w:rPr>
        <w:tab/>
      </w:r>
      <w:r w:rsidRPr="00973E36">
        <w:rPr>
          <w:rFonts w:ascii="Sylfaen" w:hAnsi="Sylfaen"/>
          <w:sz w:val="20"/>
          <w:szCs w:val="20"/>
        </w:rPr>
        <w:t>сроки поставк</w:t>
      </w:r>
      <w:r w:rsidR="006A1566" w:rsidRPr="00973E36">
        <w:rPr>
          <w:rFonts w:ascii="Sylfaen" w:hAnsi="Sylfaen"/>
          <w:sz w:val="20"/>
          <w:szCs w:val="20"/>
        </w:rPr>
        <w:t>и товара нарушены более чем на 10</w:t>
      </w:r>
      <w:r w:rsidRPr="00973E36">
        <w:rPr>
          <w:rFonts w:ascii="Sylfaen" w:hAnsi="Sylfaen"/>
          <w:sz w:val="20"/>
          <w:szCs w:val="20"/>
        </w:rPr>
        <w:t>дней;</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2.1.</w:t>
      </w:r>
      <w:r w:rsidR="006E15CD" w:rsidRPr="00973E36">
        <w:rPr>
          <w:rFonts w:ascii="Sylfaen" w:hAnsi="Sylfaen"/>
          <w:sz w:val="20"/>
          <w:szCs w:val="20"/>
        </w:rPr>
        <w:t>8.</w:t>
      </w:r>
      <w:r w:rsidR="006E15CD" w:rsidRPr="00973E36">
        <w:rPr>
          <w:rFonts w:ascii="Sylfaen" w:hAnsi="Sylfaen"/>
          <w:sz w:val="20"/>
          <w:szCs w:val="20"/>
        </w:rPr>
        <w:tab/>
      </w:r>
      <w:r w:rsidRPr="00973E36">
        <w:rPr>
          <w:rFonts w:ascii="Sylfaen" w:hAnsi="Sylfaen"/>
          <w:sz w:val="20"/>
          <w:szCs w:val="20"/>
        </w:rPr>
        <w:t>Осматривать товар и незамедлительно уведомлять Продавца о</w:t>
      </w:r>
      <w:r w:rsidR="005250C2" w:rsidRPr="00973E36">
        <w:rPr>
          <w:rFonts w:ascii="Sylfaen" w:hAnsi="Sylfaen" w:cs="Courier New"/>
          <w:sz w:val="20"/>
          <w:szCs w:val="20"/>
          <w:lang w:val="en-US"/>
        </w:rPr>
        <w:t> </w:t>
      </w:r>
      <w:r w:rsidRPr="00973E36">
        <w:rPr>
          <w:rFonts w:ascii="Sylfaen" w:hAnsi="Sylfaen"/>
          <w:sz w:val="20"/>
          <w:szCs w:val="20"/>
        </w:rPr>
        <w:t>выявленных дефектах.</w:t>
      </w:r>
    </w:p>
    <w:p w:rsidR="00071D1C" w:rsidRPr="00973E36" w:rsidRDefault="00071D1C" w:rsidP="00B46D58">
      <w:pPr>
        <w:widowControl w:val="0"/>
        <w:tabs>
          <w:tab w:val="left" w:pos="1134"/>
        </w:tabs>
        <w:spacing w:after="160"/>
        <w:ind w:firstLine="567"/>
        <w:jc w:val="both"/>
        <w:rPr>
          <w:rFonts w:ascii="Sylfaen" w:hAnsi="Sylfaen"/>
          <w:b/>
          <w:sz w:val="20"/>
          <w:szCs w:val="20"/>
        </w:rPr>
      </w:pPr>
      <w:r w:rsidRPr="00973E36">
        <w:rPr>
          <w:rFonts w:ascii="Sylfaen" w:hAnsi="Sylfaen"/>
          <w:b/>
          <w:sz w:val="20"/>
          <w:szCs w:val="20"/>
        </w:rPr>
        <w:t>2.</w:t>
      </w:r>
      <w:r w:rsidR="009D71F8" w:rsidRPr="00973E36">
        <w:rPr>
          <w:rFonts w:ascii="Sylfaen" w:hAnsi="Sylfaen"/>
          <w:b/>
          <w:sz w:val="20"/>
          <w:szCs w:val="20"/>
        </w:rPr>
        <w:t>2.</w:t>
      </w:r>
      <w:r w:rsidR="009D71F8" w:rsidRPr="00973E36">
        <w:rPr>
          <w:rFonts w:ascii="Sylfaen" w:hAnsi="Sylfaen"/>
          <w:b/>
          <w:sz w:val="20"/>
          <w:szCs w:val="20"/>
        </w:rPr>
        <w:tab/>
      </w:r>
      <w:r w:rsidRPr="00973E36">
        <w:rPr>
          <w:rFonts w:ascii="Sylfaen" w:hAnsi="Sylfaen"/>
          <w:b/>
          <w:sz w:val="20"/>
          <w:szCs w:val="20"/>
        </w:rPr>
        <w:t>Покупатель обязан:</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lastRenderedPageBreak/>
        <w:t>2.2.</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2.2.</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973E36" w:rsidRDefault="00071D1C" w:rsidP="00B46D58">
      <w:pPr>
        <w:widowControl w:val="0"/>
        <w:tabs>
          <w:tab w:val="left" w:pos="1276"/>
        </w:tabs>
        <w:spacing w:after="160"/>
        <w:ind w:firstLine="567"/>
        <w:jc w:val="both"/>
        <w:rPr>
          <w:rFonts w:ascii="Sylfaen" w:hAnsi="Sylfaen"/>
          <w:b/>
          <w:sz w:val="20"/>
          <w:szCs w:val="20"/>
        </w:rPr>
      </w:pPr>
      <w:r w:rsidRPr="00973E36">
        <w:rPr>
          <w:rFonts w:ascii="Sylfaen" w:hAnsi="Sylfaen"/>
          <w:b/>
          <w:sz w:val="20"/>
          <w:szCs w:val="20"/>
        </w:rPr>
        <w:t>2.</w:t>
      </w:r>
      <w:r w:rsidR="005B2A24" w:rsidRPr="00973E36">
        <w:rPr>
          <w:rFonts w:ascii="Sylfaen" w:hAnsi="Sylfaen"/>
          <w:b/>
          <w:sz w:val="20"/>
          <w:szCs w:val="20"/>
        </w:rPr>
        <w:t>3.</w:t>
      </w:r>
      <w:r w:rsidR="005B2A24" w:rsidRPr="00973E36">
        <w:rPr>
          <w:rFonts w:ascii="Sylfaen" w:hAnsi="Sylfaen"/>
          <w:b/>
          <w:sz w:val="20"/>
          <w:szCs w:val="20"/>
        </w:rPr>
        <w:tab/>
      </w:r>
      <w:r w:rsidRPr="00973E36">
        <w:rPr>
          <w:rFonts w:ascii="Sylfaen" w:hAnsi="Sylfaen"/>
          <w:b/>
          <w:sz w:val="20"/>
          <w:szCs w:val="20"/>
        </w:rPr>
        <w:t>Продавец имеет право:</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 xml:space="preserve">Требовать у Покупателя принимать товар, поставленный в предусмотренные договором </w:t>
      </w:r>
      <w:proofErr w:type="gramStart"/>
      <w:r w:rsidRPr="00973E36">
        <w:rPr>
          <w:rFonts w:ascii="Sylfaen" w:hAnsi="Sylfaen"/>
          <w:sz w:val="20"/>
          <w:szCs w:val="20"/>
        </w:rPr>
        <w:t>порядке</w:t>
      </w:r>
      <w:proofErr w:type="gramEnd"/>
      <w:r w:rsidRPr="00973E36">
        <w:rPr>
          <w:rFonts w:ascii="Sylfaen" w:hAnsi="Sylfaen"/>
          <w:sz w:val="20"/>
          <w:szCs w:val="20"/>
        </w:rPr>
        <w:t xml:space="preserve">, объемах, сроки и по адресу. </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973E36" w:rsidRDefault="00071D1C" w:rsidP="00B46D58">
      <w:pPr>
        <w:widowControl w:val="0"/>
        <w:tabs>
          <w:tab w:val="left" w:pos="1560"/>
        </w:tabs>
        <w:spacing w:after="160"/>
        <w:ind w:firstLine="567"/>
        <w:jc w:val="both"/>
        <w:rPr>
          <w:rFonts w:ascii="Sylfaen" w:hAnsi="Sylfaen"/>
          <w:sz w:val="20"/>
          <w:szCs w:val="20"/>
        </w:rPr>
      </w:pPr>
      <w:r w:rsidRPr="00973E36">
        <w:rPr>
          <w:rFonts w:ascii="Sylfaen" w:hAnsi="Sylfaen"/>
          <w:sz w:val="20"/>
          <w:szCs w:val="20"/>
        </w:rPr>
        <w:t>2.3.3.</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2.3.</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Досрочно поставля</w:t>
      </w:r>
      <w:r w:rsidR="00C45B20" w:rsidRPr="00973E36">
        <w:rPr>
          <w:rFonts w:ascii="Sylfaen" w:hAnsi="Sylfaen"/>
          <w:sz w:val="20"/>
          <w:szCs w:val="20"/>
        </w:rPr>
        <w:t>ть товар с согласия Покупателя.</w:t>
      </w:r>
    </w:p>
    <w:p w:rsidR="00071D1C" w:rsidRPr="00973E36" w:rsidRDefault="00071D1C" w:rsidP="00B46D58">
      <w:pPr>
        <w:widowControl w:val="0"/>
        <w:tabs>
          <w:tab w:val="left" w:pos="1134"/>
        </w:tabs>
        <w:spacing w:after="160"/>
        <w:ind w:firstLine="567"/>
        <w:jc w:val="both"/>
        <w:rPr>
          <w:rFonts w:ascii="Sylfaen" w:hAnsi="Sylfaen"/>
          <w:b/>
          <w:sz w:val="20"/>
          <w:szCs w:val="20"/>
        </w:rPr>
      </w:pPr>
      <w:r w:rsidRPr="00973E36">
        <w:rPr>
          <w:rFonts w:ascii="Sylfaen" w:hAnsi="Sylfaen"/>
          <w:b/>
          <w:sz w:val="20"/>
          <w:szCs w:val="20"/>
        </w:rPr>
        <w:t>2.</w:t>
      </w:r>
      <w:r w:rsidR="00552934" w:rsidRPr="00973E36">
        <w:rPr>
          <w:rFonts w:ascii="Sylfaen" w:hAnsi="Sylfaen"/>
          <w:b/>
          <w:sz w:val="20"/>
          <w:szCs w:val="20"/>
        </w:rPr>
        <w:t>4.</w:t>
      </w:r>
      <w:r w:rsidR="00552934" w:rsidRPr="00973E36">
        <w:rPr>
          <w:rFonts w:ascii="Sylfaen" w:hAnsi="Sylfaen"/>
          <w:b/>
          <w:sz w:val="20"/>
          <w:szCs w:val="20"/>
        </w:rPr>
        <w:tab/>
      </w:r>
      <w:r w:rsidRPr="00973E36">
        <w:rPr>
          <w:rFonts w:ascii="Sylfaen" w:hAnsi="Sylfaen"/>
          <w:b/>
          <w:sz w:val="20"/>
          <w:szCs w:val="20"/>
        </w:rPr>
        <w:t>Продавец обязан:</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Передавать товар Покупателю в порядке, объемах, сроки и по адресу, предусмотренные договором.</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Обеспечивать поставку товара в соответствии с подпунктом б) пункта 2.1.2 и (или) пунктом 2.1.5 договора в ус</w:t>
      </w:r>
      <w:r w:rsidR="00C45B20" w:rsidRPr="00973E36">
        <w:rPr>
          <w:rFonts w:ascii="Sylfaen" w:hAnsi="Sylfaen"/>
          <w:sz w:val="20"/>
          <w:szCs w:val="20"/>
        </w:rPr>
        <w:t>тановленные Покупателем сроки.</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Передавать Покупателю товар, свободный от прав третьих лиц.</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Передавать Покупателю товар предусмотренного</w:t>
      </w:r>
      <w:r w:rsidR="00AA7117" w:rsidRPr="00973E36">
        <w:rPr>
          <w:rFonts w:ascii="Sylfaen" w:hAnsi="Sylfaen"/>
          <w:sz w:val="20"/>
          <w:szCs w:val="20"/>
        </w:rPr>
        <w:t xml:space="preserve"> </w:t>
      </w:r>
      <w:r w:rsidRPr="00973E36">
        <w:rPr>
          <w:rFonts w:ascii="Sylfaen" w:hAnsi="Sylfaen"/>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AC30D5" w:rsidRPr="00973E36">
        <w:rPr>
          <w:rFonts w:ascii="Sylfaen" w:hAnsi="Sylfaen"/>
          <w:sz w:val="20"/>
          <w:szCs w:val="20"/>
        </w:rPr>
        <w:t>6.</w:t>
      </w:r>
      <w:r w:rsidR="00AC30D5" w:rsidRPr="00973E36">
        <w:rPr>
          <w:rFonts w:ascii="Sylfaen" w:hAnsi="Sylfaen"/>
          <w:sz w:val="20"/>
          <w:szCs w:val="20"/>
        </w:rPr>
        <w:tab/>
      </w:r>
      <w:r w:rsidRPr="00973E36">
        <w:rPr>
          <w:rFonts w:ascii="Sylfaen" w:hAnsi="Sylfaen"/>
          <w:sz w:val="20"/>
          <w:szCs w:val="20"/>
        </w:rPr>
        <w:t>В случае допущения недопоставки, в установленном договором порядке восполнять недопоставку.</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AC30D5" w:rsidRPr="00973E36">
        <w:rPr>
          <w:rFonts w:ascii="Sylfaen" w:hAnsi="Sylfaen"/>
          <w:sz w:val="20"/>
          <w:szCs w:val="20"/>
        </w:rPr>
        <w:t>7.</w:t>
      </w:r>
      <w:r w:rsidR="00AC30D5" w:rsidRPr="00973E36">
        <w:rPr>
          <w:rFonts w:ascii="Sylfaen" w:hAnsi="Sylfaen"/>
          <w:sz w:val="20"/>
          <w:szCs w:val="20"/>
        </w:rPr>
        <w:tab/>
      </w:r>
      <w:r w:rsidRPr="00973E36">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6E15CD" w:rsidRPr="00973E36">
        <w:rPr>
          <w:rFonts w:ascii="Sylfaen" w:hAnsi="Sylfaen"/>
          <w:sz w:val="20"/>
          <w:szCs w:val="20"/>
        </w:rPr>
        <w:t>8.</w:t>
      </w:r>
      <w:r w:rsidR="006E15CD" w:rsidRPr="00973E36">
        <w:rPr>
          <w:rFonts w:ascii="Sylfaen" w:hAnsi="Sylfaen"/>
          <w:sz w:val="20"/>
          <w:szCs w:val="20"/>
        </w:rPr>
        <w:tab/>
      </w:r>
      <w:r w:rsidRPr="00973E36">
        <w:rPr>
          <w:rFonts w:ascii="Sylfaen" w:hAnsi="Sylfaen"/>
          <w:sz w:val="20"/>
          <w:szCs w:val="20"/>
        </w:rPr>
        <w:t>В предусмотренных договором случаях уплачивать предусмотренные пунктами 6.2 и 6.3 договора пеню и штраф.</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w:t>
      </w:r>
      <w:r w:rsidR="006E15CD" w:rsidRPr="00973E36">
        <w:rPr>
          <w:rFonts w:ascii="Sylfaen" w:hAnsi="Sylfaen"/>
          <w:sz w:val="20"/>
          <w:szCs w:val="20"/>
        </w:rPr>
        <w:t>9.</w:t>
      </w:r>
      <w:r w:rsidR="006E15CD" w:rsidRPr="00973E36">
        <w:rPr>
          <w:rFonts w:ascii="Sylfaen" w:hAnsi="Sylfaen"/>
          <w:sz w:val="20"/>
          <w:szCs w:val="20"/>
        </w:rPr>
        <w:tab/>
      </w:r>
      <w:r w:rsidRPr="00973E36">
        <w:rPr>
          <w:rFonts w:ascii="Sylfaen" w:hAnsi="Sylfaen"/>
          <w:sz w:val="20"/>
          <w:szCs w:val="20"/>
        </w:rPr>
        <w:t>Передавать Покупателю принадлежности товара и соответствующие документы.</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2.4.1</w:t>
      </w:r>
      <w:r w:rsidR="006E15CD" w:rsidRPr="00973E36">
        <w:rPr>
          <w:rFonts w:ascii="Sylfaen" w:hAnsi="Sylfaen"/>
          <w:sz w:val="20"/>
          <w:szCs w:val="20"/>
        </w:rPr>
        <w:t>0.</w:t>
      </w:r>
      <w:r w:rsidR="006E15CD" w:rsidRPr="00973E36">
        <w:rPr>
          <w:rFonts w:ascii="Sylfaen" w:hAnsi="Sylfaen"/>
          <w:sz w:val="20"/>
          <w:szCs w:val="20"/>
        </w:rPr>
        <w:tab/>
      </w:r>
      <w:r w:rsidRPr="00973E36">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973E36" w:rsidRDefault="00071D1C" w:rsidP="00011CB9">
      <w:pPr>
        <w:widowControl w:val="0"/>
        <w:tabs>
          <w:tab w:val="left" w:pos="1418"/>
        </w:tabs>
        <w:spacing w:after="160"/>
        <w:ind w:firstLine="567"/>
        <w:jc w:val="both"/>
        <w:rPr>
          <w:rFonts w:ascii="Sylfaen" w:hAnsi="Sylfaen"/>
          <w:sz w:val="20"/>
          <w:szCs w:val="20"/>
        </w:rPr>
      </w:pPr>
      <w:r w:rsidRPr="00973E36">
        <w:rPr>
          <w:rFonts w:ascii="Sylfaen" w:hAnsi="Sylfaen"/>
          <w:sz w:val="20"/>
          <w:szCs w:val="20"/>
        </w:rPr>
        <w:t>2.4.1</w:t>
      </w:r>
      <w:r w:rsidR="009D71F8" w:rsidRPr="00973E36">
        <w:rPr>
          <w:rFonts w:ascii="Sylfaen" w:hAnsi="Sylfaen"/>
          <w:sz w:val="20"/>
          <w:szCs w:val="20"/>
        </w:rPr>
        <w:t>1.</w:t>
      </w:r>
      <w:r w:rsidR="009D71F8" w:rsidRPr="00973E36">
        <w:rPr>
          <w:rFonts w:ascii="Sylfaen" w:hAnsi="Sylfaen"/>
          <w:sz w:val="20"/>
          <w:szCs w:val="20"/>
        </w:rPr>
        <w:tab/>
      </w:r>
      <w:r w:rsidR="00011CB9" w:rsidRPr="00973E36">
        <w:rPr>
          <w:rFonts w:ascii="Sylfaen" w:hAnsi="Sylfaen"/>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3. ЦЕНА ДОГОВОРА И ПОРЯДОК ОПЛАТЫ</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Цена договора составляет ________</w:t>
      </w:r>
      <w:r w:rsidR="00C45B20" w:rsidRPr="00973E36">
        <w:rPr>
          <w:rFonts w:ascii="Sylfaen" w:hAnsi="Sylfaen"/>
          <w:sz w:val="20"/>
          <w:szCs w:val="20"/>
        </w:rPr>
        <w:t>_____</w:t>
      </w:r>
      <w:r w:rsidRPr="00973E36">
        <w:rPr>
          <w:rFonts w:ascii="Sylfaen" w:hAnsi="Sylfaen"/>
          <w:sz w:val="20"/>
          <w:szCs w:val="20"/>
        </w:rPr>
        <w:t>________ драмов Республики Армения, включая НДС</w:t>
      </w:r>
      <w:r w:rsidR="00D043FA" w:rsidRPr="00973E36">
        <w:rPr>
          <w:rStyle w:val="af6"/>
          <w:rFonts w:ascii="Sylfaen" w:hAnsi="Sylfaen"/>
          <w:sz w:val="20"/>
          <w:szCs w:val="20"/>
        </w:rPr>
        <w:footnoteReference w:customMarkFollows="1" w:id="15"/>
        <w:t>17</w:t>
      </w:r>
      <w:r w:rsidRPr="00973E36">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973E36" w:rsidRDefault="00071D1C" w:rsidP="00B46D58">
      <w:pPr>
        <w:widowControl w:val="0"/>
        <w:spacing w:after="160"/>
        <w:ind w:firstLine="567"/>
        <w:jc w:val="both"/>
        <w:rPr>
          <w:rFonts w:ascii="Sylfaen" w:hAnsi="Sylfaen" w:cs="Sylfaen"/>
          <w:sz w:val="20"/>
          <w:szCs w:val="20"/>
        </w:rPr>
      </w:pPr>
      <w:r w:rsidRPr="00973E36">
        <w:rPr>
          <w:rFonts w:ascii="Sylfaen" w:hAnsi="Sylfaen"/>
          <w:sz w:val="20"/>
          <w:szCs w:val="20"/>
        </w:rPr>
        <w:t>Цена поставки товара стабильна, и Продавец не вправе требовать увеличения, а Покупатель — снижения этой цены.</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3.</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 xml:space="preserve">Покупатель платит за поставленный ему товар в драмах Республики Армения, в безналичной форме, </w:t>
      </w:r>
      <w:r w:rsidRPr="00973E36">
        <w:rPr>
          <w:rFonts w:ascii="Sylfaen" w:hAnsi="Sylfaen"/>
          <w:sz w:val="20"/>
          <w:szCs w:val="20"/>
        </w:rPr>
        <w:lastRenderedPageBreak/>
        <w:t>путем перечисления денежных средств на</w:t>
      </w:r>
      <w:r w:rsidR="00C45B20" w:rsidRPr="00973E36">
        <w:rPr>
          <w:rFonts w:ascii="Sylfaen" w:hAnsi="Sylfaen" w:cs="Courier New"/>
          <w:sz w:val="20"/>
          <w:szCs w:val="20"/>
          <w:lang w:val="en-US"/>
        </w:rPr>
        <w:t> </w:t>
      </w:r>
      <w:r w:rsidRPr="00973E36">
        <w:rPr>
          <w:rFonts w:ascii="Sylfaen" w:hAnsi="Sylfaen"/>
          <w:sz w:val="20"/>
          <w:szCs w:val="20"/>
        </w:rPr>
        <w:t>расчетный счет Продавца. Перечисление денежных сре</w:t>
      </w:r>
      <w:proofErr w:type="gramStart"/>
      <w:r w:rsidRPr="00973E36">
        <w:rPr>
          <w:rFonts w:ascii="Sylfaen" w:hAnsi="Sylfaen"/>
          <w:sz w:val="20"/>
          <w:szCs w:val="20"/>
        </w:rPr>
        <w:t>дств пр</w:t>
      </w:r>
      <w:proofErr w:type="gramEnd"/>
      <w:r w:rsidRPr="00973E36">
        <w:rPr>
          <w:rFonts w:ascii="Sylfaen" w:hAnsi="Sylfaen"/>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973E36">
        <w:rPr>
          <w:rFonts w:ascii="Sylfaen" w:hAnsi="Sylfaen" w:cs="Courier New"/>
          <w:sz w:val="20"/>
          <w:szCs w:val="20"/>
          <w:lang w:val="en-US"/>
        </w:rPr>
        <w:t> </w:t>
      </w:r>
      <w:r w:rsidRPr="00973E36">
        <w:rPr>
          <w:rFonts w:ascii="Sylfaen" w:hAnsi="Sylfaen"/>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973E36">
        <w:rPr>
          <w:rFonts w:ascii="Sylfaen" w:hAnsi="Sylfaen" w:cs="Courier New"/>
          <w:sz w:val="20"/>
          <w:szCs w:val="20"/>
          <w:lang w:val="en-US"/>
        </w:rPr>
        <w:t> </w:t>
      </w:r>
      <w:r w:rsidRPr="00973E36">
        <w:rPr>
          <w:rFonts w:ascii="Sylfaen" w:hAnsi="Sylfaen"/>
          <w:sz w:val="20"/>
          <w:szCs w:val="20"/>
        </w:rPr>
        <w:t xml:space="preserve">не </w:t>
      </w:r>
      <w:proofErr w:type="gramStart"/>
      <w:r w:rsidRPr="00973E36">
        <w:rPr>
          <w:rFonts w:ascii="Sylfaen" w:hAnsi="Sylfaen"/>
          <w:sz w:val="20"/>
          <w:szCs w:val="20"/>
        </w:rPr>
        <w:t>позднее</w:t>
      </w:r>
      <w:proofErr w:type="gramEnd"/>
      <w:r w:rsidRPr="00973E36">
        <w:rPr>
          <w:rFonts w:ascii="Sylfaen" w:hAnsi="Sylfaen"/>
          <w:sz w:val="20"/>
          <w:szCs w:val="20"/>
        </w:rPr>
        <w:t xml:space="preserve"> чем до </w:t>
      </w:r>
      <w:r w:rsidR="000A5316" w:rsidRPr="00973E36">
        <w:rPr>
          <w:rFonts w:ascii="Sylfaen" w:hAnsi="Sylfaen"/>
          <w:sz w:val="20"/>
          <w:szCs w:val="20"/>
        </w:rPr>
        <w:t>3</w:t>
      </w:r>
      <w:r w:rsidRPr="00973E36">
        <w:rPr>
          <w:rFonts w:ascii="Sylfaen" w:hAnsi="Sylfaen"/>
          <w:sz w:val="20"/>
          <w:szCs w:val="20"/>
        </w:rPr>
        <w:t xml:space="preserve">0 декабря данного года. </w:t>
      </w:r>
    </w:p>
    <w:p w:rsidR="00071D1C" w:rsidRPr="00973E36" w:rsidRDefault="00071D1C" w:rsidP="00B46D58">
      <w:pPr>
        <w:widowControl w:val="0"/>
        <w:spacing w:after="160"/>
        <w:ind w:firstLine="720"/>
        <w:jc w:val="both"/>
        <w:rPr>
          <w:rFonts w:ascii="Sylfaen" w:hAnsi="Sylfaen" w:cs="Sylfaen"/>
          <w:i/>
          <w:sz w:val="20"/>
          <w:szCs w:val="20"/>
          <w:u w:val="single"/>
          <w:lang w:val="hy-AM"/>
        </w:rPr>
      </w:pPr>
    </w:p>
    <w:p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4. КАЧЕСТВО И ГАРАНТИЯ ТОВАРА</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4.</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9E45F3" w:rsidRPr="00973E36" w:rsidRDefault="009E45F3" w:rsidP="00B46D58">
      <w:pPr>
        <w:widowControl w:val="0"/>
        <w:spacing w:after="160"/>
        <w:jc w:val="center"/>
        <w:rPr>
          <w:rFonts w:ascii="Sylfaen" w:hAnsi="Sylfaen"/>
          <w:b/>
          <w:sz w:val="20"/>
          <w:szCs w:val="20"/>
        </w:rPr>
      </w:pPr>
      <w:r w:rsidRPr="00973E36">
        <w:rPr>
          <w:rFonts w:ascii="Sylfaen" w:hAnsi="Sylfaen"/>
          <w:b/>
          <w:sz w:val="20"/>
          <w:szCs w:val="20"/>
        </w:rPr>
        <w:t>5. ПЕРЕДАЧА И ПРИЕМ ТОВАРА</w:t>
      </w:r>
    </w:p>
    <w:p w:rsidR="009E45F3" w:rsidRPr="00973E36" w:rsidRDefault="009E45F3"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973E36">
        <w:rPr>
          <w:rFonts w:ascii="Sylfaen" w:hAnsi="Sylfaen"/>
          <w:sz w:val="20"/>
          <w:szCs w:val="20"/>
        </w:rPr>
        <w:t>ием даты составления документа.</w:t>
      </w:r>
    </w:p>
    <w:p w:rsidR="00CE1E11" w:rsidRPr="00973E36" w:rsidRDefault="00CE1E11" w:rsidP="00CE1E11">
      <w:pPr>
        <w:widowControl w:val="0"/>
        <w:spacing w:after="160"/>
        <w:ind w:firstLine="567"/>
        <w:jc w:val="both"/>
        <w:rPr>
          <w:rFonts w:ascii="Sylfaen" w:hAnsi="Sylfaen" w:cs="Sylfaen"/>
          <w:sz w:val="20"/>
          <w:szCs w:val="20"/>
        </w:rPr>
      </w:pPr>
      <w:r w:rsidRPr="00973E36">
        <w:rPr>
          <w:rFonts w:ascii="Sylfaen" w:hAnsi="Sylfaen"/>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973E36" w:rsidRDefault="001E4776" w:rsidP="00CE1E11">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5.2.</w:t>
      </w:r>
      <w:r w:rsidRPr="00973E36">
        <w:rPr>
          <w:rFonts w:ascii="Sylfaen" w:hAnsi="Sylfaen"/>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973E36" w:rsidRDefault="001E4776" w:rsidP="00AA642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а)</w:t>
      </w:r>
      <w:r w:rsidRPr="00973E36">
        <w:rPr>
          <w:rFonts w:ascii="Sylfaen" w:hAnsi="Sylfaen"/>
          <w:sz w:val="20"/>
          <w:szCs w:val="20"/>
        </w:rPr>
        <w:tab/>
        <w:t>для урегулирования вопроса предпринимает меры, предусмотренные договором для подобной ситуации;</w:t>
      </w:r>
    </w:p>
    <w:p w:rsidR="001E4776" w:rsidRPr="00973E36" w:rsidRDefault="001E4776" w:rsidP="00AA642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б)</w:t>
      </w:r>
      <w:r w:rsidRPr="00973E36">
        <w:rPr>
          <w:rFonts w:ascii="Sylfaen" w:hAnsi="Sylfaen"/>
          <w:sz w:val="20"/>
          <w:szCs w:val="20"/>
        </w:rPr>
        <w:tab/>
        <w:t>в отношении Продавца применяет меры ответственности, предусмотренные договором.</w:t>
      </w:r>
    </w:p>
    <w:p w:rsidR="00371CF8" w:rsidRPr="00973E36" w:rsidRDefault="00CB1211" w:rsidP="00371CF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5</w:t>
      </w:r>
      <w:r w:rsidR="009123CA" w:rsidRPr="00973E36">
        <w:rPr>
          <w:rFonts w:ascii="Sylfaen" w:hAnsi="Sylfaen"/>
          <w:sz w:val="20"/>
          <w:szCs w:val="20"/>
        </w:rPr>
        <w:t>.</w:t>
      </w:r>
      <w:r w:rsidR="005B2A24" w:rsidRPr="00973E36">
        <w:rPr>
          <w:rFonts w:ascii="Sylfaen" w:hAnsi="Sylfaen"/>
          <w:sz w:val="20"/>
          <w:szCs w:val="20"/>
        </w:rPr>
        <w:t>3.</w:t>
      </w:r>
      <w:r w:rsidR="005B2A24" w:rsidRPr="00973E36">
        <w:rPr>
          <w:rFonts w:ascii="Sylfaen" w:hAnsi="Sylfaen"/>
          <w:sz w:val="20"/>
          <w:szCs w:val="20"/>
        </w:rPr>
        <w:tab/>
      </w:r>
      <w:r w:rsidR="00371CF8" w:rsidRPr="00973E36">
        <w:rPr>
          <w:rFonts w:ascii="Sylfaen" w:hAnsi="Sylfaen"/>
          <w:sz w:val="20"/>
          <w:szCs w:val="20"/>
        </w:rPr>
        <w:t xml:space="preserve">Покупатель в течение </w:t>
      </w:r>
      <w:r w:rsidR="00FE72FC" w:rsidRPr="00973E36">
        <w:rPr>
          <w:rFonts w:ascii="Sylfaen" w:hAnsi="Sylfaen"/>
          <w:sz w:val="20"/>
          <w:szCs w:val="20"/>
        </w:rPr>
        <w:t>5</w:t>
      </w:r>
      <w:r w:rsidR="00371CF8" w:rsidRPr="00973E36">
        <w:rPr>
          <w:rFonts w:ascii="Sylfaen" w:hAnsi="Sylfaen"/>
          <w:sz w:val="20"/>
          <w:szCs w:val="20"/>
        </w:rPr>
        <w:t xml:space="preserve"> рабочих дней с </w:t>
      </w:r>
      <w:proofErr w:type="gramStart"/>
      <w:r w:rsidR="00371CF8" w:rsidRPr="00973E36">
        <w:rPr>
          <w:rFonts w:ascii="Sylfaen" w:hAnsi="Sylfaen"/>
          <w:sz w:val="20"/>
          <w:szCs w:val="20"/>
        </w:rPr>
        <w:t>рабочего дня, следующего за днем получения акта приема-передачи представляет</w:t>
      </w:r>
      <w:proofErr w:type="gramEnd"/>
      <w:r w:rsidR="00371CF8" w:rsidRPr="00973E36">
        <w:rPr>
          <w:rFonts w:ascii="Sylfaen" w:hAnsi="Sylfaen"/>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973E36" w:rsidRDefault="00371CF8" w:rsidP="00371CF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5.4.</w:t>
      </w:r>
      <w:r w:rsidRPr="00973E36">
        <w:rPr>
          <w:rFonts w:ascii="Sylfaen" w:hAnsi="Sylfaen"/>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973E36" w:rsidRDefault="00BE5F44" w:rsidP="00B46D58">
      <w:pPr>
        <w:widowControl w:val="0"/>
        <w:tabs>
          <w:tab w:val="left" w:pos="1134"/>
        </w:tabs>
        <w:spacing w:after="160"/>
        <w:ind w:firstLine="567"/>
        <w:jc w:val="both"/>
        <w:rPr>
          <w:rFonts w:ascii="Sylfaen" w:hAnsi="Sylfaen"/>
          <w:sz w:val="20"/>
          <w:szCs w:val="20"/>
        </w:rPr>
      </w:pPr>
    </w:p>
    <w:p w:rsidR="009123CA" w:rsidRPr="00973E36" w:rsidRDefault="009123CA" w:rsidP="00B46D58">
      <w:pPr>
        <w:widowControl w:val="0"/>
        <w:spacing w:after="160"/>
        <w:jc w:val="center"/>
        <w:rPr>
          <w:rFonts w:ascii="Sylfaen" w:hAnsi="Sylfaen"/>
          <w:b/>
          <w:sz w:val="20"/>
          <w:szCs w:val="20"/>
        </w:rPr>
      </w:pPr>
      <w:r w:rsidRPr="00973E36">
        <w:rPr>
          <w:rFonts w:ascii="Sylfaen" w:hAnsi="Sylfaen"/>
          <w:b/>
          <w:sz w:val="20"/>
          <w:szCs w:val="20"/>
        </w:rPr>
        <w:t>6. ОТВЕТСТВЕННОСТЬ СТОРОН</w:t>
      </w:r>
    </w:p>
    <w:p w:rsidR="009123CA" w:rsidRPr="00973E36" w:rsidRDefault="009123C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973E36" w:rsidRDefault="009123C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w:t>
      </w:r>
      <w:r w:rsidR="00E91A69" w:rsidRPr="00973E36">
        <w:rPr>
          <w:rFonts w:ascii="Sylfaen" w:hAnsi="Sylfaen"/>
          <w:sz w:val="20"/>
          <w:szCs w:val="20"/>
        </w:rPr>
        <w:t xml:space="preserve"> рабочий</w:t>
      </w:r>
      <w:r w:rsidRPr="00973E36">
        <w:rPr>
          <w:rFonts w:ascii="Sylfaen" w:hAnsi="Sylfaen"/>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973E36" w:rsidRDefault="009123CA"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В каждом случае поставки товара, не соответствующего указанной в</w:t>
      </w:r>
      <w:r w:rsidR="00D52566" w:rsidRPr="00973E36">
        <w:rPr>
          <w:rFonts w:ascii="Sylfaen" w:hAnsi="Sylfaen" w:cs="Courier New"/>
          <w:sz w:val="20"/>
          <w:szCs w:val="20"/>
          <w:lang w:val="en-US"/>
        </w:rPr>
        <w:t> </w:t>
      </w:r>
      <w:r w:rsidRPr="00973E36">
        <w:rPr>
          <w:rFonts w:ascii="Sylfaen" w:hAnsi="Sylfaen"/>
          <w:sz w:val="20"/>
          <w:szCs w:val="20"/>
        </w:rPr>
        <w:t>пункте 1.</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973E36">
        <w:rPr>
          <w:rStyle w:val="af6"/>
          <w:rFonts w:ascii="Sylfaen" w:hAnsi="Sylfaen"/>
          <w:sz w:val="20"/>
          <w:szCs w:val="20"/>
        </w:rPr>
        <w:footnoteReference w:customMarkFollows="1" w:id="16"/>
        <w:t>20</w:t>
      </w:r>
      <w:r w:rsidRPr="00973E36">
        <w:rPr>
          <w:rFonts w:ascii="Sylfaen" w:hAnsi="Sylfaen"/>
          <w:sz w:val="20"/>
          <w:szCs w:val="20"/>
        </w:rPr>
        <w:t>.</w:t>
      </w:r>
      <w:r w:rsidR="00DF0BD2" w:rsidRPr="00973E36">
        <w:rPr>
          <w:rFonts w:ascii="Sylfaen" w:hAnsi="Sylfaen"/>
          <w:sz w:val="20"/>
          <w:szCs w:val="20"/>
        </w:rPr>
        <w:t xml:space="preserve"> При этом</w:t>
      </w:r>
      <w:r w:rsidR="00DF0BD2" w:rsidRPr="00973E36">
        <w:rPr>
          <w:rFonts w:ascii="Sylfaen" w:hAnsi="Sylfaen"/>
          <w:sz w:val="20"/>
          <w:szCs w:val="20"/>
          <w:lang w:val="hy-AM"/>
        </w:rPr>
        <w:t>,</w:t>
      </w:r>
      <w:r w:rsidR="00DF0BD2" w:rsidRPr="00973E36">
        <w:rPr>
          <w:rFonts w:ascii="Sylfaen" w:hAnsi="Sylfaen"/>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973E36" w:rsidRDefault="0094684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lastRenderedPageBreak/>
        <w:t>6.</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973E36" w:rsidRDefault="0094684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973E36">
        <w:rPr>
          <w:rFonts w:ascii="Sylfaen" w:hAnsi="Sylfaen"/>
          <w:sz w:val="20"/>
          <w:szCs w:val="20"/>
        </w:rPr>
        <w:t xml:space="preserve">рабочий </w:t>
      </w:r>
      <w:r w:rsidRPr="00973E36">
        <w:rPr>
          <w:rFonts w:ascii="Sylfaen" w:hAnsi="Sylfaen"/>
          <w:sz w:val="20"/>
          <w:szCs w:val="20"/>
        </w:rPr>
        <w:t>день исчисляется пеня в размере 0,05 (ноль целых пять сотых) процента от подлежащей уплате, но не уплаченной суммы.</w:t>
      </w:r>
    </w:p>
    <w:p w:rsidR="0094684E" w:rsidRPr="00973E36" w:rsidRDefault="0094684E"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AC30D5" w:rsidRPr="00973E36">
        <w:rPr>
          <w:rFonts w:ascii="Sylfaen" w:hAnsi="Sylfaen"/>
          <w:sz w:val="20"/>
          <w:szCs w:val="20"/>
        </w:rPr>
        <w:t>6.</w:t>
      </w:r>
      <w:r w:rsidR="00AC30D5" w:rsidRPr="00973E36">
        <w:rPr>
          <w:rFonts w:ascii="Sylfaen" w:hAnsi="Sylfaen"/>
          <w:sz w:val="20"/>
          <w:szCs w:val="20"/>
        </w:rPr>
        <w:tab/>
      </w:r>
      <w:r w:rsidRPr="00973E36">
        <w:rPr>
          <w:rFonts w:ascii="Sylfaen" w:hAnsi="Sylfaen"/>
          <w:sz w:val="20"/>
          <w:szCs w:val="20"/>
        </w:rPr>
        <w:t>В непредусмотренных договором случаях за неисполнение или ненадлежащее исполнение своих обязатель</w:t>
      </w:r>
      <w:proofErr w:type="gramStart"/>
      <w:r w:rsidRPr="00973E36">
        <w:rPr>
          <w:rFonts w:ascii="Sylfaen" w:hAnsi="Sylfaen"/>
          <w:sz w:val="20"/>
          <w:szCs w:val="20"/>
        </w:rPr>
        <w:t>ств ст</w:t>
      </w:r>
      <w:proofErr w:type="gramEnd"/>
      <w:r w:rsidRPr="00973E36">
        <w:rPr>
          <w:rFonts w:ascii="Sylfaen" w:hAnsi="Sylfaen"/>
          <w:sz w:val="20"/>
          <w:szCs w:val="20"/>
        </w:rPr>
        <w:t>ороны несут ответственность в порядке, установленном законодательством Республики Армения.</w:t>
      </w:r>
    </w:p>
    <w:p w:rsidR="0094684E" w:rsidRPr="00973E36" w:rsidRDefault="00BE5525"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6</w:t>
      </w:r>
      <w:r w:rsidR="0094684E" w:rsidRPr="00973E36">
        <w:rPr>
          <w:rFonts w:ascii="Sylfaen" w:hAnsi="Sylfaen"/>
          <w:sz w:val="20"/>
          <w:szCs w:val="20"/>
        </w:rPr>
        <w:t>.</w:t>
      </w:r>
      <w:r w:rsidR="00AC30D5" w:rsidRPr="00973E36">
        <w:rPr>
          <w:rFonts w:ascii="Sylfaen" w:hAnsi="Sylfaen"/>
          <w:sz w:val="20"/>
          <w:szCs w:val="20"/>
        </w:rPr>
        <w:t>7.</w:t>
      </w:r>
      <w:r w:rsidR="00AC30D5" w:rsidRPr="00973E36">
        <w:rPr>
          <w:rFonts w:ascii="Sylfaen" w:hAnsi="Sylfaen"/>
          <w:sz w:val="20"/>
          <w:szCs w:val="20"/>
        </w:rPr>
        <w:tab/>
      </w:r>
      <w:r w:rsidR="0094684E" w:rsidRPr="00973E36">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D52566" w:rsidRPr="00973E36" w:rsidRDefault="00D52566" w:rsidP="00B46D58">
      <w:pPr>
        <w:rPr>
          <w:rFonts w:ascii="Sylfaen" w:hAnsi="Sylfaen"/>
          <w:sz w:val="20"/>
          <w:szCs w:val="20"/>
          <w:lang w:val="hy-AM"/>
        </w:rPr>
      </w:pPr>
    </w:p>
    <w:p w:rsidR="009F337A" w:rsidRPr="00973E36" w:rsidRDefault="009F337A" w:rsidP="00B46D58">
      <w:pPr>
        <w:widowControl w:val="0"/>
        <w:spacing w:after="160"/>
        <w:jc w:val="center"/>
        <w:rPr>
          <w:rFonts w:ascii="Sylfaen" w:hAnsi="Sylfaen"/>
          <w:b/>
          <w:sz w:val="20"/>
          <w:szCs w:val="20"/>
        </w:rPr>
      </w:pPr>
      <w:r w:rsidRPr="00973E36">
        <w:rPr>
          <w:rFonts w:ascii="Sylfaen" w:hAnsi="Sylfaen"/>
          <w:b/>
          <w:sz w:val="20"/>
          <w:szCs w:val="20"/>
        </w:rPr>
        <w:t>7. ДЕЙСТВИЕ НЕПРЕОДОЛИМОЙ СИЛЫ (ФОРС-МАЖОР)</w:t>
      </w:r>
    </w:p>
    <w:p w:rsidR="009F337A" w:rsidRPr="00973E36" w:rsidRDefault="009F337A" w:rsidP="00B46D58">
      <w:pPr>
        <w:widowControl w:val="0"/>
        <w:spacing w:after="160"/>
        <w:ind w:firstLine="567"/>
        <w:jc w:val="both"/>
        <w:rPr>
          <w:rFonts w:ascii="Sylfaen" w:hAnsi="Sylfaen"/>
          <w:sz w:val="20"/>
          <w:szCs w:val="20"/>
        </w:rPr>
      </w:pPr>
      <w:r w:rsidRPr="00973E36">
        <w:rPr>
          <w:rFonts w:ascii="Sylfaen" w:hAnsi="Sylfaen"/>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973E36">
        <w:rPr>
          <w:rFonts w:ascii="Sylfaen" w:hAnsi="Sylfaen"/>
          <w:sz w:val="20"/>
          <w:szCs w:val="20"/>
        </w:rPr>
        <w:t>которую</w:t>
      </w:r>
      <w:proofErr w:type="gramEnd"/>
      <w:r w:rsidRPr="00973E36">
        <w:rPr>
          <w:rFonts w:ascii="Sylfaen" w:hAnsi="Sylfaen"/>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973E36" w:rsidRDefault="0094684E" w:rsidP="00B46D58">
      <w:pPr>
        <w:widowControl w:val="0"/>
        <w:spacing w:after="160"/>
        <w:jc w:val="center"/>
        <w:rPr>
          <w:rFonts w:ascii="Sylfaen" w:hAnsi="Sylfaen"/>
          <w:sz w:val="20"/>
          <w:szCs w:val="20"/>
          <w:lang w:val="hy-AM"/>
        </w:rPr>
      </w:pPr>
    </w:p>
    <w:p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8. ИНЫЕ УСЛОВИЯ</w:t>
      </w:r>
    </w:p>
    <w:p w:rsidR="00071D1C" w:rsidRPr="00973E36" w:rsidRDefault="00071D1C" w:rsidP="00641FDD">
      <w:pPr>
        <w:widowControl w:val="0"/>
        <w:tabs>
          <w:tab w:val="left" w:pos="1134"/>
        </w:tabs>
        <w:spacing w:after="160"/>
        <w:ind w:firstLine="567"/>
        <w:jc w:val="both"/>
        <w:rPr>
          <w:rFonts w:ascii="Sylfaen" w:hAnsi="Sylfaen" w:cs="Times Armenian"/>
          <w:sz w:val="20"/>
          <w:szCs w:val="20"/>
        </w:rPr>
      </w:pPr>
      <w:r w:rsidRPr="00973E36">
        <w:rPr>
          <w:rFonts w:ascii="Sylfaen" w:hAnsi="Sylfaen"/>
          <w:sz w:val="20"/>
          <w:szCs w:val="20"/>
        </w:rPr>
        <w:t>8.</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973E36">
        <w:rPr>
          <w:rFonts w:ascii="Sylfaen" w:hAnsi="Sylfaen" w:cs="Courier New"/>
          <w:sz w:val="20"/>
          <w:szCs w:val="20"/>
          <w:lang w:val="en-US"/>
        </w:rPr>
        <w:t> </w:t>
      </w:r>
      <w:r w:rsidRPr="00973E36">
        <w:rPr>
          <w:rFonts w:ascii="Sylfaen" w:hAnsi="Sylfaen"/>
          <w:sz w:val="20"/>
          <w:szCs w:val="20"/>
        </w:rPr>
        <w:t>тре</w:t>
      </w:r>
      <w:r w:rsidR="00D52566" w:rsidRPr="00973E36">
        <w:rPr>
          <w:rFonts w:ascii="Sylfaen" w:hAnsi="Sylfaen"/>
          <w:sz w:val="20"/>
          <w:szCs w:val="20"/>
        </w:rPr>
        <w:t>бования, вытекающее из договора</w:t>
      </w:r>
      <w:r w:rsidRPr="00973E36">
        <w:rPr>
          <w:rFonts w:ascii="Sylfaen" w:hAnsi="Sylfaen"/>
          <w:sz w:val="20"/>
          <w:szCs w:val="20"/>
        </w:rPr>
        <w:t xml:space="preserve">, не может быть передано другому лицу без письменного согласия стороны должника. </w:t>
      </w:r>
    </w:p>
    <w:p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w:t>
      </w:r>
      <w:r w:rsidR="005B2A24" w:rsidRPr="00973E36">
        <w:rPr>
          <w:rFonts w:ascii="Sylfaen" w:hAnsi="Sylfaen"/>
          <w:sz w:val="20"/>
          <w:szCs w:val="20"/>
        </w:rPr>
        <w:t>3.</w:t>
      </w:r>
      <w:r w:rsidR="005B2A24" w:rsidRPr="00973E36">
        <w:rPr>
          <w:rFonts w:ascii="Sylfaen" w:hAnsi="Sylfaen"/>
          <w:sz w:val="20"/>
          <w:szCs w:val="20"/>
        </w:rPr>
        <w:tab/>
      </w:r>
      <w:proofErr w:type="gramStart"/>
      <w:r w:rsidRPr="00973E36">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973E36">
        <w:rPr>
          <w:rFonts w:ascii="Sylfaen" w:hAnsi="Sylfaen"/>
          <w:sz w:val="20"/>
          <w:szCs w:val="20"/>
        </w:rPr>
        <w:t xml:space="preserve"> одностороннем </w:t>
      </w:r>
      <w:proofErr w:type="gramStart"/>
      <w:r w:rsidRPr="00973E36">
        <w:rPr>
          <w:rFonts w:ascii="Sylfaen" w:hAnsi="Sylfaen"/>
          <w:sz w:val="20"/>
          <w:szCs w:val="20"/>
        </w:rPr>
        <w:t>порядке</w:t>
      </w:r>
      <w:proofErr w:type="gramEnd"/>
      <w:r w:rsidR="002B6548" w:rsidRPr="00973E36">
        <w:rPr>
          <w:rFonts w:ascii="Sylfaen" w:hAnsi="Sylfaen"/>
          <w:sz w:val="20"/>
          <w:szCs w:val="20"/>
          <w:lang w:val="hy-AM"/>
        </w:rPr>
        <w:t xml:space="preserve"> расторгает договор</w:t>
      </w:r>
      <w:r w:rsidRPr="00973E36">
        <w:rPr>
          <w:rFonts w:ascii="Sylfaen" w:hAnsi="Sylfaen"/>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w:t>
      </w:r>
      <w:proofErr w:type="gramStart"/>
      <w:r w:rsidRPr="00973E36">
        <w:rPr>
          <w:rFonts w:ascii="Sylfaen" w:hAnsi="Sylfaen"/>
          <w:sz w:val="20"/>
          <w:szCs w:val="20"/>
        </w:rPr>
        <w:t>,</w:t>
      </w:r>
      <w:proofErr w:type="gramEnd"/>
      <w:r w:rsidRPr="00973E36">
        <w:rPr>
          <w:rFonts w:ascii="Sylfaen" w:hAnsi="Sylfaen"/>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Споры в связи с договором подлежат рассмотрению в судах Республики Армения.</w:t>
      </w:r>
    </w:p>
    <w:p w:rsidR="00071D1C" w:rsidRPr="00973E36" w:rsidRDefault="00071D1C" w:rsidP="00B46D58">
      <w:pPr>
        <w:widowControl w:val="0"/>
        <w:tabs>
          <w:tab w:val="left" w:pos="1134"/>
        </w:tabs>
        <w:spacing w:after="160"/>
        <w:ind w:firstLine="567"/>
        <w:jc w:val="both"/>
        <w:rPr>
          <w:rFonts w:ascii="Sylfaen" w:hAnsi="Sylfaen" w:cs="Sylfaen"/>
          <w:sz w:val="20"/>
          <w:szCs w:val="20"/>
        </w:rPr>
      </w:pPr>
      <w:r w:rsidRPr="00973E36">
        <w:rPr>
          <w:rFonts w:ascii="Sylfaen" w:hAnsi="Sylfaen"/>
          <w:sz w:val="20"/>
          <w:szCs w:val="20"/>
        </w:rPr>
        <w:t>8.5</w:t>
      </w:r>
      <w:r w:rsidRPr="00973E36">
        <w:rPr>
          <w:rFonts w:ascii="Sylfaen" w:hAnsi="Sylfaen"/>
          <w:sz w:val="20"/>
          <w:szCs w:val="20"/>
        </w:rPr>
        <w:tab/>
        <w:t xml:space="preserve">Изменения и дополнения могут быть внесены в договор исключительно с взаимного согласия сторон </w:t>
      </w:r>
      <w:r w:rsidR="009F10E4" w:rsidRPr="00973E36">
        <w:rPr>
          <w:rFonts w:ascii="Sylfaen" w:hAnsi="Sylfaen"/>
          <w:sz w:val="20"/>
          <w:szCs w:val="20"/>
        </w:rPr>
        <w:t>—</w:t>
      </w:r>
      <w:r w:rsidRPr="00973E36">
        <w:rPr>
          <w:rFonts w:ascii="Sylfaen" w:hAnsi="Sylfaen"/>
          <w:sz w:val="20"/>
          <w:szCs w:val="20"/>
        </w:rPr>
        <w:t xml:space="preserve"> посредством заключения соглашения, которое будет являться неотъемлемой частью договора. </w:t>
      </w:r>
    </w:p>
    <w:p w:rsidR="00071D1C" w:rsidRPr="00973E36" w:rsidRDefault="00071D1C" w:rsidP="00B46D58">
      <w:pPr>
        <w:widowControl w:val="0"/>
        <w:tabs>
          <w:tab w:val="left" w:pos="1134"/>
        </w:tabs>
        <w:spacing w:after="160"/>
        <w:ind w:firstLine="567"/>
        <w:jc w:val="both"/>
        <w:rPr>
          <w:rFonts w:ascii="Sylfaen" w:hAnsi="Sylfaen" w:cs="Sylfaen"/>
          <w:spacing w:val="-6"/>
          <w:sz w:val="20"/>
          <w:szCs w:val="20"/>
        </w:rPr>
      </w:pPr>
      <w:r w:rsidRPr="00973E36">
        <w:rPr>
          <w:rFonts w:ascii="Sylfaen" w:hAnsi="Sylfaen"/>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973E36" w:rsidRDefault="00071D1C" w:rsidP="00B46D58">
      <w:pPr>
        <w:widowControl w:val="0"/>
        <w:spacing w:after="160"/>
        <w:ind w:firstLine="567"/>
        <w:jc w:val="both"/>
        <w:rPr>
          <w:rFonts w:ascii="Sylfaen" w:hAnsi="Sylfaen"/>
          <w:sz w:val="20"/>
          <w:szCs w:val="20"/>
        </w:rPr>
      </w:pPr>
      <w:r w:rsidRPr="00973E36">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AC30D5" w:rsidRPr="00973E36">
        <w:rPr>
          <w:rFonts w:ascii="Sylfaen" w:hAnsi="Sylfaen"/>
          <w:sz w:val="20"/>
          <w:szCs w:val="20"/>
        </w:rPr>
        <w:t>6.</w:t>
      </w:r>
      <w:r w:rsidR="00AC30D5" w:rsidRPr="00973E36">
        <w:rPr>
          <w:rFonts w:ascii="Sylfaen" w:hAnsi="Sylfaen"/>
          <w:sz w:val="20"/>
          <w:szCs w:val="20"/>
        </w:rPr>
        <w:tab/>
      </w:r>
      <w:r w:rsidRPr="00973E36">
        <w:rPr>
          <w:rFonts w:ascii="Sylfaen" w:hAnsi="Sylfaen"/>
          <w:sz w:val="20"/>
          <w:szCs w:val="20"/>
        </w:rPr>
        <w:t>Если договор осуществляется посредством заключения агентского договора:</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1)</w:t>
      </w:r>
      <w:r w:rsidR="00E95CE6" w:rsidRPr="00973E36">
        <w:rPr>
          <w:rFonts w:ascii="Sylfaen" w:hAnsi="Sylfaen"/>
          <w:sz w:val="20"/>
          <w:szCs w:val="20"/>
        </w:rPr>
        <w:tab/>
      </w:r>
      <w:r w:rsidRPr="00973E36">
        <w:rPr>
          <w:rFonts w:ascii="Sylfaen" w:hAnsi="Sylfaen"/>
          <w:sz w:val="20"/>
          <w:szCs w:val="20"/>
        </w:rPr>
        <w:t>Продавец несет ответственность за неисполнение или ненадлежащее исполнение обязательств агента;</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lastRenderedPageBreak/>
        <w:t>2)</w:t>
      </w:r>
      <w:r w:rsidR="00E95CE6" w:rsidRPr="00973E36">
        <w:rPr>
          <w:rFonts w:ascii="Sylfaen" w:hAnsi="Sylfaen"/>
          <w:sz w:val="20"/>
          <w:szCs w:val="20"/>
        </w:rPr>
        <w:tab/>
      </w:r>
      <w:r w:rsidRPr="00973E36">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973E36">
        <w:rPr>
          <w:rStyle w:val="af6"/>
          <w:rFonts w:ascii="Sylfaen" w:hAnsi="Sylfaen"/>
          <w:sz w:val="20"/>
          <w:szCs w:val="20"/>
        </w:rPr>
        <w:footnoteReference w:customMarkFollows="1" w:id="17"/>
        <w:t>22</w:t>
      </w:r>
      <w:r w:rsidRPr="00973E36">
        <w:rPr>
          <w:rFonts w:ascii="Sylfaen" w:hAnsi="Sylfaen"/>
          <w:sz w:val="20"/>
          <w:szCs w:val="20"/>
        </w:rPr>
        <w:t>.</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AC30D5" w:rsidRPr="00973E36">
        <w:rPr>
          <w:rFonts w:ascii="Sylfaen" w:hAnsi="Sylfaen"/>
          <w:sz w:val="20"/>
          <w:szCs w:val="20"/>
        </w:rPr>
        <w:t>7.</w:t>
      </w:r>
      <w:r w:rsidR="00AC30D5" w:rsidRPr="00973E36">
        <w:rPr>
          <w:rFonts w:ascii="Sylfaen" w:hAnsi="Sylfaen"/>
          <w:sz w:val="20"/>
          <w:szCs w:val="20"/>
        </w:rPr>
        <w:tab/>
      </w:r>
      <w:r w:rsidRPr="00973E36">
        <w:rPr>
          <w:rFonts w:ascii="Sylfaen" w:hAnsi="Sylfaen"/>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973E36">
        <w:rPr>
          <w:rStyle w:val="af6"/>
          <w:rFonts w:ascii="Sylfaen" w:hAnsi="Sylfaen"/>
          <w:sz w:val="20"/>
          <w:szCs w:val="20"/>
        </w:rPr>
        <w:footnoteReference w:customMarkFollows="1" w:id="18"/>
        <w:t>23</w:t>
      </w:r>
      <w:r w:rsidRPr="00973E36">
        <w:rPr>
          <w:rFonts w:ascii="Sylfaen" w:hAnsi="Sylfaen"/>
          <w:sz w:val="20"/>
          <w:szCs w:val="20"/>
        </w:rPr>
        <w:t>.</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6E15CD" w:rsidRPr="00973E36">
        <w:rPr>
          <w:rFonts w:ascii="Sylfaen" w:hAnsi="Sylfaen"/>
          <w:sz w:val="20"/>
          <w:szCs w:val="20"/>
        </w:rPr>
        <w:t>8.</w:t>
      </w:r>
      <w:r w:rsidR="006E15CD" w:rsidRPr="00973E36">
        <w:rPr>
          <w:rFonts w:ascii="Sylfaen" w:hAnsi="Sylfaen"/>
          <w:sz w:val="20"/>
          <w:szCs w:val="20"/>
        </w:rPr>
        <w:tab/>
      </w:r>
      <w:r w:rsidRPr="00973E36">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proofErr w:type="gramStart"/>
      <w:r w:rsidR="005A3009" w:rsidRPr="00973E36">
        <w:rPr>
          <w:rFonts w:ascii="Sylfaen" w:hAnsi="Sylfaen"/>
          <w:sz w:val="20"/>
          <w:szCs w:val="20"/>
        </w:rPr>
        <w:t>,а</w:t>
      </w:r>
      <w:proofErr w:type="gramEnd"/>
      <w:r w:rsidR="005A3009" w:rsidRPr="00973E36">
        <w:rPr>
          <w:rFonts w:ascii="Sylfaen" w:hAnsi="Sylfaen"/>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973E36">
        <w:rPr>
          <w:rFonts w:ascii="Sylfaen" w:hAnsi="Sylfaen"/>
          <w:sz w:val="20"/>
          <w:szCs w:val="20"/>
          <w:lang w:val="hy-AM"/>
        </w:rPr>
        <w:t xml:space="preserve">. </w:t>
      </w:r>
      <w:r w:rsidRPr="00973E36">
        <w:rPr>
          <w:rFonts w:ascii="Sylfaen" w:hAnsi="Sylfaen"/>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973E36" w:rsidRDefault="00071D1C" w:rsidP="00B46D58">
      <w:pPr>
        <w:widowControl w:val="0"/>
        <w:tabs>
          <w:tab w:val="left" w:pos="1134"/>
        </w:tabs>
        <w:spacing w:after="160"/>
        <w:ind w:firstLine="567"/>
        <w:jc w:val="both"/>
        <w:rPr>
          <w:rFonts w:ascii="Sylfaen" w:hAnsi="Sylfaen"/>
          <w:sz w:val="20"/>
          <w:szCs w:val="20"/>
        </w:rPr>
      </w:pPr>
      <w:r w:rsidRPr="00973E36">
        <w:rPr>
          <w:rFonts w:ascii="Sylfaen" w:hAnsi="Sylfaen"/>
          <w:sz w:val="20"/>
          <w:szCs w:val="20"/>
        </w:rPr>
        <w:t>8.</w:t>
      </w:r>
      <w:r w:rsidR="006E15CD" w:rsidRPr="00973E36">
        <w:rPr>
          <w:rFonts w:ascii="Sylfaen" w:hAnsi="Sylfaen"/>
          <w:sz w:val="20"/>
          <w:szCs w:val="20"/>
        </w:rPr>
        <w:t>9.</w:t>
      </w:r>
      <w:r w:rsidR="006E15CD" w:rsidRPr="00973E36">
        <w:rPr>
          <w:rFonts w:ascii="Sylfaen" w:hAnsi="Sylfaen"/>
          <w:sz w:val="20"/>
          <w:szCs w:val="20"/>
        </w:rPr>
        <w:tab/>
      </w:r>
      <w:r w:rsidRPr="00973E36">
        <w:rPr>
          <w:rFonts w:ascii="Sylfaen" w:hAnsi="Sylfaen"/>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973E36">
        <w:rPr>
          <w:rFonts w:ascii="Sylfaen" w:hAnsi="Sylfaen"/>
          <w:sz w:val="20"/>
          <w:szCs w:val="20"/>
        </w:rPr>
        <w:t>—</w:t>
      </w:r>
      <w:r w:rsidRPr="00973E36">
        <w:rPr>
          <w:rFonts w:ascii="Sylfaen" w:hAnsi="Sylfaen"/>
          <w:sz w:val="20"/>
          <w:szCs w:val="20"/>
        </w:rPr>
        <w:t xml:space="preserve"> это выгода или убытки, понесенные данной стороной.</w:t>
      </w:r>
      <w:r w:rsidR="003A39AC" w:rsidRPr="00973E36" w:rsidDel="003A39AC">
        <w:rPr>
          <w:rFonts w:ascii="Sylfaen" w:hAnsi="Sylfaen"/>
          <w:sz w:val="20"/>
          <w:szCs w:val="20"/>
        </w:rPr>
        <w:t xml:space="preserve"> </w:t>
      </w:r>
      <w:r w:rsidRPr="00973E36">
        <w:rPr>
          <w:rFonts w:ascii="Sylfaen" w:hAnsi="Sylfaen"/>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E3606B" w:rsidRPr="00973E36">
        <w:rPr>
          <w:rFonts w:ascii="Sylfaen" w:hAnsi="Sylfaen"/>
          <w:sz w:val="20"/>
          <w:szCs w:val="20"/>
        </w:rPr>
        <w:t>0.</w:t>
      </w:r>
      <w:r w:rsidR="00E3606B" w:rsidRPr="00973E36">
        <w:rPr>
          <w:rFonts w:ascii="Sylfaen" w:hAnsi="Sylfaen"/>
          <w:sz w:val="20"/>
          <w:szCs w:val="20"/>
        </w:rPr>
        <w:tab/>
      </w:r>
      <w:r w:rsidRPr="00973E36">
        <w:rPr>
          <w:rFonts w:ascii="Sylfaen" w:hAnsi="Sylfaen"/>
          <w:sz w:val="20"/>
          <w:szCs w:val="20"/>
        </w:rPr>
        <w:t>Договор не может быть изменен вследствие частичного неисполнения обязатель</w:t>
      </w:r>
      <w:proofErr w:type="gramStart"/>
      <w:r w:rsidRPr="00973E36">
        <w:rPr>
          <w:rFonts w:ascii="Sylfaen" w:hAnsi="Sylfaen"/>
          <w:sz w:val="20"/>
          <w:szCs w:val="20"/>
        </w:rPr>
        <w:t>ств ст</w:t>
      </w:r>
      <w:proofErr w:type="gramEnd"/>
      <w:r w:rsidRPr="00973E36">
        <w:rPr>
          <w:rFonts w:ascii="Sylfaen" w:hAnsi="Sylfaen"/>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973E36">
        <w:rPr>
          <w:rFonts w:ascii="Sylfaen" w:hAnsi="Sylfaen" w:cs="Courier New"/>
          <w:sz w:val="20"/>
          <w:szCs w:val="20"/>
          <w:lang w:val="en-US"/>
        </w:rPr>
        <w:t> </w:t>
      </w:r>
      <w:r w:rsidRPr="00973E36">
        <w:rPr>
          <w:rFonts w:ascii="Sylfaen" w:hAnsi="Sylfaen"/>
          <w:sz w:val="20"/>
          <w:szCs w:val="20"/>
        </w:rPr>
        <w:t xml:space="preserve">Армения. </w:t>
      </w:r>
    </w:p>
    <w:p w:rsidR="00071D1C" w:rsidRPr="00973E36" w:rsidRDefault="00071D1C" w:rsidP="00B46D58">
      <w:pPr>
        <w:widowControl w:val="0"/>
        <w:tabs>
          <w:tab w:val="left" w:pos="1276"/>
        </w:tabs>
        <w:spacing w:after="160"/>
        <w:ind w:firstLine="567"/>
        <w:jc w:val="both"/>
        <w:rPr>
          <w:rFonts w:ascii="Sylfaen" w:hAnsi="Sylfaen"/>
          <w:spacing w:val="-6"/>
          <w:sz w:val="20"/>
          <w:szCs w:val="20"/>
        </w:rPr>
      </w:pPr>
      <w:r w:rsidRPr="00973E36">
        <w:rPr>
          <w:rFonts w:ascii="Sylfaen" w:hAnsi="Sylfaen"/>
          <w:sz w:val="20"/>
          <w:szCs w:val="20"/>
        </w:rPr>
        <w:t>8.1</w:t>
      </w:r>
      <w:r w:rsidR="009D71F8" w:rsidRPr="00973E36">
        <w:rPr>
          <w:rFonts w:ascii="Sylfaen" w:hAnsi="Sylfaen"/>
          <w:sz w:val="20"/>
          <w:szCs w:val="20"/>
        </w:rPr>
        <w:t>1.</w:t>
      </w:r>
      <w:r w:rsidR="009D71F8" w:rsidRPr="00973E36">
        <w:rPr>
          <w:rFonts w:ascii="Sylfaen" w:hAnsi="Sylfaen"/>
          <w:sz w:val="20"/>
          <w:szCs w:val="20"/>
        </w:rPr>
        <w:tab/>
      </w:r>
      <w:r w:rsidRPr="00973E36">
        <w:rPr>
          <w:rFonts w:ascii="Sylfaen" w:hAnsi="Sylfaen"/>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973E36">
        <w:rPr>
          <w:rFonts w:ascii="Sylfaen" w:hAnsi="Sylfaen" w:cs="Courier New"/>
          <w:spacing w:val="-6"/>
          <w:sz w:val="20"/>
          <w:szCs w:val="20"/>
          <w:lang w:val="en-US"/>
        </w:rPr>
        <w:t> </w:t>
      </w:r>
      <w:r w:rsidRPr="00973E36">
        <w:rPr>
          <w:rFonts w:ascii="Sylfaen" w:hAnsi="Sylfaen"/>
          <w:spacing w:val="-6"/>
          <w:sz w:val="20"/>
          <w:szCs w:val="20"/>
        </w:rPr>
        <w:t xml:space="preserve">указанием даты опубликования. Продавец считается надлежащим </w:t>
      </w:r>
      <w:proofErr w:type="gramStart"/>
      <w:r w:rsidRPr="00973E36">
        <w:rPr>
          <w:rFonts w:ascii="Sylfaen" w:hAnsi="Sylfaen"/>
          <w:spacing w:val="-6"/>
          <w:sz w:val="20"/>
          <w:szCs w:val="20"/>
        </w:rPr>
        <w:t>образом</w:t>
      </w:r>
      <w:proofErr w:type="gramEnd"/>
      <w:r w:rsidRPr="00973E36">
        <w:rPr>
          <w:rFonts w:ascii="Sylfaen" w:hAnsi="Sylfaen"/>
          <w:spacing w:val="-6"/>
          <w:sz w:val="20"/>
          <w:szCs w:val="20"/>
        </w:rPr>
        <w:t xml:space="preserve"> уведомленным относительно одностороннего расторжения договора со</w:t>
      </w:r>
      <w:r w:rsidR="00E95CE6" w:rsidRPr="00973E36">
        <w:rPr>
          <w:rFonts w:ascii="Sylfaen" w:hAnsi="Sylfaen" w:cs="Courier New"/>
          <w:spacing w:val="-6"/>
          <w:sz w:val="20"/>
          <w:szCs w:val="20"/>
          <w:lang w:val="en-US"/>
        </w:rPr>
        <w:t> </w:t>
      </w:r>
      <w:r w:rsidRPr="00973E36">
        <w:rPr>
          <w:rFonts w:ascii="Sylfaen" w:hAnsi="Sylfaen"/>
          <w:spacing w:val="-6"/>
          <w:sz w:val="20"/>
          <w:szCs w:val="20"/>
        </w:rPr>
        <w:t>следующего за опубликованием уведомления дня, установленного настоящим пунктом.</w:t>
      </w:r>
      <w:r w:rsidR="00DD41E4" w:rsidRPr="00973E36">
        <w:rPr>
          <w:rFonts w:ascii="Sylfaen" w:hAnsi="Sylfaen"/>
          <w:sz w:val="20"/>
          <w:szCs w:val="20"/>
        </w:rPr>
        <w:t xml:space="preserve"> </w:t>
      </w:r>
      <w:r w:rsidR="00DD41E4" w:rsidRPr="00973E36">
        <w:rPr>
          <w:rFonts w:ascii="Sylfaen" w:hAnsi="Sylfaen"/>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973E36">
        <w:rPr>
          <w:rFonts w:ascii="Sylfaen" w:hAnsi="Sylfaen"/>
          <w:spacing w:val="-6"/>
          <w:sz w:val="20"/>
          <w:szCs w:val="20"/>
        </w:rPr>
        <w:t xml:space="preserve">высылает </w:t>
      </w:r>
      <w:r w:rsidR="00DD41E4" w:rsidRPr="00973E36">
        <w:rPr>
          <w:rFonts w:ascii="Sylfaen" w:hAnsi="Sylfaen"/>
          <w:spacing w:val="-6"/>
          <w:sz w:val="20"/>
          <w:szCs w:val="20"/>
        </w:rPr>
        <w:t>его также на электронную почту Продавца.</w:t>
      </w:r>
    </w:p>
    <w:p w:rsidR="00071D1C" w:rsidRPr="00973E36" w:rsidRDefault="00071D1C" w:rsidP="00B46D58">
      <w:pPr>
        <w:widowControl w:val="0"/>
        <w:tabs>
          <w:tab w:val="left" w:pos="1276"/>
        </w:tabs>
        <w:spacing w:after="160"/>
        <w:ind w:firstLine="567"/>
        <w:jc w:val="both"/>
        <w:rPr>
          <w:rFonts w:ascii="Sylfaen" w:hAnsi="Sylfaen"/>
          <w:spacing w:val="-6"/>
          <w:sz w:val="20"/>
          <w:szCs w:val="20"/>
        </w:rPr>
      </w:pPr>
      <w:r w:rsidRPr="00973E36">
        <w:rPr>
          <w:rFonts w:ascii="Sylfaen" w:hAnsi="Sylfaen"/>
          <w:sz w:val="20"/>
          <w:szCs w:val="20"/>
        </w:rPr>
        <w:t>8.1</w:t>
      </w:r>
      <w:r w:rsidR="009D71F8" w:rsidRPr="00973E36">
        <w:rPr>
          <w:rFonts w:ascii="Sylfaen" w:hAnsi="Sylfaen"/>
          <w:sz w:val="20"/>
          <w:szCs w:val="20"/>
        </w:rPr>
        <w:t>2.</w:t>
      </w:r>
      <w:r w:rsidR="009D71F8" w:rsidRPr="00973E36">
        <w:rPr>
          <w:rFonts w:ascii="Sylfaen" w:hAnsi="Sylfaen"/>
          <w:sz w:val="20"/>
          <w:szCs w:val="20"/>
        </w:rPr>
        <w:tab/>
      </w:r>
      <w:r w:rsidRPr="00973E36">
        <w:rPr>
          <w:rFonts w:ascii="Sylfaen" w:hAnsi="Sylfaen"/>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5B2A24" w:rsidRPr="00973E36">
        <w:rPr>
          <w:rFonts w:ascii="Sylfaen" w:hAnsi="Sylfaen"/>
          <w:sz w:val="20"/>
          <w:szCs w:val="20"/>
        </w:rPr>
        <w:t>3.</w:t>
      </w:r>
      <w:r w:rsidR="005B2A24" w:rsidRPr="00973E36">
        <w:rPr>
          <w:rFonts w:ascii="Sylfaen" w:hAnsi="Sylfaen"/>
          <w:sz w:val="20"/>
          <w:szCs w:val="20"/>
        </w:rPr>
        <w:tab/>
      </w:r>
      <w:r w:rsidRPr="00973E36">
        <w:rPr>
          <w:rFonts w:ascii="Sylfaen" w:hAnsi="Sylfaen"/>
          <w:sz w:val="20"/>
          <w:szCs w:val="20"/>
        </w:rPr>
        <w:t>Договор составлен на ____</w:t>
      </w:r>
      <w:r w:rsidR="00E95CE6" w:rsidRPr="00973E36">
        <w:rPr>
          <w:rFonts w:ascii="Sylfaen" w:hAnsi="Sylfaen"/>
          <w:sz w:val="20"/>
          <w:szCs w:val="20"/>
        </w:rPr>
        <w:t>_______</w:t>
      </w:r>
      <w:r w:rsidRPr="00973E36">
        <w:rPr>
          <w:rFonts w:ascii="Sylfaen" w:hAnsi="Sylfaen"/>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973E36">
        <w:rPr>
          <w:rFonts w:ascii="Sylfaen" w:hAnsi="Sylfaen"/>
          <w:sz w:val="20"/>
          <w:szCs w:val="20"/>
        </w:rPr>
        <w:t>1.</w:t>
      </w:r>
      <w:r w:rsidR="00E95CE6" w:rsidRPr="00973E36">
        <w:rPr>
          <w:rFonts w:ascii="Sylfaen" w:hAnsi="Sylfaen"/>
          <w:sz w:val="20"/>
          <w:szCs w:val="20"/>
        </w:rPr>
        <w:t xml:space="preserve"> </w:t>
      </w:r>
      <w:r w:rsidRPr="00973E36">
        <w:rPr>
          <w:rFonts w:ascii="Sylfaen" w:hAnsi="Sylfaen"/>
          <w:sz w:val="20"/>
          <w:szCs w:val="20"/>
        </w:rPr>
        <w:t>к</w:t>
      </w:r>
      <w:r w:rsidR="00E95CE6" w:rsidRPr="00973E36">
        <w:rPr>
          <w:rFonts w:ascii="Sylfaen" w:hAnsi="Sylfaen" w:cs="Courier New"/>
          <w:sz w:val="20"/>
          <w:szCs w:val="20"/>
          <w:lang w:val="en-US"/>
        </w:rPr>
        <w:t> </w:t>
      </w:r>
      <w:r w:rsidRPr="00973E36">
        <w:rPr>
          <w:rFonts w:ascii="Sylfaen" w:hAnsi="Sylfaen"/>
          <w:sz w:val="20"/>
          <w:szCs w:val="20"/>
        </w:rPr>
        <w:t>договору считаются неотъемлемой частью договора.</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552934" w:rsidRPr="00973E36">
        <w:rPr>
          <w:rFonts w:ascii="Sylfaen" w:hAnsi="Sylfaen"/>
          <w:sz w:val="20"/>
          <w:szCs w:val="20"/>
        </w:rPr>
        <w:t>4.</w:t>
      </w:r>
      <w:r w:rsidR="00552934" w:rsidRPr="00973E36">
        <w:rPr>
          <w:rFonts w:ascii="Sylfaen" w:hAnsi="Sylfaen"/>
          <w:sz w:val="20"/>
          <w:szCs w:val="20"/>
        </w:rPr>
        <w:tab/>
      </w:r>
      <w:r w:rsidRPr="00973E36">
        <w:rPr>
          <w:rFonts w:ascii="Sylfaen" w:hAnsi="Sylfaen"/>
          <w:sz w:val="20"/>
          <w:szCs w:val="20"/>
        </w:rPr>
        <w:t>К отношениям, связанным с договором, применяется право Республики Армения.</w:t>
      </w:r>
    </w:p>
    <w:p w:rsidR="00071D1C" w:rsidRPr="00973E36" w:rsidRDefault="00071D1C" w:rsidP="00B46D58">
      <w:pPr>
        <w:widowControl w:val="0"/>
        <w:tabs>
          <w:tab w:val="left" w:pos="1276"/>
        </w:tabs>
        <w:spacing w:after="160"/>
        <w:ind w:firstLine="567"/>
        <w:jc w:val="both"/>
        <w:rPr>
          <w:rFonts w:ascii="Sylfaen" w:hAnsi="Sylfaen"/>
          <w:sz w:val="20"/>
          <w:szCs w:val="20"/>
        </w:rPr>
      </w:pPr>
      <w:r w:rsidRPr="00973E36">
        <w:rPr>
          <w:rFonts w:ascii="Sylfaen" w:hAnsi="Sylfaen"/>
          <w:sz w:val="20"/>
          <w:szCs w:val="20"/>
        </w:rPr>
        <w:t>8.1</w:t>
      </w:r>
      <w:r w:rsidR="003A734A" w:rsidRPr="00973E36">
        <w:rPr>
          <w:rFonts w:ascii="Sylfaen" w:hAnsi="Sylfaen"/>
          <w:sz w:val="20"/>
          <w:szCs w:val="20"/>
        </w:rPr>
        <w:t>5.</w:t>
      </w:r>
      <w:r w:rsidR="003A734A" w:rsidRPr="00973E36">
        <w:rPr>
          <w:rFonts w:ascii="Sylfaen" w:hAnsi="Sylfaen"/>
          <w:sz w:val="20"/>
          <w:szCs w:val="20"/>
        </w:rPr>
        <w:tab/>
      </w:r>
      <w:r w:rsidRPr="00973E36">
        <w:rPr>
          <w:rFonts w:ascii="Sylfaen" w:hAnsi="Sylfaen"/>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w:t>
      </w:r>
      <w:proofErr w:type="gramStart"/>
      <w:r w:rsidRPr="00973E36">
        <w:rPr>
          <w:rFonts w:ascii="Sylfaen" w:hAnsi="Sylfaen"/>
          <w:sz w:val="20"/>
          <w:szCs w:val="20"/>
        </w:rPr>
        <w:t>o</w:t>
      </w:r>
      <w:proofErr w:type="gramEnd"/>
      <w:r w:rsidRPr="00973E36">
        <w:rPr>
          <w:rFonts w:ascii="Sylfaen" w:hAnsi="Sylfaen"/>
          <w:sz w:val="20"/>
          <w:szCs w:val="20"/>
        </w:rPr>
        <w:t xml:space="preserve"> соглашение в случае, если </w:t>
      </w:r>
      <w:r w:rsidR="009673B8" w:rsidRPr="00973E36">
        <w:rPr>
          <w:rFonts w:ascii="Sylfaen" w:hAnsi="Sylfaen"/>
          <w:sz w:val="20"/>
          <w:szCs w:val="20"/>
        </w:rPr>
        <w:t xml:space="preserve">представленные </w:t>
      </w:r>
      <w:r w:rsidRPr="00973E36">
        <w:rPr>
          <w:rFonts w:ascii="Sylfaen" w:hAnsi="Sylfaen"/>
          <w:sz w:val="20"/>
          <w:szCs w:val="20"/>
        </w:rPr>
        <w:t xml:space="preserve">Продавцом в виде неустойки </w:t>
      </w:r>
      <w:r w:rsidR="009673B8" w:rsidRPr="00973E36">
        <w:rPr>
          <w:rFonts w:ascii="Sylfaen" w:hAnsi="Sylfaen"/>
          <w:sz w:val="20"/>
          <w:szCs w:val="20"/>
        </w:rPr>
        <w:t xml:space="preserve">обеспечения квалификации и </w:t>
      </w:r>
      <w:r w:rsidRPr="00973E36">
        <w:rPr>
          <w:rFonts w:ascii="Sylfaen" w:hAnsi="Sylfaen"/>
          <w:sz w:val="20"/>
          <w:szCs w:val="20"/>
        </w:rPr>
        <w:t>договора в размере предусмот</w:t>
      </w:r>
      <w:r w:rsidR="008707D8" w:rsidRPr="00973E36">
        <w:rPr>
          <w:rFonts w:ascii="Sylfaen" w:hAnsi="Sylfaen"/>
          <w:sz w:val="20"/>
          <w:szCs w:val="20"/>
        </w:rPr>
        <w:t>ренных финансовых средств заменяю</w:t>
      </w:r>
      <w:r w:rsidRPr="00973E36">
        <w:rPr>
          <w:rFonts w:ascii="Sylfaen" w:hAnsi="Sylfaen"/>
          <w:sz w:val="20"/>
          <w:szCs w:val="20"/>
        </w:rPr>
        <w:t xml:space="preserve">тся банковской гарантией или наличными деньгами, с учетом требований абзаца "б" подпункта </w:t>
      </w:r>
      <w:r w:rsidR="000B33B2" w:rsidRPr="00973E36">
        <w:rPr>
          <w:rFonts w:ascii="Sylfaen" w:hAnsi="Sylfaen"/>
          <w:sz w:val="20"/>
          <w:szCs w:val="20"/>
        </w:rPr>
        <w:t xml:space="preserve">17 </w:t>
      </w:r>
      <w:r w:rsidRPr="00973E36">
        <w:rPr>
          <w:rFonts w:ascii="Sylfaen" w:hAnsi="Sylfaen"/>
          <w:sz w:val="20"/>
          <w:szCs w:val="20"/>
        </w:rPr>
        <w:t xml:space="preserve">пункта 32 Приложения № </w:t>
      </w:r>
      <w:r w:rsidR="006E50E4" w:rsidRPr="00973E36">
        <w:rPr>
          <w:rFonts w:ascii="Sylfaen" w:hAnsi="Sylfaen"/>
          <w:sz w:val="20"/>
          <w:szCs w:val="20"/>
        </w:rPr>
        <w:t>1</w:t>
      </w:r>
      <w:r w:rsidR="006E50E4" w:rsidRPr="00973E36">
        <w:rPr>
          <w:rFonts w:ascii="Sylfaen" w:hAnsi="Sylfaen"/>
          <w:sz w:val="20"/>
          <w:szCs w:val="20"/>
          <w:lang w:val="hy-AM"/>
        </w:rPr>
        <w:t xml:space="preserve"> </w:t>
      </w:r>
      <w:r w:rsidRPr="00973E36">
        <w:rPr>
          <w:rFonts w:ascii="Sylfaen" w:hAnsi="Sylfaen"/>
          <w:sz w:val="20"/>
          <w:szCs w:val="20"/>
        </w:rPr>
        <w:t xml:space="preserve">к Постановлению Правительства </w:t>
      </w:r>
      <w:r w:rsidRPr="00973E36">
        <w:rPr>
          <w:rFonts w:ascii="Sylfaen" w:hAnsi="Sylfaen"/>
          <w:sz w:val="20"/>
          <w:szCs w:val="20"/>
        </w:rPr>
        <w:lastRenderedPageBreak/>
        <w:t xml:space="preserve">Республики Армения № 526-N от 4 мая 2017 года. При этом Продавец заключает соглашение, а при замене </w:t>
      </w:r>
      <w:r w:rsidR="00CD7A4F" w:rsidRPr="00973E36">
        <w:rPr>
          <w:rFonts w:ascii="Sylfaen" w:hAnsi="Sylfaen"/>
          <w:sz w:val="20"/>
          <w:szCs w:val="20"/>
        </w:rPr>
        <w:t xml:space="preserve">обеспечений квалификации и </w:t>
      </w:r>
      <w:proofErr w:type="gramStart"/>
      <w:r w:rsidRPr="00973E36">
        <w:rPr>
          <w:rFonts w:ascii="Sylfaen" w:hAnsi="Sylfaen"/>
          <w:sz w:val="20"/>
          <w:szCs w:val="20"/>
        </w:rPr>
        <w:t>договора</w:t>
      </w:r>
      <w:proofErr w:type="gramEnd"/>
      <w:r w:rsidRPr="00973E36">
        <w:rPr>
          <w:rFonts w:ascii="Sylfaen" w:hAnsi="Sylfaen"/>
          <w:sz w:val="20"/>
          <w:szCs w:val="20"/>
        </w:rPr>
        <w:t xml:space="preserve"> </w:t>
      </w:r>
      <w:r w:rsidR="00CD7A4F" w:rsidRPr="00973E36">
        <w:rPr>
          <w:rFonts w:ascii="Sylfaen" w:hAnsi="Sylfaen"/>
          <w:sz w:val="20"/>
          <w:szCs w:val="20"/>
        </w:rPr>
        <w:t xml:space="preserve">представленных </w:t>
      </w:r>
      <w:r w:rsidRPr="00973E36">
        <w:rPr>
          <w:rFonts w:ascii="Sylfaen" w:hAnsi="Sylfaen"/>
          <w:sz w:val="20"/>
          <w:szCs w:val="20"/>
        </w:rPr>
        <w:t xml:space="preserve">в виде неустойки, также представляет Покупателю </w:t>
      </w:r>
      <w:r w:rsidR="00CD7A4F" w:rsidRPr="00973E36">
        <w:rPr>
          <w:rFonts w:ascii="Sylfaen" w:hAnsi="Sylfaen"/>
          <w:sz w:val="20"/>
          <w:szCs w:val="20"/>
        </w:rPr>
        <w:t xml:space="preserve">новые обеспечения </w:t>
      </w:r>
      <w:r w:rsidRPr="00973E36">
        <w:rPr>
          <w:rFonts w:ascii="Sylfaen" w:hAnsi="Sylfaen"/>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3E36">
        <w:rPr>
          <w:rStyle w:val="af6"/>
          <w:rFonts w:ascii="Sylfaen" w:hAnsi="Sylfaen"/>
          <w:sz w:val="20"/>
          <w:szCs w:val="20"/>
        </w:rPr>
        <w:footnoteReference w:customMarkFollows="1" w:id="19"/>
        <w:t>24</w:t>
      </w:r>
    </w:p>
    <w:p w:rsidR="00071D1C" w:rsidRPr="00973E36" w:rsidRDefault="00071D1C" w:rsidP="00B46D58">
      <w:pPr>
        <w:widowControl w:val="0"/>
        <w:spacing w:after="160"/>
        <w:jc w:val="center"/>
        <w:rPr>
          <w:rFonts w:ascii="Sylfaen" w:hAnsi="Sylfaen"/>
          <w:b/>
          <w:sz w:val="20"/>
          <w:szCs w:val="20"/>
        </w:rPr>
      </w:pPr>
      <w:r w:rsidRPr="00973E36">
        <w:rPr>
          <w:rFonts w:ascii="Sylfaen" w:hAnsi="Sylfaen"/>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973E36" w:rsidTr="0016519F">
        <w:tc>
          <w:tcPr>
            <w:tcW w:w="4536" w:type="dxa"/>
          </w:tcPr>
          <w:p w:rsidR="00071D1C" w:rsidRPr="00973E36" w:rsidRDefault="00071D1C" w:rsidP="00B46D58">
            <w:pPr>
              <w:widowControl w:val="0"/>
              <w:spacing w:after="160"/>
              <w:jc w:val="center"/>
              <w:rPr>
                <w:rFonts w:ascii="Sylfaen" w:hAnsi="Sylfaen" w:cs="Sylfaen"/>
                <w:b/>
                <w:bCs/>
                <w:sz w:val="20"/>
                <w:szCs w:val="20"/>
              </w:rPr>
            </w:pPr>
            <w:r w:rsidRPr="00973E36">
              <w:rPr>
                <w:rFonts w:ascii="Sylfaen" w:hAnsi="Sylfaen"/>
                <w:b/>
                <w:sz w:val="20"/>
                <w:szCs w:val="20"/>
              </w:rPr>
              <w:t>ПОКУПАТЕЛЬ</w:t>
            </w:r>
          </w:p>
          <w:p w:rsidR="006A18D4" w:rsidRDefault="006A18D4" w:rsidP="00FE72FC">
            <w:pPr>
              <w:widowControl w:val="0"/>
              <w:spacing w:line="240" w:lineRule="exact"/>
              <w:jc w:val="center"/>
              <w:rPr>
                <w:rFonts w:ascii="Sylfaen" w:hAnsi="Sylfaen" w:cs="Arial Unicode"/>
                <w:sz w:val="20"/>
                <w:szCs w:val="20"/>
                <w:lang w:val="en-US"/>
              </w:rPr>
            </w:pPr>
          </w:p>
          <w:p w:rsidR="006A18D4" w:rsidRDefault="006A18D4" w:rsidP="00FE72FC">
            <w:pPr>
              <w:widowControl w:val="0"/>
              <w:spacing w:line="240" w:lineRule="exact"/>
              <w:jc w:val="center"/>
              <w:rPr>
                <w:rFonts w:ascii="Sylfaen" w:hAnsi="Sylfaen" w:cs="Arial Unicode"/>
                <w:sz w:val="20"/>
                <w:szCs w:val="20"/>
                <w:lang w:val="en-US"/>
              </w:rPr>
            </w:pPr>
          </w:p>
          <w:p w:rsidR="006A18D4" w:rsidRDefault="006A18D4" w:rsidP="00FE72FC">
            <w:pPr>
              <w:widowControl w:val="0"/>
              <w:spacing w:line="240" w:lineRule="exact"/>
              <w:jc w:val="center"/>
              <w:rPr>
                <w:rFonts w:ascii="Sylfaen" w:hAnsi="Sylfaen" w:cs="Arial Unicode"/>
                <w:sz w:val="20"/>
                <w:szCs w:val="20"/>
                <w:lang w:val="en-US"/>
              </w:rPr>
            </w:pPr>
          </w:p>
          <w:p w:rsidR="006A18D4" w:rsidRDefault="006A18D4" w:rsidP="00FE72FC">
            <w:pPr>
              <w:widowControl w:val="0"/>
              <w:spacing w:line="240" w:lineRule="exact"/>
              <w:jc w:val="center"/>
              <w:rPr>
                <w:rFonts w:ascii="Sylfaen" w:hAnsi="Sylfaen" w:cs="Arial Unicode"/>
                <w:sz w:val="20"/>
                <w:szCs w:val="20"/>
                <w:lang w:val="en-US"/>
              </w:rPr>
            </w:pPr>
          </w:p>
          <w:p w:rsidR="00FE72FC" w:rsidRPr="00973E36" w:rsidRDefault="00FE72FC" w:rsidP="00FE72FC">
            <w:pPr>
              <w:widowControl w:val="0"/>
              <w:spacing w:line="240" w:lineRule="exact"/>
              <w:jc w:val="center"/>
              <w:rPr>
                <w:rFonts w:ascii="Sylfaen" w:hAnsi="Sylfaen" w:cs="Arial Unicode"/>
                <w:sz w:val="20"/>
                <w:szCs w:val="20"/>
              </w:rPr>
            </w:pPr>
            <w:r w:rsidRPr="00973E36">
              <w:rPr>
                <w:rFonts w:ascii="Sylfaen" w:hAnsi="Sylfaen" w:cs="Arial Unicode"/>
                <w:sz w:val="20"/>
                <w:szCs w:val="20"/>
              </w:rPr>
              <w:t>_______________________</w:t>
            </w:r>
          </w:p>
          <w:p w:rsidR="00FE72FC" w:rsidRPr="00973E36" w:rsidRDefault="00FE72FC" w:rsidP="00FE72FC">
            <w:pPr>
              <w:widowControl w:val="0"/>
              <w:spacing w:after="160" w:line="240" w:lineRule="exact"/>
              <w:jc w:val="center"/>
              <w:rPr>
                <w:rFonts w:ascii="Sylfaen" w:hAnsi="Sylfaen" w:cs="Arial Unicode"/>
                <w:sz w:val="20"/>
                <w:szCs w:val="20"/>
              </w:rPr>
            </w:pPr>
            <w:r w:rsidRPr="00973E36">
              <w:rPr>
                <w:rFonts w:ascii="Sylfaen" w:hAnsi="Sylfaen" w:cs="Arial Unicode"/>
                <w:sz w:val="20"/>
                <w:szCs w:val="20"/>
              </w:rPr>
              <w:t>/подпись/</w:t>
            </w:r>
          </w:p>
          <w:p w:rsidR="00071D1C" w:rsidRPr="00973E36" w:rsidRDefault="00FE72FC" w:rsidP="00FE72FC">
            <w:pPr>
              <w:widowControl w:val="0"/>
              <w:spacing w:after="160"/>
              <w:jc w:val="center"/>
              <w:rPr>
                <w:rFonts w:ascii="Sylfaen" w:hAnsi="Sylfaen"/>
                <w:sz w:val="20"/>
                <w:szCs w:val="20"/>
              </w:rPr>
            </w:pPr>
            <w:r w:rsidRPr="00973E36">
              <w:rPr>
                <w:rFonts w:ascii="Sylfaen" w:hAnsi="Sylfaen" w:cs="Arial Unicode"/>
                <w:sz w:val="20"/>
                <w:szCs w:val="20"/>
              </w:rPr>
              <w:t>М. П.</w:t>
            </w:r>
          </w:p>
        </w:tc>
        <w:tc>
          <w:tcPr>
            <w:tcW w:w="760" w:type="dxa"/>
          </w:tcPr>
          <w:p w:rsidR="00071D1C" w:rsidRPr="00973E36" w:rsidRDefault="00071D1C" w:rsidP="00B46D58">
            <w:pPr>
              <w:widowControl w:val="0"/>
              <w:spacing w:after="160"/>
              <w:jc w:val="center"/>
              <w:rPr>
                <w:rFonts w:ascii="Sylfaen" w:hAnsi="Sylfaen"/>
                <w:sz w:val="20"/>
                <w:szCs w:val="20"/>
              </w:rPr>
            </w:pPr>
          </w:p>
        </w:tc>
        <w:tc>
          <w:tcPr>
            <w:tcW w:w="4343" w:type="dxa"/>
          </w:tcPr>
          <w:p w:rsidR="00071D1C" w:rsidRPr="00973E36" w:rsidRDefault="00071D1C" w:rsidP="00B46D58">
            <w:pPr>
              <w:widowControl w:val="0"/>
              <w:spacing w:after="160"/>
              <w:jc w:val="center"/>
              <w:rPr>
                <w:rFonts w:ascii="Sylfaen" w:hAnsi="Sylfaen" w:cs="Sylfaen"/>
                <w:b/>
                <w:bCs/>
                <w:sz w:val="20"/>
                <w:szCs w:val="20"/>
              </w:rPr>
            </w:pPr>
            <w:r w:rsidRPr="00973E36">
              <w:rPr>
                <w:rFonts w:ascii="Sylfaen" w:hAnsi="Sylfaen"/>
                <w:b/>
                <w:sz w:val="20"/>
                <w:szCs w:val="20"/>
              </w:rPr>
              <w:t>ПРОДАВЕЦ</w:t>
            </w:r>
          </w:p>
          <w:p w:rsidR="006A18D4" w:rsidRDefault="00F83E0A" w:rsidP="00B46D58">
            <w:pPr>
              <w:widowControl w:val="0"/>
              <w:jc w:val="center"/>
              <w:rPr>
                <w:rFonts w:ascii="Sylfaen" w:hAnsi="Sylfaen"/>
                <w:sz w:val="20"/>
                <w:szCs w:val="20"/>
                <w:lang w:val="en-US"/>
              </w:rPr>
            </w:pPr>
            <w:r w:rsidRPr="00973E36">
              <w:rPr>
                <w:rFonts w:ascii="Sylfaen" w:hAnsi="Sylfaen"/>
                <w:sz w:val="20"/>
                <w:szCs w:val="20"/>
                <w:lang w:val="en-US"/>
              </w:rPr>
              <w:t>_</w:t>
            </w:r>
          </w:p>
          <w:p w:rsidR="006A18D4" w:rsidRDefault="006A18D4" w:rsidP="00B46D58">
            <w:pPr>
              <w:widowControl w:val="0"/>
              <w:jc w:val="center"/>
              <w:rPr>
                <w:rFonts w:ascii="Sylfaen" w:hAnsi="Sylfaen"/>
                <w:sz w:val="20"/>
                <w:szCs w:val="20"/>
                <w:lang w:val="en-US"/>
              </w:rPr>
            </w:pPr>
          </w:p>
          <w:p w:rsidR="006A18D4" w:rsidRDefault="006A18D4" w:rsidP="00B46D58">
            <w:pPr>
              <w:widowControl w:val="0"/>
              <w:jc w:val="center"/>
              <w:rPr>
                <w:rFonts w:ascii="Sylfaen" w:hAnsi="Sylfaen"/>
                <w:sz w:val="20"/>
                <w:szCs w:val="20"/>
                <w:lang w:val="en-US"/>
              </w:rPr>
            </w:pPr>
          </w:p>
          <w:p w:rsidR="006A18D4" w:rsidRDefault="006A18D4" w:rsidP="00B46D58">
            <w:pPr>
              <w:widowControl w:val="0"/>
              <w:jc w:val="center"/>
              <w:rPr>
                <w:rFonts w:ascii="Sylfaen" w:hAnsi="Sylfaen"/>
                <w:sz w:val="20"/>
                <w:szCs w:val="20"/>
                <w:lang w:val="en-US"/>
              </w:rPr>
            </w:pPr>
          </w:p>
          <w:p w:rsidR="00071D1C" w:rsidRPr="00973E36" w:rsidRDefault="00F83E0A" w:rsidP="00B46D58">
            <w:pPr>
              <w:widowControl w:val="0"/>
              <w:jc w:val="center"/>
              <w:rPr>
                <w:rFonts w:ascii="Sylfaen" w:hAnsi="Sylfaen"/>
                <w:sz w:val="20"/>
                <w:szCs w:val="20"/>
                <w:lang w:val="en-US"/>
              </w:rPr>
            </w:pPr>
            <w:r w:rsidRPr="00973E36">
              <w:rPr>
                <w:rFonts w:ascii="Sylfaen" w:hAnsi="Sylfaen"/>
                <w:sz w:val="20"/>
                <w:szCs w:val="20"/>
                <w:lang w:val="en-US"/>
              </w:rPr>
              <w:t>_____________________</w:t>
            </w:r>
          </w:p>
          <w:p w:rsidR="00071D1C" w:rsidRPr="00973E36" w:rsidRDefault="00071D1C" w:rsidP="00B46D58">
            <w:pPr>
              <w:widowControl w:val="0"/>
              <w:spacing w:after="160"/>
              <w:jc w:val="center"/>
              <w:rPr>
                <w:rFonts w:ascii="Sylfaen" w:hAnsi="Sylfaen"/>
                <w:sz w:val="20"/>
                <w:szCs w:val="20"/>
              </w:rPr>
            </w:pPr>
            <w:r w:rsidRPr="00973E36">
              <w:rPr>
                <w:rFonts w:ascii="Sylfaen" w:hAnsi="Sylfaen"/>
                <w:sz w:val="20"/>
                <w:szCs w:val="20"/>
              </w:rPr>
              <w:t>/подпись/</w:t>
            </w:r>
          </w:p>
          <w:p w:rsidR="00071D1C" w:rsidRPr="00973E36" w:rsidRDefault="00071D1C" w:rsidP="00B46D58">
            <w:pPr>
              <w:widowControl w:val="0"/>
              <w:spacing w:after="160"/>
              <w:jc w:val="center"/>
              <w:rPr>
                <w:rFonts w:ascii="Sylfaen" w:hAnsi="Sylfaen"/>
                <w:sz w:val="20"/>
                <w:szCs w:val="20"/>
              </w:rPr>
            </w:pPr>
            <w:r w:rsidRPr="00973E36">
              <w:rPr>
                <w:rFonts w:ascii="Sylfaen" w:hAnsi="Sylfaen"/>
                <w:sz w:val="20"/>
                <w:szCs w:val="20"/>
              </w:rPr>
              <w:t>М. П.</w:t>
            </w:r>
          </w:p>
        </w:tc>
      </w:tr>
    </w:tbl>
    <w:p w:rsidR="00382B60" w:rsidRPr="00973E36" w:rsidRDefault="00382B60" w:rsidP="00B46D58">
      <w:pPr>
        <w:widowControl w:val="0"/>
        <w:spacing w:after="160"/>
        <w:ind w:firstLine="567"/>
        <w:jc w:val="both"/>
        <w:rPr>
          <w:rFonts w:ascii="Sylfaen" w:hAnsi="Sylfaen"/>
          <w:i/>
          <w:sz w:val="20"/>
          <w:szCs w:val="20"/>
          <w:lang w:val="hy-AM"/>
        </w:rPr>
      </w:pPr>
    </w:p>
    <w:p w:rsidR="00071D1C" w:rsidRPr="00973E36" w:rsidRDefault="00071D1C" w:rsidP="00CB3BB3">
      <w:pPr>
        <w:widowControl w:val="0"/>
        <w:spacing w:after="160"/>
        <w:ind w:firstLine="567"/>
        <w:jc w:val="both"/>
        <w:rPr>
          <w:rFonts w:ascii="Sylfaen" w:hAnsi="Sylfaen"/>
          <w:sz w:val="20"/>
          <w:szCs w:val="20"/>
        </w:rPr>
        <w:sectPr w:rsidR="00071D1C" w:rsidRPr="00973E36" w:rsidSect="0006764E">
          <w:footerReference w:type="default" r:id="rId11"/>
          <w:footnotePr>
            <w:pos w:val="beneathText"/>
          </w:footnotePr>
          <w:type w:val="continuous"/>
          <w:pgSz w:w="11906" w:h="16838" w:code="9"/>
          <w:pgMar w:top="720" w:right="720" w:bottom="720" w:left="720" w:header="561" w:footer="561" w:gutter="0"/>
          <w:cols w:space="720"/>
          <w:docGrid w:linePitch="326"/>
        </w:sectPr>
      </w:pPr>
      <w:r w:rsidRPr="00973E36">
        <w:rPr>
          <w:rFonts w:ascii="Sylfaen" w:hAnsi="Sylfaen"/>
          <w:i/>
          <w:sz w:val="20"/>
          <w:szCs w:val="20"/>
        </w:rPr>
        <w:t>В случае необходимости в договор могут быть включены не</w:t>
      </w:r>
      <w:r w:rsidR="001D0249" w:rsidRPr="00973E36">
        <w:rPr>
          <w:rFonts w:ascii="Sylfaen" w:hAnsi="Sylfaen" w:cs="Courier New"/>
          <w:i/>
          <w:sz w:val="20"/>
          <w:szCs w:val="20"/>
          <w:lang w:val="en-US"/>
        </w:rPr>
        <w:t> </w:t>
      </w:r>
      <w:r w:rsidRPr="00973E36">
        <w:rPr>
          <w:rFonts w:ascii="Sylfaen" w:hAnsi="Sylfaen"/>
          <w:i/>
          <w:sz w:val="20"/>
          <w:szCs w:val="20"/>
        </w:rPr>
        <w:t>противоречащие законодательству Республики Армения положения</w:t>
      </w:r>
    </w:p>
    <w:p w:rsidR="0006764E" w:rsidRPr="002774D4" w:rsidRDefault="0006764E" w:rsidP="00CB3BB3">
      <w:pPr>
        <w:widowControl w:val="0"/>
        <w:spacing w:after="160"/>
        <w:rPr>
          <w:rFonts w:ascii="Sylfaen" w:hAnsi="Sylfaen"/>
          <w:i/>
          <w:sz w:val="20"/>
          <w:szCs w:val="20"/>
        </w:rPr>
      </w:pPr>
    </w:p>
    <w:p w:rsidR="0006764E" w:rsidRPr="00736CE8" w:rsidRDefault="0006764E" w:rsidP="00DA13B2">
      <w:pPr>
        <w:widowControl w:val="0"/>
        <w:spacing w:after="160"/>
        <w:rPr>
          <w:rFonts w:ascii="Sylfaen" w:hAnsi="Sylfaen"/>
          <w:i/>
          <w:sz w:val="20"/>
          <w:szCs w:val="20"/>
        </w:rPr>
      </w:pPr>
    </w:p>
    <w:p w:rsidR="00C73E11" w:rsidRPr="00AD29CE" w:rsidRDefault="00C73E11" w:rsidP="00C73E11">
      <w:pPr>
        <w:widowControl w:val="0"/>
        <w:spacing w:after="160" w:line="360" w:lineRule="auto"/>
        <w:jc w:val="right"/>
        <w:rPr>
          <w:rFonts w:ascii="GHEA Grapalat" w:hAnsi="GHEA Grapalat"/>
          <w:i/>
        </w:rPr>
      </w:pPr>
      <w:r w:rsidRPr="00AD29CE">
        <w:rPr>
          <w:rFonts w:ascii="GHEA Grapalat" w:hAnsi="GHEA Grapalat"/>
          <w:i/>
        </w:rPr>
        <w:t>Приложение № 1</w:t>
      </w:r>
    </w:p>
    <w:p w:rsidR="00C73E11" w:rsidRPr="00AD29CE" w:rsidRDefault="00C73E11" w:rsidP="00C73E11">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C73E11" w:rsidRPr="00AD29CE" w:rsidRDefault="00C73E11" w:rsidP="00C73E11">
      <w:pPr>
        <w:widowControl w:val="0"/>
        <w:spacing w:after="160" w:line="360" w:lineRule="auto"/>
        <w:jc w:val="center"/>
        <w:rPr>
          <w:rFonts w:ascii="GHEA Grapalat" w:hAnsi="GHEA Grapalat"/>
        </w:rPr>
      </w:pPr>
    </w:p>
    <w:p w:rsidR="00C73E11" w:rsidRPr="00E40AC8" w:rsidRDefault="00C73E11" w:rsidP="00C73E11">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0"/>
        <w:t>*</w:t>
      </w:r>
    </w:p>
    <w:p w:rsidR="00C73E11" w:rsidRPr="00155E93" w:rsidRDefault="00C73E11" w:rsidP="00C73E11">
      <w:pPr>
        <w:widowControl w:val="0"/>
        <w:spacing w:after="160" w:line="360" w:lineRule="auto"/>
        <w:jc w:val="right"/>
        <w:rPr>
          <w:rFonts w:ascii="GHEA Grapalat" w:hAnsi="GHEA Grapalat"/>
        </w:rPr>
      </w:pPr>
      <w:r w:rsidRPr="00AD29CE">
        <w:rPr>
          <w:rFonts w:ascii="GHEA Grapalat" w:hAnsi="GHEA Grapalat"/>
        </w:rPr>
        <w:t>драмов РА</w:t>
      </w:r>
    </w:p>
    <w:p w:rsidR="006040A8" w:rsidRPr="00F17656" w:rsidRDefault="00F17656" w:rsidP="00F17656">
      <w:pPr>
        <w:widowControl w:val="0"/>
        <w:spacing w:after="160" w:line="360" w:lineRule="auto"/>
        <w:jc w:val="center"/>
        <w:rPr>
          <w:rFonts w:ascii="GHEA Grapalat" w:hAnsi="GHEA Grapalat"/>
          <w:lang w:val="en-US"/>
        </w:rPr>
      </w:pPr>
      <w:r>
        <w:rPr>
          <w:rFonts w:ascii="GHEA Grapalat" w:hAnsi="GHEA Grapalat"/>
          <w:lang w:val="en-US"/>
        </w:rPr>
        <w:t>****</w:t>
      </w:r>
    </w:p>
    <w:p w:rsidR="006040A8" w:rsidRPr="006040A8" w:rsidRDefault="006040A8" w:rsidP="006040A8">
      <w:pPr>
        <w:widowControl w:val="0"/>
        <w:spacing w:line="360" w:lineRule="auto"/>
        <w:jc w:val="right"/>
        <w:rPr>
          <w:rFonts w:ascii="GHEA Grapalat" w:hAnsi="GHEA Grapalat"/>
          <w:sz w:val="18"/>
          <w:szCs w:val="18"/>
          <w:lang w:val="en-US"/>
        </w:rPr>
      </w:pPr>
    </w:p>
    <w:p w:rsidR="006040A8" w:rsidRPr="002F54F9" w:rsidRDefault="006040A8" w:rsidP="002F54F9">
      <w:pPr>
        <w:widowControl w:val="0"/>
        <w:tabs>
          <w:tab w:val="left" w:pos="557"/>
        </w:tabs>
        <w:jc w:val="both"/>
        <w:rPr>
          <w:rFonts w:ascii="GHEA Grapalat" w:hAnsi="GHEA Grapalat"/>
          <w:sz w:val="18"/>
          <w:szCs w:val="18"/>
          <w:highlight w:val="yellow"/>
        </w:rPr>
      </w:pPr>
      <w:r w:rsidRPr="00155E93">
        <w:rPr>
          <w:rFonts w:ascii="GHEA Grapalat" w:hAnsi="GHEA Grapalat"/>
          <w:sz w:val="18"/>
          <w:szCs w:val="18"/>
        </w:rPr>
        <w:tab/>
      </w:r>
      <w:r w:rsidRPr="002F54F9">
        <w:rPr>
          <w:rFonts w:ascii="GHEA Grapalat" w:hAnsi="GHEA Grapalat"/>
          <w:sz w:val="18"/>
          <w:szCs w:val="18"/>
          <w:highlight w:val="yellow"/>
        </w:rPr>
        <w:t>Общие условия вместе с фирменным знаком в характеристиках, производителем, моделью и ссылками на страну происхождения понимать слова " или эквивалент:</w:t>
      </w:r>
    </w:p>
    <w:p w:rsidR="006040A8" w:rsidRPr="002F54F9" w:rsidRDefault="006040A8" w:rsidP="002F54F9">
      <w:pPr>
        <w:widowControl w:val="0"/>
        <w:tabs>
          <w:tab w:val="left" w:pos="557"/>
        </w:tabs>
        <w:jc w:val="both"/>
        <w:rPr>
          <w:rFonts w:ascii="GHEA Grapalat" w:hAnsi="GHEA Grapalat"/>
          <w:sz w:val="18"/>
          <w:szCs w:val="18"/>
          <w:highlight w:val="yellow"/>
        </w:rPr>
      </w:pPr>
      <w:r w:rsidRPr="002F54F9">
        <w:rPr>
          <w:rFonts w:ascii="GHEA Grapalat" w:hAnsi="GHEA Grapalat"/>
          <w:sz w:val="18"/>
          <w:szCs w:val="18"/>
          <w:highlight w:val="yellow"/>
        </w:rPr>
        <w:t>Адрес поставки: перевозка, разгрузка и перевозка товара до соответствующего склада осуществляется силами и средствами исполнителя г. Еревана Ереван, ул. Арташисян 46/1:</w:t>
      </w:r>
    </w:p>
    <w:p w:rsidR="006040A8" w:rsidRPr="002F54F9" w:rsidRDefault="006040A8" w:rsidP="002F54F9">
      <w:pPr>
        <w:widowControl w:val="0"/>
        <w:tabs>
          <w:tab w:val="left" w:pos="557"/>
        </w:tabs>
        <w:jc w:val="both"/>
        <w:rPr>
          <w:rFonts w:ascii="GHEA Grapalat" w:hAnsi="GHEA Grapalat"/>
          <w:sz w:val="18"/>
          <w:szCs w:val="18"/>
          <w:highlight w:val="yellow"/>
        </w:rPr>
      </w:pPr>
      <w:r w:rsidRPr="002F54F9">
        <w:rPr>
          <w:rFonts w:ascii="GHEA Grapalat" w:hAnsi="GHEA Grapalat"/>
          <w:sz w:val="18"/>
          <w:szCs w:val="18"/>
          <w:highlight w:val="yellow"/>
        </w:rPr>
        <w:t>Упаковка: поставляемые продукты должны быть в заводской упаковке:</w:t>
      </w:r>
    </w:p>
    <w:p w:rsidR="002F54F9" w:rsidRPr="002F54F9" w:rsidRDefault="002F54F9" w:rsidP="002F54F9">
      <w:pPr>
        <w:widowControl w:val="0"/>
        <w:spacing w:after="160"/>
        <w:jc w:val="both"/>
        <w:rPr>
          <w:rFonts w:ascii="GHEA Grapalat" w:hAnsi="GHEA Grapalat"/>
          <w:sz w:val="18"/>
          <w:szCs w:val="18"/>
          <w:highlight w:val="yellow"/>
        </w:rPr>
      </w:pPr>
      <w:r w:rsidRPr="002F54F9">
        <w:rPr>
          <w:rFonts w:ascii="GHEA Grapalat" w:hAnsi="GHEA Grapalat"/>
          <w:sz w:val="18"/>
          <w:szCs w:val="18"/>
          <w:highlight w:val="yellow"/>
        </w:rPr>
        <w:t>Общие положения вместе со ссылками на страну происхождения в характеристиках понимать слова "или эквивалент". В рамках договора поставка товара осуществляется в 2021 году. поставки товара (или его части) в первую партию покупатель не может требовать раньше, чем в течение 20 календарных дней со дня вступления договора в силу, если продавец не согласен с этим</w:t>
      </w:r>
      <w:proofErr w:type="gramStart"/>
      <w:r w:rsidRPr="002F54F9">
        <w:rPr>
          <w:rFonts w:ascii="GHEA Grapalat" w:hAnsi="GHEA Grapalat"/>
          <w:sz w:val="18"/>
          <w:szCs w:val="18"/>
          <w:highlight w:val="yellow"/>
        </w:rPr>
        <w:t>.:</w:t>
      </w:r>
      <w:proofErr w:type="gramEnd"/>
    </w:p>
    <w:p w:rsidR="002F54F9" w:rsidRPr="002F54F9" w:rsidRDefault="002F54F9" w:rsidP="002F54F9">
      <w:pPr>
        <w:widowControl w:val="0"/>
        <w:spacing w:after="160"/>
        <w:jc w:val="both"/>
        <w:rPr>
          <w:rFonts w:ascii="GHEA Grapalat" w:hAnsi="GHEA Grapalat"/>
          <w:sz w:val="18"/>
          <w:szCs w:val="18"/>
          <w:highlight w:val="yellow"/>
        </w:rPr>
      </w:pPr>
      <w:r w:rsidRPr="002F54F9">
        <w:rPr>
          <w:rFonts w:ascii="GHEA Grapalat" w:hAnsi="GHEA Grapalat"/>
          <w:sz w:val="18"/>
          <w:szCs w:val="18"/>
          <w:highlight w:val="yellow"/>
        </w:rPr>
        <w:t>Исходя из фактической потребности, предусмотренные количества могут не быть полностью заказаны заказчиком, и по этой части договор считается расторгнутым в конце расчетного года:</w:t>
      </w:r>
    </w:p>
    <w:p w:rsidR="002F54F9" w:rsidRPr="002F54F9" w:rsidRDefault="002F54F9" w:rsidP="002F54F9">
      <w:pPr>
        <w:widowControl w:val="0"/>
        <w:spacing w:after="160"/>
        <w:jc w:val="both"/>
        <w:rPr>
          <w:rFonts w:ascii="GHEA Grapalat" w:hAnsi="GHEA Grapalat"/>
          <w:sz w:val="18"/>
          <w:szCs w:val="18"/>
          <w:highlight w:val="yellow"/>
        </w:rPr>
      </w:pPr>
      <w:r w:rsidRPr="002F54F9">
        <w:rPr>
          <w:rFonts w:ascii="GHEA Grapalat" w:hAnsi="GHEA Grapalat"/>
          <w:sz w:val="18"/>
          <w:szCs w:val="18"/>
          <w:highlight w:val="yellow"/>
        </w:rPr>
        <w:t>Поставляемые продукты должны быть в заводской упаковке, сроки годности:</w:t>
      </w:r>
    </w:p>
    <w:p w:rsidR="002F54F9" w:rsidRPr="002F54F9" w:rsidRDefault="002F54F9" w:rsidP="002F54F9">
      <w:pPr>
        <w:widowControl w:val="0"/>
        <w:spacing w:after="160"/>
        <w:jc w:val="both"/>
        <w:rPr>
          <w:rFonts w:ascii="GHEA Grapalat" w:hAnsi="GHEA Grapalat"/>
          <w:sz w:val="18"/>
          <w:szCs w:val="18"/>
          <w:highlight w:val="yellow"/>
        </w:rPr>
      </w:pPr>
      <w:r w:rsidRPr="002F54F9">
        <w:rPr>
          <w:rFonts w:ascii="GHEA Grapalat" w:hAnsi="GHEA Grapalat"/>
          <w:sz w:val="18"/>
          <w:szCs w:val="18"/>
          <w:highlight w:val="yellow"/>
        </w:rPr>
        <w:t>а) лекарства со сроком годности более 2,5 лет на момент выдачи должны иметь срок остаточной пригодности не менее 2 лет,</w:t>
      </w:r>
    </w:p>
    <w:p w:rsidR="002F54F9" w:rsidRPr="002F54F9" w:rsidRDefault="002F54F9" w:rsidP="002F54F9">
      <w:pPr>
        <w:widowControl w:val="0"/>
        <w:spacing w:after="160"/>
        <w:jc w:val="both"/>
        <w:rPr>
          <w:rFonts w:ascii="GHEA Grapalat" w:hAnsi="GHEA Grapalat"/>
          <w:sz w:val="18"/>
          <w:szCs w:val="18"/>
          <w:highlight w:val="yellow"/>
        </w:rPr>
      </w:pPr>
      <w:r w:rsidRPr="002F54F9">
        <w:rPr>
          <w:rFonts w:ascii="GHEA Grapalat" w:hAnsi="GHEA Grapalat"/>
          <w:sz w:val="18"/>
          <w:szCs w:val="18"/>
          <w:highlight w:val="yellow"/>
        </w:rPr>
        <w:t>б) лекарства со сроком годности до 2,5 лет на момент выдачи должны иметь не менее двух третей от общего срока годности лекарства:</w:t>
      </w:r>
    </w:p>
    <w:p w:rsidR="002F54F9" w:rsidRPr="002F54F9" w:rsidRDefault="002F54F9" w:rsidP="002F54F9">
      <w:pPr>
        <w:widowControl w:val="0"/>
        <w:spacing w:after="160"/>
        <w:jc w:val="both"/>
        <w:rPr>
          <w:rFonts w:ascii="GHEA Grapalat" w:hAnsi="GHEA Grapalat"/>
          <w:sz w:val="18"/>
          <w:szCs w:val="18"/>
          <w:highlight w:val="yellow"/>
        </w:rPr>
      </w:pPr>
      <w:r w:rsidRPr="002F54F9">
        <w:rPr>
          <w:rFonts w:ascii="GHEA Grapalat" w:hAnsi="GHEA Grapalat"/>
          <w:sz w:val="18"/>
          <w:szCs w:val="18"/>
          <w:highlight w:val="yellow"/>
        </w:rPr>
        <w:t>Поставка товара: перевозка, разгрузка и перевозка до соответствующего склада, осуществляется силами и средствами исполнителя</w:t>
      </w:r>
    </w:p>
    <w:p w:rsidR="006040A8" w:rsidRPr="006040A8" w:rsidRDefault="002F54F9" w:rsidP="002F54F9">
      <w:pPr>
        <w:widowControl w:val="0"/>
        <w:spacing w:after="160"/>
        <w:jc w:val="both"/>
        <w:rPr>
          <w:rFonts w:ascii="GHEA Grapalat" w:hAnsi="GHEA Grapalat"/>
        </w:rPr>
      </w:pPr>
      <w:r w:rsidRPr="002F54F9">
        <w:rPr>
          <w:rFonts w:ascii="GHEA Grapalat" w:hAnsi="GHEA Grapalat"/>
          <w:sz w:val="18"/>
          <w:szCs w:val="18"/>
          <w:highlight w:val="yellow"/>
        </w:rPr>
        <w:t xml:space="preserve">г. Ереван </w:t>
      </w:r>
      <w:proofErr w:type="gramStart"/>
      <w:r w:rsidRPr="002F54F9">
        <w:rPr>
          <w:rFonts w:ascii="GHEA Grapalat" w:hAnsi="GHEA Grapalat"/>
          <w:sz w:val="18"/>
          <w:szCs w:val="18"/>
          <w:highlight w:val="yellow"/>
        </w:rPr>
        <w:t>Ереван</w:t>
      </w:r>
      <w:proofErr w:type="gramEnd"/>
      <w:r w:rsidRPr="002F54F9">
        <w:rPr>
          <w:rFonts w:ascii="GHEA Grapalat" w:hAnsi="GHEA Grapalat"/>
          <w:sz w:val="18"/>
          <w:szCs w:val="18"/>
          <w:highlight w:val="yellow"/>
        </w:rPr>
        <w:t>, ул. Арташисян 46/1:</w:t>
      </w:r>
    </w:p>
    <w:p w:rsidR="0006764E" w:rsidRPr="006040A8" w:rsidRDefault="0006764E" w:rsidP="00B46D58">
      <w:pPr>
        <w:widowControl w:val="0"/>
        <w:spacing w:after="160"/>
        <w:jc w:val="right"/>
        <w:rPr>
          <w:rFonts w:ascii="Sylfaen" w:hAnsi="Sylfaen"/>
          <w:i/>
          <w:sz w:val="20"/>
          <w:szCs w:val="20"/>
        </w:rPr>
      </w:pPr>
    </w:p>
    <w:p w:rsidR="006040A8" w:rsidRPr="006040A8" w:rsidRDefault="006040A8" w:rsidP="00B46D58">
      <w:pPr>
        <w:widowControl w:val="0"/>
        <w:spacing w:after="160"/>
        <w:jc w:val="right"/>
        <w:rPr>
          <w:rFonts w:ascii="Sylfaen" w:hAnsi="Sylfaen"/>
          <w:i/>
          <w:sz w:val="20"/>
          <w:szCs w:val="20"/>
        </w:rPr>
      </w:pPr>
    </w:p>
    <w:p w:rsidR="006040A8" w:rsidRPr="006040A8" w:rsidRDefault="006040A8" w:rsidP="00B46D58">
      <w:pPr>
        <w:widowControl w:val="0"/>
        <w:spacing w:after="160"/>
        <w:jc w:val="right"/>
        <w:rPr>
          <w:rFonts w:ascii="Sylfaen" w:hAnsi="Sylfaen"/>
          <w:i/>
          <w:sz w:val="20"/>
          <w:szCs w:val="20"/>
        </w:rPr>
      </w:pPr>
    </w:p>
    <w:p w:rsidR="006040A8" w:rsidRPr="006040A8" w:rsidRDefault="006040A8" w:rsidP="00B46D58">
      <w:pPr>
        <w:widowControl w:val="0"/>
        <w:spacing w:after="160"/>
        <w:jc w:val="right"/>
        <w:rPr>
          <w:rFonts w:ascii="Sylfaen" w:hAnsi="Sylfaen"/>
          <w:i/>
          <w:sz w:val="20"/>
          <w:szCs w:val="20"/>
        </w:rPr>
      </w:pPr>
    </w:p>
    <w:p w:rsidR="006040A8" w:rsidRPr="006040A8" w:rsidRDefault="006040A8" w:rsidP="00B46D58">
      <w:pPr>
        <w:widowControl w:val="0"/>
        <w:spacing w:after="160"/>
        <w:jc w:val="right"/>
        <w:rPr>
          <w:rFonts w:ascii="Sylfaen" w:hAnsi="Sylfaen"/>
          <w:i/>
          <w:sz w:val="20"/>
          <w:szCs w:val="20"/>
        </w:rPr>
      </w:pPr>
    </w:p>
    <w:p w:rsidR="006040A8" w:rsidRPr="006040A8" w:rsidRDefault="006040A8" w:rsidP="00B46D58">
      <w:pPr>
        <w:widowControl w:val="0"/>
        <w:spacing w:after="160"/>
        <w:jc w:val="right"/>
        <w:rPr>
          <w:rFonts w:ascii="Sylfaen" w:hAnsi="Sylfaen"/>
          <w:i/>
          <w:sz w:val="20"/>
          <w:szCs w:val="20"/>
        </w:rPr>
      </w:pPr>
    </w:p>
    <w:p w:rsidR="006040A8" w:rsidRPr="006040A8" w:rsidRDefault="006040A8" w:rsidP="00B46D58">
      <w:pPr>
        <w:widowControl w:val="0"/>
        <w:spacing w:after="160"/>
        <w:jc w:val="right"/>
        <w:rPr>
          <w:rFonts w:ascii="Sylfaen" w:hAnsi="Sylfaen"/>
          <w:i/>
          <w:sz w:val="20"/>
          <w:szCs w:val="20"/>
        </w:rPr>
      </w:pPr>
    </w:p>
    <w:p w:rsidR="006040A8" w:rsidRPr="006040A8" w:rsidRDefault="006040A8" w:rsidP="00B46D58">
      <w:pPr>
        <w:widowControl w:val="0"/>
        <w:spacing w:after="160"/>
        <w:jc w:val="right"/>
        <w:rPr>
          <w:rFonts w:ascii="Sylfaen" w:hAnsi="Sylfaen"/>
          <w:i/>
          <w:sz w:val="20"/>
          <w:szCs w:val="20"/>
        </w:rPr>
      </w:pPr>
    </w:p>
    <w:p w:rsidR="006040A8" w:rsidRPr="006040A8" w:rsidRDefault="006040A8" w:rsidP="00B46D58">
      <w:pPr>
        <w:widowControl w:val="0"/>
        <w:spacing w:after="160"/>
        <w:jc w:val="right"/>
        <w:rPr>
          <w:rFonts w:ascii="Sylfaen" w:hAnsi="Sylfaen"/>
          <w:i/>
          <w:sz w:val="20"/>
          <w:szCs w:val="20"/>
        </w:rPr>
      </w:pPr>
    </w:p>
    <w:p w:rsidR="00071D1C" w:rsidRPr="00973E36" w:rsidRDefault="00071D1C" w:rsidP="00B46D58">
      <w:pPr>
        <w:widowControl w:val="0"/>
        <w:spacing w:after="160"/>
        <w:jc w:val="right"/>
        <w:rPr>
          <w:rFonts w:ascii="Sylfaen" w:hAnsi="Sylfaen"/>
          <w:i/>
          <w:sz w:val="20"/>
          <w:szCs w:val="20"/>
        </w:rPr>
      </w:pPr>
      <w:r w:rsidRPr="00973E36">
        <w:rPr>
          <w:rFonts w:ascii="Sylfaen" w:hAnsi="Sylfaen"/>
          <w:i/>
          <w:sz w:val="20"/>
          <w:szCs w:val="20"/>
        </w:rPr>
        <w:t>Приложение № 3</w:t>
      </w:r>
    </w:p>
    <w:p w:rsidR="00071D1C" w:rsidRPr="00973E36" w:rsidRDefault="00071D1C" w:rsidP="00B46D58">
      <w:pPr>
        <w:widowControl w:val="0"/>
        <w:spacing w:after="160"/>
        <w:jc w:val="right"/>
        <w:rPr>
          <w:rFonts w:ascii="Sylfaen" w:hAnsi="Sylfaen"/>
          <w:i/>
          <w:sz w:val="20"/>
          <w:szCs w:val="20"/>
        </w:rPr>
      </w:pPr>
      <w:r w:rsidRPr="00973E36">
        <w:rPr>
          <w:rFonts w:ascii="Sylfaen" w:hAnsi="Sylfaen"/>
          <w:i/>
          <w:sz w:val="20"/>
          <w:szCs w:val="20"/>
        </w:rPr>
        <w:t xml:space="preserve">к Договору под кодом </w:t>
      </w:r>
      <w:r w:rsidR="00E67FD5" w:rsidRPr="00973E36">
        <w:rPr>
          <w:rFonts w:ascii="Sylfaen" w:hAnsi="Sylfaen"/>
          <w:i/>
          <w:sz w:val="20"/>
          <w:szCs w:val="20"/>
        </w:rPr>
        <w:br/>
      </w:r>
      <w:r w:rsidRPr="00973E36">
        <w:rPr>
          <w:rFonts w:ascii="Sylfaen" w:hAnsi="Sylfaen"/>
          <w:i/>
          <w:sz w:val="20"/>
          <w:szCs w:val="20"/>
        </w:rPr>
        <w:t xml:space="preserve">заключенному </w:t>
      </w:r>
      <w:r w:rsidR="006132ED" w:rsidRPr="00973E36">
        <w:rPr>
          <w:rFonts w:ascii="Sylfaen" w:hAnsi="Sylfaen"/>
          <w:i/>
          <w:sz w:val="20"/>
          <w:szCs w:val="20"/>
        </w:rPr>
        <w:t>"</w:t>
      </w:r>
      <w:r w:rsidR="00D52566" w:rsidRPr="00973E36">
        <w:rPr>
          <w:rFonts w:ascii="Sylfaen" w:hAnsi="Sylfaen"/>
          <w:i/>
          <w:sz w:val="20"/>
          <w:szCs w:val="20"/>
        </w:rPr>
        <w:tab/>
      </w:r>
      <w:r w:rsidR="006132ED" w:rsidRPr="00973E36">
        <w:rPr>
          <w:rFonts w:ascii="Sylfaen" w:hAnsi="Sylfaen"/>
          <w:i/>
          <w:sz w:val="20"/>
          <w:szCs w:val="20"/>
        </w:rPr>
        <w:t>"</w:t>
      </w:r>
      <w:r w:rsidR="00D52566" w:rsidRPr="00973E36">
        <w:rPr>
          <w:rFonts w:ascii="Sylfaen" w:hAnsi="Sylfaen"/>
          <w:i/>
          <w:sz w:val="20"/>
          <w:szCs w:val="20"/>
        </w:rPr>
        <w:tab/>
      </w:r>
      <w:r w:rsidRPr="00973E36">
        <w:rPr>
          <w:rFonts w:ascii="Sylfaen" w:hAnsi="Sylfaen"/>
          <w:i/>
          <w:sz w:val="20"/>
          <w:szCs w:val="20"/>
        </w:rPr>
        <w:t>20</w:t>
      </w:r>
      <w:r w:rsidR="00D52566" w:rsidRPr="00973E36">
        <w:rPr>
          <w:rFonts w:ascii="Sylfaen" w:hAnsi="Sylfaen"/>
          <w:i/>
          <w:sz w:val="20"/>
          <w:szCs w:val="20"/>
        </w:rPr>
        <w:tab/>
      </w:r>
      <w:r w:rsidRPr="00973E36">
        <w:rPr>
          <w:rFonts w:ascii="Sylfaen" w:hAnsi="Sylfaen"/>
          <w:i/>
          <w:sz w:val="20"/>
          <w:szCs w:val="20"/>
        </w:rPr>
        <w:t>г.</w:t>
      </w:r>
    </w:p>
    <w:p w:rsidR="00071D1C" w:rsidRPr="00973E36" w:rsidRDefault="00071D1C" w:rsidP="00B46D58">
      <w:pPr>
        <w:widowControl w:val="0"/>
        <w:spacing w:after="160"/>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973E36" w:rsidTr="007A2020">
        <w:trPr>
          <w:tblCellSpacing w:w="7" w:type="dxa"/>
          <w:jc w:val="center"/>
        </w:trPr>
        <w:tc>
          <w:tcPr>
            <w:tcW w:w="0" w:type="auto"/>
            <w:vAlign w:val="center"/>
          </w:tcPr>
          <w:p w:rsidR="0038400D" w:rsidRPr="00973E36" w:rsidRDefault="00EB713D" w:rsidP="00B46D58">
            <w:pPr>
              <w:widowControl w:val="0"/>
              <w:spacing w:after="160"/>
              <w:jc w:val="center"/>
              <w:rPr>
                <w:rFonts w:ascii="Sylfaen" w:hAnsi="Sylfaen"/>
                <w:iCs/>
                <w:sz w:val="20"/>
                <w:szCs w:val="20"/>
              </w:rPr>
            </w:pPr>
            <w:r w:rsidRPr="00973E36">
              <w:rPr>
                <w:rFonts w:ascii="Sylfaen" w:hAnsi="Sylfaen"/>
                <w:sz w:val="20"/>
                <w:szCs w:val="20"/>
              </w:rPr>
              <w:t xml:space="preserve">Сторона договора </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______________________</w:t>
            </w:r>
            <w:r w:rsidR="00E67FD5" w:rsidRPr="00973E36">
              <w:rPr>
                <w:rFonts w:ascii="Sylfaen" w:hAnsi="Sylfaen"/>
                <w:sz w:val="20"/>
                <w:szCs w:val="20"/>
              </w:rPr>
              <w:t>___</w:t>
            </w:r>
            <w:r w:rsidRPr="00973E36">
              <w:rPr>
                <w:rFonts w:ascii="Sylfaen" w:hAnsi="Sylfaen"/>
                <w:sz w:val="20"/>
                <w:szCs w:val="20"/>
              </w:rPr>
              <w:t>_</w:t>
            </w:r>
            <w:r w:rsidR="00E67FD5" w:rsidRPr="00973E36">
              <w:rPr>
                <w:rFonts w:ascii="Sylfaen" w:hAnsi="Sylfaen"/>
                <w:sz w:val="20"/>
                <w:szCs w:val="20"/>
              </w:rPr>
              <w:t>_</w:t>
            </w:r>
            <w:r w:rsidRPr="00973E36">
              <w:rPr>
                <w:rFonts w:ascii="Sylfaen" w:hAnsi="Sylfaen"/>
                <w:sz w:val="20"/>
                <w:szCs w:val="20"/>
              </w:rPr>
              <w:t>____</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_______________</w:t>
            </w:r>
            <w:r w:rsidR="00E67FD5" w:rsidRPr="00973E36">
              <w:rPr>
                <w:rFonts w:ascii="Sylfaen" w:hAnsi="Sylfaen"/>
                <w:sz w:val="20"/>
                <w:szCs w:val="20"/>
              </w:rPr>
              <w:t>__</w:t>
            </w:r>
            <w:r w:rsidRPr="00973E36">
              <w:rPr>
                <w:rFonts w:ascii="Sylfaen" w:hAnsi="Sylfaen"/>
                <w:sz w:val="20"/>
                <w:szCs w:val="20"/>
              </w:rPr>
              <w:t>_______</w:t>
            </w:r>
            <w:r w:rsidR="00E67FD5" w:rsidRPr="00973E36">
              <w:rPr>
                <w:rFonts w:ascii="Sylfaen" w:hAnsi="Sylfaen"/>
                <w:sz w:val="20"/>
                <w:szCs w:val="20"/>
              </w:rPr>
              <w:t>_</w:t>
            </w:r>
            <w:r w:rsidRPr="00973E36">
              <w:rPr>
                <w:rFonts w:ascii="Sylfaen" w:hAnsi="Sylfaen"/>
                <w:sz w:val="20"/>
                <w:szCs w:val="20"/>
              </w:rPr>
              <w:t>___</w:t>
            </w:r>
            <w:r w:rsidR="00E67FD5" w:rsidRPr="00973E36">
              <w:rPr>
                <w:rFonts w:ascii="Sylfaen" w:hAnsi="Sylfaen"/>
                <w:sz w:val="20"/>
                <w:szCs w:val="20"/>
              </w:rPr>
              <w:t>_</w:t>
            </w:r>
            <w:r w:rsidRPr="00973E36">
              <w:rPr>
                <w:rFonts w:ascii="Sylfaen" w:hAnsi="Sylfaen"/>
                <w:sz w:val="20"/>
                <w:szCs w:val="20"/>
              </w:rPr>
              <w:t>__</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место нахождения ____________</w:t>
            </w:r>
            <w:r w:rsidR="00E67FD5" w:rsidRPr="00973E36">
              <w:rPr>
                <w:rFonts w:ascii="Sylfaen" w:hAnsi="Sylfaen"/>
                <w:sz w:val="20"/>
                <w:szCs w:val="20"/>
              </w:rPr>
              <w:t>_</w:t>
            </w:r>
            <w:r w:rsidRPr="00973E36">
              <w:rPr>
                <w:rFonts w:ascii="Sylfaen" w:hAnsi="Sylfaen"/>
                <w:sz w:val="20"/>
                <w:szCs w:val="20"/>
              </w:rPr>
              <w:t>__</w:t>
            </w:r>
          </w:p>
          <w:p w:rsidR="0038400D" w:rsidRPr="00973E36" w:rsidRDefault="00E67FD5" w:rsidP="00B46D58">
            <w:pPr>
              <w:widowControl w:val="0"/>
              <w:spacing w:after="160"/>
              <w:jc w:val="center"/>
              <w:rPr>
                <w:rFonts w:ascii="Sylfaen" w:hAnsi="Sylfaen"/>
                <w:iCs/>
                <w:sz w:val="20"/>
                <w:szCs w:val="20"/>
              </w:rPr>
            </w:pPr>
            <w:proofErr w:type="gramStart"/>
            <w:r w:rsidRPr="00973E36">
              <w:rPr>
                <w:rFonts w:ascii="Sylfaen" w:hAnsi="Sylfaen"/>
                <w:sz w:val="20"/>
                <w:szCs w:val="20"/>
              </w:rPr>
              <w:t>Р</w:t>
            </w:r>
            <w:proofErr w:type="gramEnd"/>
            <w:r w:rsidRPr="00973E36">
              <w:rPr>
                <w:rFonts w:ascii="Sylfaen" w:hAnsi="Sylfaen"/>
                <w:sz w:val="20"/>
                <w:szCs w:val="20"/>
              </w:rPr>
              <w:t>/С____________________________</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УНН______________________</w:t>
            </w:r>
            <w:r w:rsidR="00E67FD5" w:rsidRPr="00973E36">
              <w:rPr>
                <w:rFonts w:ascii="Sylfaen" w:hAnsi="Sylfaen"/>
                <w:sz w:val="20"/>
                <w:szCs w:val="20"/>
              </w:rPr>
              <w:t>____</w:t>
            </w:r>
            <w:r w:rsidRPr="00973E36">
              <w:rPr>
                <w:rFonts w:ascii="Sylfaen" w:hAnsi="Sylfaen"/>
                <w:sz w:val="20"/>
                <w:szCs w:val="20"/>
              </w:rPr>
              <w:t>_</w:t>
            </w:r>
          </w:p>
        </w:tc>
        <w:tc>
          <w:tcPr>
            <w:tcW w:w="0" w:type="auto"/>
            <w:vAlign w:val="center"/>
          </w:tcPr>
          <w:p w:rsidR="0038400D" w:rsidRPr="00973E36" w:rsidRDefault="00E67FD5" w:rsidP="00B46D58">
            <w:pPr>
              <w:widowControl w:val="0"/>
              <w:spacing w:after="160"/>
              <w:jc w:val="center"/>
              <w:rPr>
                <w:rFonts w:ascii="Sylfaen" w:hAnsi="Sylfaen"/>
                <w:iCs/>
                <w:sz w:val="20"/>
                <w:szCs w:val="20"/>
              </w:rPr>
            </w:pPr>
            <w:r w:rsidRPr="00973E36">
              <w:rPr>
                <w:rFonts w:ascii="Sylfaen" w:hAnsi="Sylfaen"/>
                <w:sz w:val="20"/>
                <w:szCs w:val="20"/>
              </w:rPr>
              <w:t xml:space="preserve">Заказчик </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_____________________</w:t>
            </w:r>
            <w:r w:rsidR="00E67FD5" w:rsidRPr="00973E36">
              <w:rPr>
                <w:rFonts w:ascii="Sylfaen" w:hAnsi="Sylfaen"/>
                <w:sz w:val="20"/>
                <w:szCs w:val="20"/>
              </w:rPr>
              <w:t>_____</w:t>
            </w:r>
            <w:r w:rsidRPr="00973E36">
              <w:rPr>
                <w:rFonts w:ascii="Sylfaen" w:hAnsi="Sylfaen"/>
                <w:sz w:val="20"/>
                <w:szCs w:val="20"/>
              </w:rPr>
              <w:t>________</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_____________________</w:t>
            </w:r>
            <w:r w:rsidR="00E67FD5" w:rsidRPr="00973E36">
              <w:rPr>
                <w:rFonts w:ascii="Sylfaen" w:hAnsi="Sylfaen"/>
                <w:sz w:val="20"/>
                <w:szCs w:val="20"/>
              </w:rPr>
              <w:t>_____</w:t>
            </w:r>
            <w:r w:rsidRPr="00973E36">
              <w:rPr>
                <w:rFonts w:ascii="Sylfaen" w:hAnsi="Sylfaen"/>
                <w:sz w:val="20"/>
                <w:szCs w:val="20"/>
              </w:rPr>
              <w:t>________</w:t>
            </w:r>
          </w:p>
          <w:p w:rsidR="0038400D" w:rsidRPr="00973E36" w:rsidRDefault="00E67FD5" w:rsidP="00B46D58">
            <w:pPr>
              <w:widowControl w:val="0"/>
              <w:spacing w:after="160"/>
              <w:jc w:val="center"/>
              <w:rPr>
                <w:rFonts w:ascii="Sylfaen" w:hAnsi="Sylfaen"/>
                <w:iCs/>
                <w:sz w:val="20"/>
                <w:szCs w:val="20"/>
              </w:rPr>
            </w:pPr>
            <w:r w:rsidRPr="00973E36">
              <w:rPr>
                <w:rFonts w:ascii="Sylfaen" w:hAnsi="Sylfaen"/>
                <w:sz w:val="20"/>
                <w:szCs w:val="20"/>
              </w:rPr>
              <w:t xml:space="preserve">место нахождения </w:t>
            </w:r>
            <w:r w:rsidR="0038400D" w:rsidRPr="00973E36">
              <w:rPr>
                <w:rFonts w:ascii="Sylfaen" w:hAnsi="Sylfaen"/>
                <w:sz w:val="20"/>
                <w:szCs w:val="20"/>
              </w:rPr>
              <w:t>_________________</w:t>
            </w:r>
          </w:p>
          <w:p w:rsidR="0038400D" w:rsidRPr="00973E36" w:rsidRDefault="0038400D" w:rsidP="00B46D58">
            <w:pPr>
              <w:widowControl w:val="0"/>
              <w:spacing w:after="160"/>
              <w:jc w:val="center"/>
              <w:rPr>
                <w:rFonts w:ascii="Sylfaen" w:hAnsi="Sylfaen"/>
                <w:iCs/>
                <w:sz w:val="20"/>
                <w:szCs w:val="20"/>
              </w:rPr>
            </w:pPr>
            <w:proofErr w:type="gramStart"/>
            <w:r w:rsidRPr="00973E36">
              <w:rPr>
                <w:rFonts w:ascii="Sylfaen" w:hAnsi="Sylfaen"/>
                <w:sz w:val="20"/>
                <w:szCs w:val="20"/>
              </w:rPr>
              <w:t>Р</w:t>
            </w:r>
            <w:proofErr w:type="gramEnd"/>
            <w:r w:rsidRPr="00973E36">
              <w:rPr>
                <w:rFonts w:ascii="Sylfaen" w:hAnsi="Sylfaen"/>
                <w:sz w:val="20"/>
                <w:szCs w:val="20"/>
              </w:rPr>
              <w:t>/С________________________</w:t>
            </w:r>
            <w:r w:rsidR="00E67FD5" w:rsidRPr="00973E36">
              <w:rPr>
                <w:rFonts w:ascii="Sylfaen" w:hAnsi="Sylfaen"/>
                <w:sz w:val="20"/>
                <w:szCs w:val="20"/>
              </w:rPr>
              <w:t>___</w:t>
            </w:r>
            <w:r w:rsidRPr="00973E36">
              <w:rPr>
                <w:rFonts w:ascii="Sylfaen" w:hAnsi="Sylfaen"/>
                <w:sz w:val="20"/>
                <w:szCs w:val="20"/>
              </w:rPr>
              <w:t>____</w:t>
            </w:r>
          </w:p>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УНН______________________</w:t>
            </w:r>
            <w:r w:rsidR="00E67FD5" w:rsidRPr="00973E36">
              <w:rPr>
                <w:rFonts w:ascii="Sylfaen" w:hAnsi="Sylfaen"/>
                <w:sz w:val="20"/>
                <w:szCs w:val="20"/>
              </w:rPr>
              <w:t>___</w:t>
            </w:r>
            <w:r w:rsidRPr="00973E36">
              <w:rPr>
                <w:rFonts w:ascii="Sylfaen" w:hAnsi="Sylfaen"/>
                <w:sz w:val="20"/>
                <w:szCs w:val="20"/>
              </w:rPr>
              <w:t>_____</w:t>
            </w:r>
          </w:p>
        </w:tc>
      </w:tr>
    </w:tbl>
    <w:p w:rsidR="0038400D" w:rsidRPr="00973E36" w:rsidRDefault="0038400D" w:rsidP="00B46D58">
      <w:pPr>
        <w:widowControl w:val="0"/>
        <w:spacing w:after="160"/>
        <w:ind w:firstLine="375"/>
        <w:rPr>
          <w:rFonts w:ascii="Sylfaen" w:hAnsi="Sylfaen"/>
          <w:iCs/>
          <w:sz w:val="20"/>
          <w:szCs w:val="20"/>
        </w:rPr>
      </w:pPr>
    </w:p>
    <w:p w:rsidR="0038400D" w:rsidRPr="00973E36" w:rsidRDefault="0038400D" w:rsidP="00B46D58">
      <w:pPr>
        <w:widowControl w:val="0"/>
        <w:spacing w:after="160"/>
        <w:ind w:left="567" w:right="467"/>
        <w:jc w:val="center"/>
        <w:rPr>
          <w:rFonts w:ascii="Sylfaen" w:hAnsi="Sylfaen"/>
          <w:iCs/>
          <w:sz w:val="20"/>
          <w:szCs w:val="20"/>
        </w:rPr>
      </w:pPr>
      <w:r w:rsidRPr="00973E36">
        <w:rPr>
          <w:rFonts w:ascii="Sylfaen" w:hAnsi="Sylfaen"/>
          <w:b/>
          <w:sz w:val="20"/>
          <w:szCs w:val="20"/>
        </w:rPr>
        <w:t>АКТ №</w:t>
      </w:r>
    </w:p>
    <w:p w:rsidR="0038400D" w:rsidRPr="00973E36" w:rsidRDefault="0038400D" w:rsidP="00B46D58">
      <w:pPr>
        <w:widowControl w:val="0"/>
        <w:spacing w:after="160"/>
        <w:ind w:left="567" w:right="467"/>
        <w:jc w:val="center"/>
        <w:rPr>
          <w:rFonts w:ascii="Sylfaen" w:hAnsi="Sylfaen"/>
          <w:b/>
          <w:bCs/>
          <w:iCs/>
          <w:sz w:val="20"/>
          <w:szCs w:val="20"/>
        </w:rPr>
      </w:pPr>
      <w:r w:rsidRPr="00973E36">
        <w:rPr>
          <w:rFonts w:ascii="Sylfaen" w:hAnsi="Sylfaen"/>
          <w:b/>
          <w:sz w:val="20"/>
          <w:szCs w:val="20"/>
        </w:rPr>
        <w:t xml:space="preserve">ПРИЕМА-ПЕРЕДАЧИ РЕЗУЛЬТАТОВ </w:t>
      </w:r>
      <w:r w:rsidR="00AB4EAB" w:rsidRPr="00973E36">
        <w:rPr>
          <w:rFonts w:ascii="Sylfaen" w:hAnsi="Sylfaen"/>
          <w:b/>
          <w:sz w:val="20"/>
          <w:szCs w:val="20"/>
        </w:rPr>
        <w:br/>
      </w:r>
      <w:r w:rsidRPr="00973E36">
        <w:rPr>
          <w:rFonts w:ascii="Sylfaen" w:hAnsi="Sylfaen"/>
          <w:b/>
          <w:sz w:val="20"/>
          <w:szCs w:val="20"/>
        </w:rPr>
        <w:t>ИСПОЛНЕНИЯ ДОГОВОРАИЛИ ЕГО ЧАСТИ</w:t>
      </w:r>
    </w:p>
    <w:p w:rsidR="0038400D" w:rsidRPr="00973E36" w:rsidRDefault="0038400D" w:rsidP="00B46D58">
      <w:pPr>
        <w:pStyle w:val="a3"/>
        <w:widowControl w:val="0"/>
        <w:spacing w:after="160" w:line="240" w:lineRule="auto"/>
        <w:ind w:firstLine="0"/>
        <w:jc w:val="center"/>
        <w:rPr>
          <w:rFonts w:ascii="Sylfaen" w:hAnsi="Sylfaen"/>
          <w:b/>
          <w:bCs/>
          <w:iCs/>
        </w:rPr>
      </w:pPr>
    </w:p>
    <w:p w:rsidR="0038400D" w:rsidRPr="00973E36" w:rsidRDefault="0038400D" w:rsidP="00B46D58">
      <w:pPr>
        <w:pStyle w:val="a3"/>
        <w:widowControl w:val="0"/>
        <w:tabs>
          <w:tab w:val="left" w:pos="1134"/>
          <w:tab w:val="left" w:pos="1843"/>
        </w:tabs>
        <w:spacing w:after="160" w:line="240" w:lineRule="auto"/>
        <w:ind w:firstLine="540"/>
        <w:rPr>
          <w:rFonts w:ascii="Sylfaen" w:hAnsi="Sylfaen"/>
          <w:iCs/>
        </w:rPr>
      </w:pPr>
      <w:r w:rsidRPr="00973E36">
        <w:rPr>
          <w:rFonts w:ascii="Sylfaen" w:hAnsi="Sylfaen"/>
        </w:rPr>
        <w:t>"</w:t>
      </w:r>
      <w:r w:rsidR="00D52566" w:rsidRPr="00973E36">
        <w:rPr>
          <w:rFonts w:ascii="Sylfaen" w:hAnsi="Sylfaen"/>
        </w:rPr>
        <w:tab/>
      </w:r>
      <w:r w:rsidRPr="00973E36">
        <w:rPr>
          <w:rFonts w:ascii="Sylfaen" w:hAnsi="Sylfaen"/>
        </w:rPr>
        <w:t>" "</w:t>
      </w:r>
      <w:r w:rsidR="00D52566" w:rsidRPr="00973E36">
        <w:rPr>
          <w:rFonts w:ascii="Sylfaen" w:hAnsi="Sylfaen"/>
        </w:rPr>
        <w:tab/>
      </w:r>
      <w:r w:rsidRPr="00973E36">
        <w:rPr>
          <w:rFonts w:ascii="Sylfaen" w:hAnsi="Sylfaen"/>
        </w:rPr>
        <w:t>"</w:t>
      </w:r>
      <w:r w:rsidR="00AA7117" w:rsidRPr="00973E36">
        <w:rPr>
          <w:rFonts w:ascii="Sylfaen" w:hAnsi="Sylfaen"/>
        </w:rPr>
        <w:t xml:space="preserve"> </w:t>
      </w:r>
      <w:r w:rsidRPr="00973E36">
        <w:rPr>
          <w:rFonts w:ascii="Sylfaen" w:hAnsi="Sylfaen"/>
        </w:rPr>
        <w:t>20</w:t>
      </w:r>
      <w:r w:rsidR="00D52566" w:rsidRPr="00973E36">
        <w:rPr>
          <w:rFonts w:ascii="Sylfaen" w:hAnsi="Sylfaen"/>
        </w:rPr>
        <w:tab/>
      </w:r>
      <w:r w:rsidRPr="00973E36">
        <w:rPr>
          <w:rFonts w:ascii="Sylfaen" w:hAnsi="Sylfaen"/>
        </w:rPr>
        <w:t>г.</w:t>
      </w:r>
    </w:p>
    <w:p w:rsidR="0038400D" w:rsidRPr="00973E36" w:rsidRDefault="0038400D" w:rsidP="00B46D58">
      <w:pPr>
        <w:pStyle w:val="af4"/>
        <w:widowControl w:val="0"/>
        <w:spacing w:before="0" w:beforeAutospacing="0" w:after="160" w:afterAutospacing="0"/>
        <w:rPr>
          <w:rFonts w:ascii="Sylfaen" w:hAnsi="Sylfaen"/>
          <w:sz w:val="20"/>
          <w:szCs w:val="20"/>
        </w:rPr>
      </w:pPr>
      <w:r w:rsidRPr="00973E36">
        <w:rPr>
          <w:rFonts w:ascii="Sylfaen" w:hAnsi="Sylfaen"/>
          <w:sz w:val="20"/>
          <w:szCs w:val="20"/>
        </w:rPr>
        <w:lastRenderedPageBreak/>
        <w:t>Наименование договора (далее — Договор)</w:t>
      </w:r>
      <w:r w:rsidR="00F71F29" w:rsidRPr="00973E36">
        <w:rPr>
          <w:rFonts w:ascii="Sylfaen" w:hAnsi="Sylfaen"/>
          <w:sz w:val="20"/>
          <w:szCs w:val="20"/>
        </w:rPr>
        <w:t xml:space="preserve"> </w:t>
      </w:r>
      <w:r w:rsidR="00196F14" w:rsidRPr="00973E36">
        <w:rPr>
          <w:rFonts w:ascii="Sylfaen" w:hAnsi="Sylfaen"/>
          <w:sz w:val="20"/>
          <w:szCs w:val="20"/>
        </w:rPr>
        <w:t>_</w:t>
      </w:r>
      <w:r w:rsidR="00F71F29" w:rsidRPr="00973E36">
        <w:rPr>
          <w:rFonts w:ascii="Sylfaen" w:hAnsi="Sylfaen"/>
          <w:sz w:val="20"/>
          <w:szCs w:val="20"/>
        </w:rPr>
        <w:t>_______</w:t>
      </w:r>
      <w:r w:rsidR="00196F14" w:rsidRPr="00973E36">
        <w:rPr>
          <w:rFonts w:ascii="Sylfaen" w:hAnsi="Sylfaen"/>
          <w:sz w:val="20"/>
          <w:szCs w:val="20"/>
        </w:rPr>
        <w:t>_</w:t>
      </w:r>
      <w:r w:rsidR="00F71F29" w:rsidRPr="00973E36">
        <w:rPr>
          <w:rFonts w:ascii="Sylfaen" w:hAnsi="Sylfaen"/>
          <w:sz w:val="20"/>
          <w:szCs w:val="20"/>
        </w:rPr>
        <w:t>__</w:t>
      </w:r>
      <w:r w:rsidR="00196F14" w:rsidRPr="00973E36">
        <w:rPr>
          <w:rFonts w:ascii="Sylfaen" w:hAnsi="Sylfaen"/>
          <w:sz w:val="20"/>
          <w:szCs w:val="20"/>
        </w:rPr>
        <w:t>_____</w:t>
      </w:r>
      <w:r w:rsidRPr="00973E36">
        <w:rPr>
          <w:rFonts w:ascii="Sylfaen" w:hAnsi="Sylfaen"/>
          <w:sz w:val="20"/>
          <w:szCs w:val="20"/>
        </w:rPr>
        <w:t>__________________</w:t>
      </w:r>
    </w:p>
    <w:p w:rsidR="0038400D" w:rsidRPr="00973E36" w:rsidRDefault="0038400D" w:rsidP="00B46D58">
      <w:pPr>
        <w:pStyle w:val="af4"/>
        <w:widowControl w:val="0"/>
        <w:spacing w:before="0" w:beforeAutospacing="0" w:after="160" w:afterAutospacing="0"/>
        <w:rPr>
          <w:rFonts w:ascii="Sylfaen" w:hAnsi="Sylfaen"/>
          <w:sz w:val="20"/>
          <w:szCs w:val="20"/>
        </w:rPr>
      </w:pPr>
      <w:r w:rsidRPr="00973E36">
        <w:rPr>
          <w:rFonts w:ascii="Sylfaen" w:hAnsi="Sylfaen"/>
          <w:sz w:val="20"/>
          <w:szCs w:val="20"/>
        </w:rPr>
        <w:t>Дата заключения Договора "___</w:t>
      </w:r>
      <w:r w:rsidR="00196F14" w:rsidRPr="00973E36">
        <w:rPr>
          <w:rFonts w:ascii="Sylfaen" w:hAnsi="Sylfaen"/>
          <w:sz w:val="20"/>
          <w:szCs w:val="20"/>
        </w:rPr>
        <w:t>___</w:t>
      </w:r>
      <w:r w:rsidR="00F71F29" w:rsidRPr="00973E36">
        <w:rPr>
          <w:rFonts w:ascii="Sylfaen" w:hAnsi="Sylfaen"/>
          <w:sz w:val="20"/>
          <w:szCs w:val="20"/>
        </w:rPr>
        <w:t>___</w:t>
      </w:r>
      <w:r w:rsidRPr="00973E36">
        <w:rPr>
          <w:rFonts w:ascii="Sylfaen" w:hAnsi="Sylfaen"/>
          <w:sz w:val="20"/>
          <w:szCs w:val="20"/>
        </w:rPr>
        <w:t>_" "______</w:t>
      </w:r>
      <w:r w:rsidR="00196F14" w:rsidRPr="00973E36">
        <w:rPr>
          <w:rFonts w:ascii="Sylfaen" w:hAnsi="Sylfaen"/>
          <w:sz w:val="20"/>
          <w:szCs w:val="20"/>
        </w:rPr>
        <w:t>_______</w:t>
      </w:r>
      <w:r w:rsidRPr="00973E36">
        <w:rPr>
          <w:rFonts w:ascii="Sylfaen" w:hAnsi="Sylfaen"/>
          <w:sz w:val="20"/>
          <w:szCs w:val="20"/>
        </w:rPr>
        <w:t xml:space="preserve">__________" 20 </w:t>
      </w:r>
      <w:r w:rsidR="00196F14" w:rsidRPr="00973E36">
        <w:rPr>
          <w:rFonts w:ascii="Sylfaen" w:hAnsi="Sylfaen"/>
          <w:sz w:val="20"/>
          <w:szCs w:val="20"/>
        </w:rPr>
        <w:t>___</w:t>
      </w:r>
      <w:r w:rsidR="00F71F29" w:rsidRPr="00973E36">
        <w:rPr>
          <w:rFonts w:ascii="Sylfaen" w:hAnsi="Sylfaen"/>
          <w:sz w:val="20"/>
          <w:szCs w:val="20"/>
        </w:rPr>
        <w:t>___</w:t>
      </w:r>
      <w:r w:rsidRPr="00973E36">
        <w:rPr>
          <w:rFonts w:ascii="Sylfaen" w:hAnsi="Sylfaen"/>
          <w:sz w:val="20"/>
          <w:szCs w:val="20"/>
        </w:rPr>
        <w:t xml:space="preserve"> г.</w:t>
      </w:r>
    </w:p>
    <w:p w:rsidR="0038400D" w:rsidRPr="00973E36" w:rsidRDefault="0038400D" w:rsidP="00B46D58">
      <w:pPr>
        <w:pStyle w:val="af4"/>
        <w:widowControl w:val="0"/>
        <w:spacing w:before="0" w:beforeAutospacing="0" w:after="160" w:afterAutospacing="0"/>
        <w:rPr>
          <w:rFonts w:ascii="Sylfaen" w:hAnsi="Sylfaen"/>
          <w:sz w:val="20"/>
          <w:szCs w:val="20"/>
        </w:rPr>
      </w:pPr>
      <w:r w:rsidRPr="00973E36">
        <w:rPr>
          <w:rFonts w:ascii="Sylfaen" w:hAnsi="Sylfaen"/>
          <w:sz w:val="20"/>
          <w:szCs w:val="20"/>
        </w:rPr>
        <w:t>Номер Договора ____</w:t>
      </w:r>
      <w:r w:rsidR="00196F14" w:rsidRPr="00973E36">
        <w:rPr>
          <w:rFonts w:ascii="Sylfaen" w:hAnsi="Sylfaen"/>
          <w:sz w:val="20"/>
          <w:szCs w:val="20"/>
        </w:rPr>
        <w:t>_____________</w:t>
      </w:r>
      <w:r w:rsidR="00F71F29" w:rsidRPr="00973E36">
        <w:rPr>
          <w:rFonts w:ascii="Sylfaen" w:hAnsi="Sylfaen"/>
          <w:sz w:val="20"/>
          <w:szCs w:val="20"/>
        </w:rPr>
        <w:t>___________________________________</w:t>
      </w:r>
      <w:r w:rsidRPr="00973E36">
        <w:rPr>
          <w:rFonts w:ascii="Sylfaen" w:hAnsi="Sylfaen"/>
          <w:sz w:val="20"/>
          <w:szCs w:val="20"/>
        </w:rPr>
        <w:t>______</w:t>
      </w:r>
    </w:p>
    <w:p w:rsidR="00AB4EAB" w:rsidRPr="00973E36" w:rsidRDefault="0038400D" w:rsidP="00B46D58">
      <w:pPr>
        <w:widowControl w:val="0"/>
        <w:tabs>
          <w:tab w:val="left" w:pos="5954"/>
          <w:tab w:val="left" w:pos="6663"/>
          <w:tab w:val="left" w:pos="7513"/>
        </w:tabs>
        <w:spacing w:after="160"/>
        <w:jc w:val="both"/>
        <w:rPr>
          <w:rFonts w:ascii="Sylfaen" w:hAnsi="Sylfaen"/>
          <w:sz w:val="20"/>
          <w:szCs w:val="20"/>
        </w:rPr>
      </w:pPr>
      <w:r w:rsidRPr="00973E36">
        <w:rPr>
          <w:rFonts w:ascii="Sylfaen" w:hAnsi="Sylfaen"/>
          <w:sz w:val="20"/>
          <w:szCs w:val="20"/>
        </w:rPr>
        <w:t>Заказчик и сторона Договора, принимая за основание относящийся к исполнению договора счет-фактуру N __</w:t>
      </w:r>
      <w:r w:rsidR="00F71F29" w:rsidRPr="00973E36">
        <w:rPr>
          <w:rFonts w:ascii="Sylfaen" w:hAnsi="Sylfaen"/>
          <w:sz w:val="20"/>
          <w:szCs w:val="20"/>
        </w:rPr>
        <w:t>_____</w:t>
      </w:r>
      <w:r w:rsidRPr="00973E36">
        <w:rPr>
          <w:rFonts w:ascii="Sylfaen" w:hAnsi="Sylfaen"/>
          <w:sz w:val="20"/>
          <w:szCs w:val="20"/>
        </w:rPr>
        <w:t>_ , выписанный "</w:t>
      </w:r>
      <w:r w:rsidR="00D52566" w:rsidRPr="00973E36">
        <w:rPr>
          <w:rFonts w:ascii="Sylfaen" w:hAnsi="Sylfaen"/>
          <w:sz w:val="20"/>
          <w:szCs w:val="20"/>
        </w:rPr>
        <w:tab/>
      </w:r>
      <w:r w:rsidRPr="00973E36">
        <w:rPr>
          <w:rFonts w:ascii="Sylfaen" w:hAnsi="Sylfaen"/>
          <w:sz w:val="20"/>
          <w:szCs w:val="20"/>
        </w:rPr>
        <w:t>"</w:t>
      </w:r>
      <w:r w:rsidR="00AA7117" w:rsidRPr="00973E36">
        <w:rPr>
          <w:rFonts w:ascii="Sylfaen" w:hAnsi="Sylfaen"/>
          <w:sz w:val="20"/>
          <w:szCs w:val="20"/>
        </w:rPr>
        <w:t xml:space="preserve"> </w:t>
      </w:r>
      <w:r w:rsidRPr="00973E36">
        <w:rPr>
          <w:rFonts w:ascii="Sylfaen" w:hAnsi="Sylfaen"/>
          <w:sz w:val="20"/>
          <w:szCs w:val="20"/>
        </w:rPr>
        <w:t>"</w:t>
      </w:r>
      <w:r w:rsidR="00D52566" w:rsidRPr="00973E36">
        <w:rPr>
          <w:rFonts w:ascii="Sylfaen" w:hAnsi="Sylfaen"/>
          <w:sz w:val="20"/>
          <w:szCs w:val="20"/>
        </w:rPr>
        <w:tab/>
      </w:r>
      <w:r w:rsidR="00AB4EAB" w:rsidRPr="00973E36">
        <w:rPr>
          <w:rFonts w:ascii="Sylfaen" w:hAnsi="Sylfaen"/>
          <w:sz w:val="20"/>
          <w:szCs w:val="20"/>
        </w:rPr>
        <w:t>"</w:t>
      </w:r>
      <w:r w:rsidRPr="00973E36">
        <w:rPr>
          <w:rFonts w:ascii="Sylfaen" w:hAnsi="Sylfaen"/>
          <w:sz w:val="20"/>
          <w:szCs w:val="20"/>
        </w:rPr>
        <w:t xml:space="preserve"> 20</w:t>
      </w:r>
      <w:r w:rsidR="00D52566" w:rsidRPr="00973E36">
        <w:rPr>
          <w:rFonts w:ascii="Sylfaen" w:hAnsi="Sylfaen"/>
          <w:sz w:val="20"/>
          <w:szCs w:val="20"/>
        </w:rPr>
        <w:tab/>
      </w:r>
      <w:r w:rsidRPr="00973E36">
        <w:rPr>
          <w:rFonts w:ascii="Sylfaen" w:hAnsi="Sylfaen"/>
          <w:sz w:val="20"/>
          <w:szCs w:val="20"/>
        </w:rPr>
        <w:t>г., составили настоящий акт о следующем:</w:t>
      </w:r>
      <w:r w:rsidR="00AB4EAB" w:rsidRPr="00973E36">
        <w:rPr>
          <w:rFonts w:ascii="Sylfaen" w:hAnsi="Sylfaen"/>
          <w:sz w:val="20"/>
          <w:szCs w:val="20"/>
        </w:rPr>
        <w:br w:type="page"/>
      </w:r>
    </w:p>
    <w:p w:rsidR="0038400D" w:rsidRPr="00973E36" w:rsidRDefault="0038400D" w:rsidP="00B46D58">
      <w:pPr>
        <w:widowControl w:val="0"/>
        <w:spacing w:after="160"/>
        <w:ind w:firstLine="567"/>
        <w:jc w:val="both"/>
        <w:rPr>
          <w:rFonts w:ascii="Sylfaen" w:hAnsi="Sylfaen"/>
          <w:iCs/>
          <w:sz w:val="20"/>
          <w:szCs w:val="20"/>
        </w:rPr>
      </w:pPr>
      <w:r w:rsidRPr="00973E36">
        <w:rPr>
          <w:rFonts w:ascii="Sylfaen" w:hAnsi="Sylfaen"/>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973E36" w:rsidTr="00AB4EAB">
        <w:trPr>
          <w:jc w:val="center"/>
        </w:trPr>
        <w:tc>
          <w:tcPr>
            <w:tcW w:w="442" w:type="dxa"/>
            <w:vMerge w:val="restart"/>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w:t>
            </w:r>
          </w:p>
        </w:tc>
        <w:tc>
          <w:tcPr>
            <w:tcW w:w="10263" w:type="dxa"/>
            <w:gridSpan w:val="8"/>
            <w:shd w:val="clear" w:color="auto" w:fill="auto"/>
            <w:vAlign w:val="center"/>
          </w:tcPr>
          <w:p w:rsidR="0038400D" w:rsidRPr="00973E36"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20"/>
                <w:szCs w:val="20"/>
              </w:rPr>
            </w:pPr>
            <w:r w:rsidRPr="00973E36">
              <w:rPr>
                <w:rFonts w:ascii="Sylfaen" w:hAnsi="Sylfaen"/>
                <w:sz w:val="20"/>
                <w:szCs w:val="20"/>
              </w:rPr>
              <w:t>Поставленные товары</w:t>
            </w:r>
          </w:p>
        </w:tc>
      </w:tr>
      <w:tr w:rsidR="00B138F3" w:rsidRPr="00973E36" w:rsidTr="00AB4EAB">
        <w:trPr>
          <w:jc w:val="center"/>
        </w:trPr>
        <w:tc>
          <w:tcPr>
            <w:tcW w:w="442" w:type="dxa"/>
            <w:vMerge/>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088" w:type="dxa"/>
            <w:vMerge w:val="restart"/>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наименование</w:t>
            </w:r>
          </w:p>
        </w:tc>
        <w:tc>
          <w:tcPr>
            <w:tcW w:w="1440" w:type="dxa"/>
            <w:vMerge w:val="restart"/>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краткое изложение технической характеристики</w:t>
            </w:r>
          </w:p>
        </w:tc>
        <w:tc>
          <w:tcPr>
            <w:tcW w:w="2575" w:type="dxa"/>
            <w:gridSpan w:val="2"/>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количественный показатель</w:t>
            </w:r>
          </w:p>
        </w:tc>
        <w:tc>
          <w:tcPr>
            <w:tcW w:w="2693" w:type="dxa"/>
            <w:gridSpan w:val="2"/>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срок исполнения</w:t>
            </w:r>
          </w:p>
        </w:tc>
        <w:tc>
          <w:tcPr>
            <w:tcW w:w="1134" w:type="dxa"/>
            <w:vMerge w:val="restart"/>
            <w:shd w:val="clear" w:color="auto" w:fill="auto"/>
            <w:vAlign w:val="center"/>
          </w:tcPr>
          <w:p w:rsidR="0038400D" w:rsidRPr="00973E36" w:rsidRDefault="00A20240"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с</w:t>
            </w:r>
            <w:r w:rsidR="0038400D" w:rsidRPr="00973E36">
              <w:rPr>
                <w:rFonts w:ascii="Sylfaen" w:hAnsi="Sylfaen"/>
                <w:sz w:val="20"/>
                <w:szCs w:val="20"/>
              </w:rPr>
              <w:t>умма, подлежащая уплате (тыс. драмов)</w:t>
            </w:r>
          </w:p>
        </w:tc>
        <w:tc>
          <w:tcPr>
            <w:tcW w:w="1333" w:type="dxa"/>
            <w:vMerge w:val="restart"/>
            <w:shd w:val="clear" w:color="auto" w:fill="auto"/>
            <w:vAlign w:val="center"/>
          </w:tcPr>
          <w:p w:rsidR="0038400D" w:rsidRPr="00973E36" w:rsidRDefault="00A20240"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с</w:t>
            </w:r>
            <w:r w:rsidR="0038400D" w:rsidRPr="00973E36">
              <w:rPr>
                <w:rFonts w:ascii="Sylfaen" w:hAnsi="Sylfaen"/>
                <w:sz w:val="20"/>
                <w:szCs w:val="20"/>
              </w:rPr>
              <w:t>рок оплаты (по графику оплаты)</w:t>
            </w:r>
          </w:p>
        </w:tc>
      </w:tr>
      <w:tr w:rsidR="00B138F3" w:rsidRPr="00973E36" w:rsidTr="00AB4EAB">
        <w:trPr>
          <w:trHeight w:val="1105"/>
          <w:jc w:val="center"/>
        </w:trPr>
        <w:tc>
          <w:tcPr>
            <w:tcW w:w="442" w:type="dxa"/>
            <w:vMerge/>
            <w:tcBorders>
              <w:bottom w:val="single" w:sz="4" w:space="0" w:color="auto"/>
            </w:tcBorders>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088" w:type="dxa"/>
            <w:vMerge/>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99" w:type="dxa"/>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фактический</w:t>
            </w:r>
          </w:p>
        </w:tc>
        <w:tc>
          <w:tcPr>
            <w:tcW w:w="1418" w:type="dxa"/>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r w:rsidRPr="00973E36">
              <w:rPr>
                <w:rFonts w:ascii="Sylfaen" w:hAnsi="Sylfaen"/>
                <w:sz w:val="20"/>
                <w:szCs w:val="20"/>
              </w:rPr>
              <w:t>фактический</w:t>
            </w:r>
          </w:p>
        </w:tc>
        <w:tc>
          <w:tcPr>
            <w:tcW w:w="1134" w:type="dxa"/>
            <w:vMerge/>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333" w:type="dxa"/>
            <w:vMerge/>
            <w:tcBorders>
              <w:bottom w:val="single" w:sz="4" w:space="0" w:color="auto"/>
            </w:tcBorders>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r>
      <w:tr w:rsidR="00B138F3" w:rsidRPr="00973E36" w:rsidTr="00AB4EAB">
        <w:trPr>
          <w:jc w:val="center"/>
        </w:trPr>
        <w:tc>
          <w:tcPr>
            <w:tcW w:w="442"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088"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99"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76"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418"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75"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333" w:type="dxa"/>
            <w:shd w:val="clear" w:color="auto" w:fill="auto"/>
            <w:vAlign w:val="center"/>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r>
      <w:tr w:rsidR="0038400D" w:rsidRPr="00973E36" w:rsidTr="00AB4EAB">
        <w:trPr>
          <w:jc w:val="center"/>
        </w:trPr>
        <w:tc>
          <w:tcPr>
            <w:tcW w:w="442"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088"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440"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99"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76"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418"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275"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134"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c>
          <w:tcPr>
            <w:tcW w:w="1333" w:type="dxa"/>
            <w:shd w:val="clear" w:color="auto" w:fill="auto"/>
          </w:tcPr>
          <w:p w:rsidR="0038400D" w:rsidRPr="00973E36" w:rsidRDefault="0038400D" w:rsidP="00B46D58">
            <w:pPr>
              <w:pStyle w:val="af4"/>
              <w:widowControl w:val="0"/>
              <w:spacing w:before="0" w:beforeAutospacing="0" w:after="120" w:afterAutospacing="0"/>
              <w:jc w:val="center"/>
              <w:rPr>
                <w:rFonts w:ascii="Sylfaen" w:hAnsi="Sylfaen"/>
                <w:sz w:val="20"/>
                <w:szCs w:val="20"/>
              </w:rPr>
            </w:pPr>
          </w:p>
        </w:tc>
      </w:tr>
    </w:tbl>
    <w:p w:rsidR="0038400D" w:rsidRPr="00973E36" w:rsidRDefault="0038400D" w:rsidP="00B46D58">
      <w:pPr>
        <w:widowControl w:val="0"/>
        <w:spacing w:after="160"/>
        <w:ind w:firstLine="375"/>
        <w:jc w:val="both"/>
        <w:rPr>
          <w:rFonts w:ascii="Sylfaen" w:hAnsi="Sylfaen" w:cs="Arial"/>
          <w:iCs/>
          <w:sz w:val="20"/>
          <w:szCs w:val="20"/>
          <w:lang w:val="en-US"/>
        </w:rPr>
      </w:pPr>
    </w:p>
    <w:p w:rsidR="0038400D" w:rsidRPr="00973E36" w:rsidRDefault="0038400D" w:rsidP="00B46D58">
      <w:pPr>
        <w:widowControl w:val="0"/>
        <w:spacing w:after="160"/>
        <w:ind w:firstLine="567"/>
        <w:jc w:val="both"/>
        <w:rPr>
          <w:rFonts w:ascii="Sylfaen" w:hAnsi="Sylfaen"/>
          <w:iCs/>
          <w:snapToGrid w:val="0"/>
          <w:sz w:val="20"/>
          <w:szCs w:val="20"/>
        </w:rPr>
      </w:pPr>
      <w:r w:rsidRPr="00973E36">
        <w:rPr>
          <w:rFonts w:ascii="Sylfaen" w:hAnsi="Sylfaen"/>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proofErr w:type="gramStart"/>
      <w:r w:rsidRPr="00973E36">
        <w:rPr>
          <w:rFonts w:ascii="Sylfaen" w:hAnsi="Sylfaen"/>
          <w:snapToGrid w:val="0"/>
          <w:sz w:val="20"/>
          <w:szCs w:val="20"/>
        </w:rPr>
        <w:t>,</w:t>
      </w:r>
      <w:r w:rsidRPr="00973E36">
        <w:rPr>
          <w:rFonts w:ascii="Sylfaen" w:hAnsi="Sylfaen"/>
          <w:sz w:val="20"/>
          <w:szCs w:val="20"/>
        </w:rPr>
        <w:t>я</w:t>
      </w:r>
      <w:proofErr w:type="gramEnd"/>
      <w:r w:rsidRPr="00973E36">
        <w:rPr>
          <w:rFonts w:ascii="Sylfaen" w:hAnsi="Sylfaen"/>
          <w:sz w:val="20"/>
          <w:szCs w:val="20"/>
        </w:rPr>
        <w:t>вляются составляющей частью настоящего Акта и прилагаются.</w:t>
      </w:r>
    </w:p>
    <w:p w:rsidR="0038400D" w:rsidRPr="00973E36" w:rsidRDefault="0038400D" w:rsidP="00B46D58">
      <w:pPr>
        <w:widowControl w:val="0"/>
        <w:spacing w:after="160"/>
        <w:ind w:firstLine="375"/>
        <w:jc w:val="both"/>
        <w:rPr>
          <w:rFonts w:ascii="Sylfaen" w:hAnsi="Sylfaen"/>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973E36" w:rsidTr="007A2020">
        <w:trPr>
          <w:trHeight w:val="266"/>
          <w:tblCellSpacing w:w="7" w:type="dxa"/>
          <w:jc w:val="center"/>
        </w:trPr>
        <w:tc>
          <w:tcPr>
            <w:tcW w:w="0" w:type="auto"/>
            <w:vAlign w:val="center"/>
          </w:tcPr>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 xml:space="preserve">Товар передал </w:t>
            </w:r>
          </w:p>
        </w:tc>
        <w:tc>
          <w:tcPr>
            <w:tcW w:w="0" w:type="auto"/>
            <w:vAlign w:val="center"/>
          </w:tcPr>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Товар принят</w:t>
            </w:r>
          </w:p>
        </w:tc>
      </w:tr>
      <w:tr w:rsidR="00B138F3" w:rsidRPr="00973E36" w:rsidTr="007A2020">
        <w:trPr>
          <w:trHeight w:val="473"/>
          <w:tblCellSpacing w:w="7" w:type="dxa"/>
          <w:jc w:val="center"/>
        </w:trPr>
        <w:tc>
          <w:tcPr>
            <w:tcW w:w="0" w:type="auto"/>
            <w:vAlign w:val="center"/>
          </w:tcPr>
          <w:p w:rsidR="0038400D" w:rsidRPr="00973E36" w:rsidRDefault="0038400D" w:rsidP="00B46D58">
            <w:pPr>
              <w:widowControl w:val="0"/>
              <w:jc w:val="center"/>
              <w:rPr>
                <w:rFonts w:ascii="Sylfaen" w:hAnsi="Sylfaen"/>
                <w:iCs/>
                <w:sz w:val="20"/>
                <w:szCs w:val="20"/>
              </w:rPr>
            </w:pPr>
            <w:r w:rsidRPr="00973E36">
              <w:rPr>
                <w:rFonts w:ascii="Sylfaen" w:hAnsi="Sylfaen"/>
                <w:sz w:val="20"/>
                <w:szCs w:val="20"/>
              </w:rPr>
              <w:t>____________</w:t>
            </w:r>
            <w:r w:rsidR="00196F14" w:rsidRPr="00973E36">
              <w:rPr>
                <w:rFonts w:ascii="Sylfaen" w:hAnsi="Sylfaen"/>
                <w:sz w:val="20"/>
                <w:szCs w:val="20"/>
              </w:rPr>
              <w:t>________</w:t>
            </w:r>
            <w:r w:rsidRPr="00973E36">
              <w:rPr>
                <w:rFonts w:ascii="Sylfaen" w:hAnsi="Sylfaen"/>
                <w:sz w:val="20"/>
                <w:szCs w:val="20"/>
              </w:rPr>
              <w:t xml:space="preserve">___ </w:t>
            </w:r>
          </w:p>
          <w:p w:rsidR="0038400D" w:rsidRPr="00973E36" w:rsidRDefault="0038400D" w:rsidP="00B46D58">
            <w:pPr>
              <w:widowControl w:val="0"/>
              <w:spacing w:after="160"/>
              <w:jc w:val="center"/>
              <w:rPr>
                <w:rFonts w:ascii="Sylfaen" w:hAnsi="Sylfaen"/>
                <w:iCs/>
                <w:sz w:val="20"/>
                <w:szCs w:val="20"/>
                <w:vertAlign w:val="superscript"/>
                <w:lang w:val="en-US"/>
              </w:rPr>
            </w:pPr>
            <w:r w:rsidRPr="00973E36">
              <w:rPr>
                <w:rFonts w:ascii="Sylfaen" w:hAnsi="Sylfaen"/>
                <w:sz w:val="20"/>
                <w:szCs w:val="20"/>
                <w:vertAlign w:val="superscript"/>
              </w:rPr>
              <w:t xml:space="preserve">подпись </w:t>
            </w:r>
          </w:p>
        </w:tc>
        <w:tc>
          <w:tcPr>
            <w:tcW w:w="0" w:type="auto"/>
            <w:vAlign w:val="center"/>
          </w:tcPr>
          <w:p w:rsidR="0038400D" w:rsidRPr="00973E36" w:rsidRDefault="00196F14" w:rsidP="00B46D58">
            <w:pPr>
              <w:widowControl w:val="0"/>
              <w:jc w:val="center"/>
              <w:rPr>
                <w:rFonts w:ascii="Sylfaen" w:hAnsi="Sylfaen"/>
                <w:iCs/>
                <w:sz w:val="20"/>
                <w:szCs w:val="20"/>
              </w:rPr>
            </w:pPr>
            <w:r w:rsidRPr="00973E36">
              <w:rPr>
                <w:rFonts w:ascii="Sylfaen" w:hAnsi="Sylfaen"/>
                <w:sz w:val="20"/>
                <w:szCs w:val="20"/>
              </w:rPr>
              <w:t>_____</w:t>
            </w:r>
            <w:r w:rsidR="0038400D" w:rsidRPr="00973E36">
              <w:rPr>
                <w:rFonts w:ascii="Sylfaen" w:hAnsi="Sylfaen"/>
                <w:sz w:val="20"/>
                <w:szCs w:val="20"/>
              </w:rPr>
              <w:t>__________________</w:t>
            </w:r>
          </w:p>
          <w:p w:rsidR="0038400D" w:rsidRPr="00973E36" w:rsidRDefault="0038400D" w:rsidP="00B46D58">
            <w:pPr>
              <w:widowControl w:val="0"/>
              <w:spacing w:after="160"/>
              <w:jc w:val="center"/>
              <w:rPr>
                <w:rFonts w:ascii="Sylfaen" w:hAnsi="Sylfaen"/>
                <w:iCs/>
                <w:sz w:val="20"/>
                <w:szCs w:val="20"/>
                <w:vertAlign w:val="superscript"/>
              </w:rPr>
            </w:pPr>
            <w:r w:rsidRPr="00973E36">
              <w:rPr>
                <w:rFonts w:ascii="Sylfaen" w:hAnsi="Sylfaen"/>
                <w:sz w:val="20"/>
                <w:szCs w:val="20"/>
                <w:vertAlign w:val="superscript"/>
              </w:rPr>
              <w:t xml:space="preserve">подпись </w:t>
            </w:r>
          </w:p>
        </w:tc>
      </w:tr>
      <w:tr w:rsidR="00B138F3" w:rsidRPr="00973E36" w:rsidTr="007A2020">
        <w:trPr>
          <w:trHeight w:val="503"/>
          <w:tblCellSpacing w:w="7" w:type="dxa"/>
          <w:jc w:val="center"/>
        </w:trPr>
        <w:tc>
          <w:tcPr>
            <w:tcW w:w="0" w:type="auto"/>
            <w:vAlign w:val="center"/>
          </w:tcPr>
          <w:p w:rsidR="0038400D" w:rsidRPr="00973E36" w:rsidRDefault="00196F14" w:rsidP="00B46D58">
            <w:pPr>
              <w:widowControl w:val="0"/>
              <w:jc w:val="center"/>
              <w:rPr>
                <w:rFonts w:ascii="Sylfaen" w:hAnsi="Sylfaen"/>
                <w:iCs/>
                <w:sz w:val="20"/>
                <w:szCs w:val="20"/>
              </w:rPr>
            </w:pPr>
            <w:r w:rsidRPr="00973E36">
              <w:rPr>
                <w:rFonts w:ascii="Sylfaen" w:hAnsi="Sylfaen"/>
                <w:sz w:val="20"/>
                <w:szCs w:val="20"/>
              </w:rPr>
              <w:t>_____________________</w:t>
            </w:r>
            <w:r w:rsidR="0038400D" w:rsidRPr="00973E36">
              <w:rPr>
                <w:rFonts w:ascii="Sylfaen" w:hAnsi="Sylfaen"/>
                <w:sz w:val="20"/>
                <w:szCs w:val="20"/>
              </w:rPr>
              <w:t xml:space="preserve">_ </w:t>
            </w:r>
          </w:p>
          <w:p w:rsidR="0038400D" w:rsidRPr="00973E36" w:rsidRDefault="0038400D" w:rsidP="00B46D58">
            <w:pPr>
              <w:widowControl w:val="0"/>
              <w:spacing w:after="160"/>
              <w:jc w:val="center"/>
              <w:rPr>
                <w:rFonts w:ascii="Sylfaen" w:hAnsi="Sylfaen"/>
                <w:iCs/>
                <w:sz w:val="20"/>
                <w:szCs w:val="20"/>
                <w:vertAlign w:val="superscript"/>
                <w:lang w:val="en-US"/>
              </w:rPr>
            </w:pPr>
            <w:r w:rsidRPr="00973E36">
              <w:rPr>
                <w:rFonts w:ascii="Sylfaen" w:hAnsi="Sylfaen"/>
                <w:sz w:val="20"/>
                <w:szCs w:val="20"/>
                <w:vertAlign w:val="superscript"/>
              </w:rPr>
              <w:t>фамилия, имя</w:t>
            </w:r>
          </w:p>
        </w:tc>
        <w:tc>
          <w:tcPr>
            <w:tcW w:w="0" w:type="auto"/>
            <w:vAlign w:val="center"/>
          </w:tcPr>
          <w:p w:rsidR="0038400D" w:rsidRPr="00973E36" w:rsidRDefault="00196F14" w:rsidP="00B46D58">
            <w:pPr>
              <w:widowControl w:val="0"/>
              <w:jc w:val="center"/>
              <w:rPr>
                <w:rFonts w:ascii="Sylfaen" w:hAnsi="Sylfaen"/>
                <w:iCs/>
                <w:sz w:val="20"/>
                <w:szCs w:val="20"/>
              </w:rPr>
            </w:pPr>
            <w:r w:rsidRPr="00973E36">
              <w:rPr>
                <w:rFonts w:ascii="Sylfaen" w:hAnsi="Sylfaen"/>
                <w:sz w:val="20"/>
                <w:szCs w:val="20"/>
              </w:rPr>
              <w:t>____</w:t>
            </w:r>
            <w:r w:rsidR="0038400D" w:rsidRPr="00973E36">
              <w:rPr>
                <w:rFonts w:ascii="Sylfaen" w:hAnsi="Sylfaen"/>
                <w:sz w:val="20"/>
                <w:szCs w:val="20"/>
              </w:rPr>
              <w:t>___________________</w:t>
            </w:r>
          </w:p>
          <w:p w:rsidR="0038400D" w:rsidRPr="00973E36" w:rsidRDefault="0038400D" w:rsidP="00B46D58">
            <w:pPr>
              <w:widowControl w:val="0"/>
              <w:spacing w:after="160"/>
              <w:jc w:val="center"/>
              <w:rPr>
                <w:rFonts w:ascii="Sylfaen" w:hAnsi="Sylfaen"/>
                <w:iCs/>
                <w:sz w:val="20"/>
                <w:szCs w:val="20"/>
                <w:vertAlign w:val="superscript"/>
              </w:rPr>
            </w:pPr>
            <w:r w:rsidRPr="00973E36">
              <w:rPr>
                <w:rFonts w:ascii="Sylfaen" w:hAnsi="Sylfaen"/>
                <w:sz w:val="20"/>
                <w:szCs w:val="20"/>
                <w:vertAlign w:val="superscript"/>
              </w:rPr>
              <w:t>фамилия, имя</w:t>
            </w:r>
          </w:p>
        </w:tc>
      </w:tr>
      <w:tr w:rsidR="00B138F3" w:rsidRPr="00973E36" w:rsidTr="007A2020">
        <w:trPr>
          <w:trHeight w:val="281"/>
          <w:tblCellSpacing w:w="7" w:type="dxa"/>
          <w:jc w:val="center"/>
        </w:trPr>
        <w:tc>
          <w:tcPr>
            <w:tcW w:w="0" w:type="auto"/>
            <w:vAlign w:val="center"/>
          </w:tcPr>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М. П.</w:t>
            </w:r>
          </w:p>
        </w:tc>
        <w:tc>
          <w:tcPr>
            <w:tcW w:w="0" w:type="auto"/>
            <w:vAlign w:val="center"/>
          </w:tcPr>
          <w:p w:rsidR="0038400D" w:rsidRPr="00973E36" w:rsidRDefault="0038400D" w:rsidP="00B46D58">
            <w:pPr>
              <w:widowControl w:val="0"/>
              <w:spacing w:after="160"/>
              <w:jc w:val="center"/>
              <w:rPr>
                <w:rFonts w:ascii="Sylfaen" w:hAnsi="Sylfaen"/>
                <w:iCs/>
                <w:sz w:val="20"/>
                <w:szCs w:val="20"/>
              </w:rPr>
            </w:pPr>
            <w:r w:rsidRPr="00973E36">
              <w:rPr>
                <w:rFonts w:ascii="Sylfaen" w:hAnsi="Sylfaen"/>
                <w:sz w:val="20"/>
                <w:szCs w:val="20"/>
              </w:rPr>
              <w:t>М. П.</w:t>
            </w:r>
          </w:p>
        </w:tc>
      </w:tr>
    </w:tbl>
    <w:p w:rsidR="00196F14" w:rsidRPr="00973E36" w:rsidRDefault="00196F14" w:rsidP="00B46D58">
      <w:pPr>
        <w:widowControl w:val="0"/>
        <w:spacing w:after="160"/>
        <w:jc w:val="right"/>
        <w:rPr>
          <w:rFonts w:ascii="Sylfaen" w:hAnsi="Sylfaen" w:cs="Sylfaen"/>
          <w:b/>
          <w:sz w:val="20"/>
          <w:szCs w:val="20"/>
        </w:rPr>
      </w:pPr>
    </w:p>
    <w:p w:rsidR="00196F14" w:rsidRPr="00973E36" w:rsidRDefault="00196F14" w:rsidP="00B46D58">
      <w:pPr>
        <w:rPr>
          <w:rFonts w:ascii="Sylfaen" w:hAnsi="Sylfaen" w:cs="Sylfaen"/>
          <w:b/>
          <w:sz w:val="20"/>
          <w:szCs w:val="20"/>
        </w:rPr>
      </w:pPr>
      <w:r w:rsidRPr="00973E36">
        <w:rPr>
          <w:rFonts w:ascii="Sylfaen" w:hAnsi="Sylfaen" w:cs="Sylfaen"/>
          <w:b/>
          <w:sz w:val="20"/>
          <w:szCs w:val="20"/>
        </w:rPr>
        <w:br w:type="page"/>
      </w:r>
    </w:p>
    <w:p w:rsidR="00071D1C" w:rsidRPr="00973E36" w:rsidRDefault="00071D1C" w:rsidP="00B46D58">
      <w:pPr>
        <w:widowControl w:val="0"/>
        <w:spacing w:after="160"/>
        <w:jc w:val="right"/>
        <w:rPr>
          <w:rFonts w:ascii="Sylfaen" w:hAnsi="Sylfaen" w:cs="Sylfaen"/>
          <w:i/>
          <w:sz w:val="20"/>
          <w:szCs w:val="20"/>
        </w:rPr>
      </w:pPr>
      <w:r w:rsidRPr="00973E36">
        <w:rPr>
          <w:rFonts w:ascii="Sylfaen" w:hAnsi="Sylfaen"/>
          <w:i/>
          <w:sz w:val="20"/>
          <w:szCs w:val="20"/>
        </w:rPr>
        <w:lastRenderedPageBreak/>
        <w:t>Приложение № 3.1</w:t>
      </w:r>
    </w:p>
    <w:p w:rsidR="00341A74" w:rsidRPr="00973E36" w:rsidRDefault="00341A74" w:rsidP="00B46D58">
      <w:pPr>
        <w:widowControl w:val="0"/>
        <w:spacing w:after="160"/>
        <w:jc w:val="right"/>
        <w:rPr>
          <w:rFonts w:ascii="Sylfaen" w:hAnsi="Sylfaen" w:cs="Sylfaen"/>
          <w:i/>
          <w:sz w:val="20"/>
          <w:szCs w:val="20"/>
        </w:rPr>
      </w:pPr>
      <w:r w:rsidRPr="00973E36">
        <w:rPr>
          <w:rFonts w:ascii="Sylfaen" w:hAnsi="Sylfaen"/>
          <w:i/>
          <w:sz w:val="20"/>
          <w:szCs w:val="20"/>
        </w:rPr>
        <w:t xml:space="preserve">к Договору под кодом </w:t>
      </w:r>
      <w:r w:rsidR="00196F14" w:rsidRPr="00973E36">
        <w:rPr>
          <w:rFonts w:ascii="Sylfaen" w:hAnsi="Sylfaen" w:cs="Sylfaen"/>
          <w:i/>
          <w:sz w:val="20"/>
          <w:szCs w:val="20"/>
        </w:rPr>
        <w:br/>
      </w:r>
      <w:r w:rsidRPr="00973E36">
        <w:rPr>
          <w:rFonts w:ascii="Sylfaen" w:hAnsi="Sylfaen"/>
          <w:i/>
          <w:sz w:val="20"/>
          <w:szCs w:val="20"/>
        </w:rPr>
        <w:t xml:space="preserve">заключенному </w:t>
      </w:r>
      <w:r w:rsidR="006132ED" w:rsidRPr="00973E36">
        <w:rPr>
          <w:rFonts w:ascii="Sylfaen" w:hAnsi="Sylfaen"/>
          <w:i/>
          <w:sz w:val="20"/>
          <w:szCs w:val="20"/>
        </w:rPr>
        <w:t>"</w:t>
      </w:r>
      <w:r w:rsidR="00D52566" w:rsidRPr="00973E36">
        <w:rPr>
          <w:rFonts w:ascii="Sylfaen" w:hAnsi="Sylfaen"/>
          <w:i/>
          <w:sz w:val="20"/>
          <w:szCs w:val="20"/>
        </w:rPr>
        <w:tab/>
      </w:r>
      <w:r w:rsidR="006132ED" w:rsidRPr="00973E36">
        <w:rPr>
          <w:rFonts w:ascii="Sylfaen" w:hAnsi="Sylfaen"/>
          <w:i/>
          <w:sz w:val="20"/>
          <w:szCs w:val="20"/>
        </w:rPr>
        <w:t>"</w:t>
      </w:r>
      <w:r w:rsidR="00AA7117" w:rsidRPr="00973E36">
        <w:rPr>
          <w:rFonts w:ascii="Sylfaen" w:hAnsi="Sylfaen"/>
          <w:i/>
          <w:sz w:val="20"/>
          <w:szCs w:val="20"/>
        </w:rPr>
        <w:t xml:space="preserve"> </w:t>
      </w:r>
      <w:r w:rsidR="00D52566" w:rsidRPr="00973E36">
        <w:rPr>
          <w:rFonts w:ascii="Sylfaen" w:hAnsi="Sylfaen"/>
          <w:i/>
          <w:sz w:val="20"/>
          <w:szCs w:val="20"/>
        </w:rPr>
        <w:tab/>
      </w:r>
      <w:r w:rsidRPr="00973E36">
        <w:rPr>
          <w:rFonts w:ascii="Sylfaen" w:hAnsi="Sylfaen"/>
          <w:i/>
          <w:sz w:val="20"/>
          <w:szCs w:val="20"/>
        </w:rPr>
        <w:t>20</w:t>
      </w:r>
      <w:r w:rsidR="00AA7117" w:rsidRPr="00973E36">
        <w:rPr>
          <w:rFonts w:ascii="Sylfaen" w:hAnsi="Sylfaen"/>
          <w:i/>
          <w:sz w:val="20"/>
          <w:szCs w:val="20"/>
        </w:rPr>
        <w:t xml:space="preserve"> </w:t>
      </w:r>
      <w:r w:rsidR="00D52566" w:rsidRPr="00973E36">
        <w:rPr>
          <w:rFonts w:ascii="Sylfaen" w:hAnsi="Sylfaen"/>
          <w:i/>
          <w:sz w:val="20"/>
          <w:szCs w:val="20"/>
        </w:rPr>
        <w:tab/>
      </w:r>
      <w:r w:rsidRPr="00973E36">
        <w:rPr>
          <w:rFonts w:ascii="Sylfaen" w:hAnsi="Sylfaen"/>
          <w:i/>
          <w:sz w:val="20"/>
          <w:szCs w:val="20"/>
        </w:rPr>
        <w:t>г.</w:t>
      </w:r>
    </w:p>
    <w:p w:rsidR="00071D1C" w:rsidRPr="00973E36" w:rsidRDefault="00071D1C" w:rsidP="00B46D58">
      <w:pPr>
        <w:widowControl w:val="0"/>
        <w:tabs>
          <w:tab w:val="left" w:pos="360"/>
          <w:tab w:val="left" w:pos="540"/>
        </w:tabs>
        <w:spacing w:after="160"/>
        <w:jc w:val="center"/>
        <w:rPr>
          <w:rFonts w:ascii="Sylfaen" w:hAnsi="Sylfaen" w:cs="Sylfaen"/>
          <w:b/>
          <w:bCs/>
          <w:sz w:val="20"/>
          <w:szCs w:val="20"/>
        </w:rPr>
      </w:pPr>
    </w:p>
    <w:p w:rsidR="00071D1C" w:rsidRPr="00973E36" w:rsidRDefault="00196F14" w:rsidP="00B46D58">
      <w:pPr>
        <w:widowControl w:val="0"/>
        <w:spacing w:after="160"/>
        <w:jc w:val="center"/>
        <w:rPr>
          <w:rFonts w:ascii="Sylfaen" w:hAnsi="Sylfaen" w:cs="Sylfaen"/>
          <w:bCs/>
          <w:sz w:val="20"/>
          <w:szCs w:val="20"/>
        </w:rPr>
      </w:pPr>
      <w:r w:rsidRPr="00973E36">
        <w:rPr>
          <w:rFonts w:ascii="Sylfaen" w:hAnsi="Sylfaen"/>
          <w:sz w:val="20"/>
          <w:szCs w:val="20"/>
        </w:rPr>
        <w:t>АКТ №———</w:t>
      </w:r>
    </w:p>
    <w:p w:rsidR="00071D1C" w:rsidRPr="00973E36" w:rsidRDefault="00071D1C" w:rsidP="00B46D58">
      <w:pPr>
        <w:widowControl w:val="0"/>
        <w:spacing w:after="160"/>
        <w:jc w:val="center"/>
        <w:rPr>
          <w:rFonts w:ascii="Sylfaen" w:hAnsi="Sylfaen" w:cs="Sylfaen"/>
          <w:b/>
          <w:bCs/>
          <w:sz w:val="20"/>
          <w:szCs w:val="20"/>
        </w:rPr>
      </w:pPr>
      <w:r w:rsidRPr="00973E36">
        <w:rPr>
          <w:rFonts w:ascii="Sylfaen" w:hAnsi="Sylfaen"/>
          <w:sz w:val="20"/>
          <w:szCs w:val="20"/>
        </w:rPr>
        <w:t xml:space="preserve">относительно фиксирования факта передачи Покупателю результата договора </w:t>
      </w:r>
    </w:p>
    <w:p w:rsidR="00071D1C" w:rsidRPr="00973E36" w:rsidRDefault="00071D1C" w:rsidP="00B46D58">
      <w:pPr>
        <w:widowControl w:val="0"/>
        <w:tabs>
          <w:tab w:val="left" w:pos="360"/>
          <w:tab w:val="left" w:pos="540"/>
        </w:tabs>
        <w:spacing w:after="160"/>
        <w:jc w:val="center"/>
        <w:rPr>
          <w:rFonts w:ascii="Sylfaen" w:hAnsi="Sylfaen" w:cs="Sylfaen"/>
          <w:sz w:val="20"/>
          <w:szCs w:val="20"/>
        </w:rPr>
      </w:pPr>
    </w:p>
    <w:p w:rsidR="006B3AE3" w:rsidRPr="00973E36" w:rsidRDefault="006B3AE3" w:rsidP="00B46D58">
      <w:pPr>
        <w:widowControl w:val="0"/>
        <w:ind w:firstLine="567"/>
        <w:jc w:val="both"/>
        <w:rPr>
          <w:rFonts w:ascii="Sylfaen" w:hAnsi="Sylfaen"/>
          <w:sz w:val="20"/>
          <w:szCs w:val="20"/>
        </w:rPr>
      </w:pPr>
      <w:r w:rsidRPr="00973E36">
        <w:rPr>
          <w:rFonts w:ascii="Sylfaen" w:hAnsi="Sylfaen"/>
          <w:sz w:val="20"/>
          <w:szCs w:val="20"/>
        </w:rPr>
        <w:t>Настоящим фиксируется, что в рамках договора закупки № ______________,</w:t>
      </w:r>
    </w:p>
    <w:p w:rsidR="006B3AE3" w:rsidRPr="00973E36" w:rsidRDefault="006B3AE3" w:rsidP="00B46D58">
      <w:pPr>
        <w:widowControl w:val="0"/>
        <w:spacing w:after="120"/>
        <w:ind w:left="7371" w:hanging="141"/>
        <w:jc w:val="both"/>
        <w:rPr>
          <w:rFonts w:ascii="Sylfaen" w:hAnsi="Sylfaen"/>
          <w:sz w:val="20"/>
          <w:szCs w:val="20"/>
        </w:rPr>
      </w:pPr>
      <w:r w:rsidRPr="00973E36">
        <w:rPr>
          <w:rFonts w:ascii="Sylfaen" w:hAnsi="Sylfaen"/>
          <w:sz w:val="20"/>
          <w:szCs w:val="20"/>
        </w:rPr>
        <w:t>номер договора</w:t>
      </w:r>
    </w:p>
    <w:p w:rsidR="006B3AE3" w:rsidRPr="00973E36" w:rsidRDefault="006B3AE3" w:rsidP="00B46D58">
      <w:pPr>
        <w:widowControl w:val="0"/>
        <w:tabs>
          <w:tab w:val="left" w:pos="4480"/>
        </w:tabs>
        <w:jc w:val="both"/>
        <w:rPr>
          <w:rFonts w:ascii="Sylfaen" w:hAnsi="Sylfaen" w:cs="Sylfaen"/>
          <w:sz w:val="20"/>
          <w:szCs w:val="20"/>
        </w:rPr>
      </w:pPr>
      <w:r w:rsidRPr="00973E36">
        <w:rPr>
          <w:rFonts w:ascii="Sylfaen" w:hAnsi="Sylfaen"/>
          <w:sz w:val="20"/>
          <w:szCs w:val="20"/>
        </w:rPr>
        <w:t>заключенного __________________ 20</w:t>
      </w:r>
      <w:r w:rsidRPr="00973E36">
        <w:rPr>
          <w:rFonts w:ascii="Sylfaen" w:hAnsi="Sylfaen"/>
          <w:sz w:val="20"/>
          <w:szCs w:val="20"/>
        </w:rPr>
        <w:tab/>
        <w:t xml:space="preserve">г. </w:t>
      </w:r>
      <w:proofErr w:type="gramStart"/>
      <w:r w:rsidRPr="00973E36">
        <w:rPr>
          <w:rFonts w:ascii="Sylfaen" w:hAnsi="Sylfaen"/>
          <w:sz w:val="20"/>
          <w:szCs w:val="20"/>
        </w:rPr>
        <w:t>между</w:t>
      </w:r>
      <w:proofErr w:type="gramEnd"/>
      <w:r w:rsidRPr="00973E36">
        <w:rPr>
          <w:rFonts w:ascii="Sylfaen" w:hAnsi="Sylfaen"/>
          <w:sz w:val="20"/>
          <w:szCs w:val="20"/>
        </w:rPr>
        <w:t xml:space="preserve"> _____________________________</w:t>
      </w:r>
    </w:p>
    <w:p w:rsidR="006B3AE3" w:rsidRPr="00973E36" w:rsidRDefault="006B3AE3" w:rsidP="00B46D58">
      <w:pPr>
        <w:widowControl w:val="0"/>
        <w:tabs>
          <w:tab w:val="left" w:pos="6379"/>
        </w:tabs>
        <w:spacing w:after="120"/>
        <w:ind w:left="1701" w:right="-360"/>
        <w:jc w:val="both"/>
        <w:rPr>
          <w:rFonts w:ascii="Sylfaen" w:hAnsi="Sylfaen" w:cs="Sylfaen"/>
          <w:sz w:val="20"/>
          <w:szCs w:val="20"/>
        </w:rPr>
      </w:pPr>
      <w:r w:rsidRPr="00973E36">
        <w:rPr>
          <w:rFonts w:ascii="Sylfaen" w:hAnsi="Sylfaen"/>
          <w:sz w:val="20"/>
          <w:szCs w:val="20"/>
        </w:rPr>
        <w:t xml:space="preserve">дата заключения договора </w:t>
      </w:r>
      <w:r w:rsidRPr="00973E36">
        <w:rPr>
          <w:rFonts w:ascii="Sylfaen" w:hAnsi="Sylfaen"/>
          <w:sz w:val="20"/>
          <w:szCs w:val="20"/>
        </w:rPr>
        <w:tab/>
        <w:t>наименование Покупателя</w:t>
      </w:r>
    </w:p>
    <w:p w:rsidR="006B3AE3" w:rsidRPr="00973E36" w:rsidRDefault="006B3AE3" w:rsidP="00B46D58">
      <w:pPr>
        <w:widowControl w:val="0"/>
        <w:tabs>
          <w:tab w:val="left" w:pos="360"/>
          <w:tab w:val="left" w:pos="540"/>
        </w:tabs>
        <w:ind w:right="-2"/>
        <w:jc w:val="both"/>
        <w:rPr>
          <w:rFonts w:ascii="Sylfaen" w:hAnsi="Sylfaen"/>
          <w:sz w:val="20"/>
          <w:szCs w:val="20"/>
        </w:rPr>
      </w:pPr>
      <w:r w:rsidRPr="00973E36">
        <w:rPr>
          <w:rFonts w:ascii="Sylfaen" w:hAnsi="Sylfaen"/>
          <w:sz w:val="20"/>
          <w:szCs w:val="20"/>
        </w:rPr>
        <w:t xml:space="preserve">(далее — Покупатель) и ________________________________ (далее — Продавец), </w:t>
      </w:r>
    </w:p>
    <w:p w:rsidR="006B3AE3" w:rsidRPr="00973E36" w:rsidRDefault="006B3AE3" w:rsidP="00B46D58">
      <w:pPr>
        <w:widowControl w:val="0"/>
        <w:spacing w:after="120"/>
        <w:ind w:left="3544" w:right="-360"/>
        <w:jc w:val="both"/>
        <w:rPr>
          <w:rFonts w:ascii="Sylfaen" w:hAnsi="Sylfaen"/>
          <w:sz w:val="20"/>
          <w:szCs w:val="20"/>
        </w:rPr>
      </w:pPr>
      <w:r w:rsidRPr="00973E36">
        <w:rPr>
          <w:rFonts w:ascii="Sylfaen" w:hAnsi="Sylfaen"/>
          <w:sz w:val="20"/>
          <w:szCs w:val="20"/>
        </w:rPr>
        <w:t>наименование Продавца</w:t>
      </w:r>
    </w:p>
    <w:p w:rsidR="00071D1C" w:rsidRPr="00973E36" w:rsidRDefault="006B3AE3" w:rsidP="00B46D58">
      <w:pPr>
        <w:widowControl w:val="0"/>
        <w:tabs>
          <w:tab w:val="left" w:pos="360"/>
          <w:tab w:val="left" w:pos="540"/>
        </w:tabs>
        <w:spacing w:after="160"/>
        <w:jc w:val="both"/>
        <w:rPr>
          <w:rFonts w:ascii="Sylfaen" w:hAnsi="Sylfaen" w:cs="Sylfaen"/>
          <w:sz w:val="20"/>
          <w:szCs w:val="20"/>
        </w:rPr>
      </w:pPr>
      <w:r w:rsidRPr="00973E36">
        <w:rPr>
          <w:rFonts w:ascii="Sylfaen" w:hAnsi="Sylfaen"/>
          <w:sz w:val="20"/>
          <w:szCs w:val="20"/>
        </w:rPr>
        <w:t>Продавец _______ 20</w:t>
      </w:r>
      <w:r w:rsidRPr="00973E36">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973E36"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973E36" w:rsidRDefault="00071D1C" w:rsidP="00B46D58">
            <w:pPr>
              <w:widowControl w:val="0"/>
              <w:spacing w:after="120"/>
              <w:jc w:val="center"/>
              <w:rPr>
                <w:rFonts w:ascii="Sylfaen" w:hAnsi="Sylfaen" w:cs="Sylfaen"/>
                <w:bCs/>
                <w:sz w:val="20"/>
                <w:szCs w:val="20"/>
              </w:rPr>
            </w:pPr>
            <w:r w:rsidRPr="00973E36">
              <w:rPr>
                <w:rFonts w:ascii="Sylfaen" w:hAnsi="Sylfaen"/>
                <w:sz w:val="20"/>
                <w:szCs w:val="20"/>
              </w:rPr>
              <w:t>Товар</w:t>
            </w:r>
          </w:p>
        </w:tc>
      </w:tr>
      <w:tr w:rsidR="00B138F3" w:rsidRPr="00973E3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73E36" w:rsidRDefault="0016519F" w:rsidP="00B46D58">
            <w:pPr>
              <w:widowControl w:val="0"/>
              <w:spacing w:after="120"/>
              <w:jc w:val="center"/>
              <w:rPr>
                <w:rFonts w:ascii="Sylfaen" w:hAnsi="Sylfaen"/>
                <w:sz w:val="20"/>
                <w:szCs w:val="20"/>
              </w:rPr>
            </w:pPr>
            <w:r w:rsidRPr="00973E36">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73E36" w:rsidRDefault="000F494F" w:rsidP="00B46D58">
            <w:pPr>
              <w:widowControl w:val="0"/>
              <w:spacing w:after="120"/>
              <w:jc w:val="center"/>
              <w:rPr>
                <w:rFonts w:ascii="Sylfaen" w:hAnsi="Sylfaen"/>
                <w:sz w:val="20"/>
                <w:szCs w:val="20"/>
              </w:rPr>
            </w:pPr>
            <w:r w:rsidRPr="00973E36">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73E36" w:rsidRDefault="000F494F" w:rsidP="00B46D58">
            <w:pPr>
              <w:widowControl w:val="0"/>
              <w:spacing w:after="120"/>
              <w:jc w:val="center"/>
              <w:rPr>
                <w:rFonts w:ascii="Sylfaen" w:hAnsi="Sylfaen"/>
                <w:sz w:val="20"/>
                <w:szCs w:val="20"/>
              </w:rPr>
            </w:pPr>
            <w:r w:rsidRPr="00973E36">
              <w:rPr>
                <w:rFonts w:ascii="Sylfaen" w:hAnsi="Sylfaen"/>
                <w:sz w:val="20"/>
                <w:szCs w:val="20"/>
              </w:rPr>
              <w:t>объем (фактический)</w:t>
            </w:r>
          </w:p>
        </w:tc>
      </w:tr>
      <w:tr w:rsidR="00B138F3" w:rsidRPr="00973E3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73E36"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73E36"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73E36" w:rsidRDefault="00071D1C" w:rsidP="00B46D58">
            <w:pPr>
              <w:widowControl w:val="0"/>
              <w:spacing w:after="120"/>
              <w:jc w:val="center"/>
              <w:rPr>
                <w:rFonts w:ascii="Sylfaen" w:hAnsi="Sylfaen" w:cs="Sylfaen"/>
                <w:sz w:val="20"/>
                <w:szCs w:val="20"/>
              </w:rPr>
            </w:pPr>
          </w:p>
        </w:tc>
      </w:tr>
      <w:tr w:rsidR="00071D1C" w:rsidRPr="00973E3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73E36"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73E36"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73E36" w:rsidRDefault="00071D1C" w:rsidP="00B46D58">
            <w:pPr>
              <w:widowControl w:val="0"/>
              <w:spacing w:after="120"/>
              <w:jc w:val="center"/>
              <w:rPr>
                <w:rFonts w:ascii="Sylfaen" w:hAnsi="Sylfaen" w:cs="Sylfaen"/>
                <w:sz w:val="20"/>
                <w:szCs w:val="20"/>
              </w:rPr>
            </w:pPr>
          </w:p>
        </w:tc>
        <w:bookmarkStart w:id="1" w:name="_GoBack"/>
        <w:bookmarkEnd w:id="1"/>
      </w:tr>
    </w:tbl>
    <w:p w:rsidR="00071D1C" w:rsidRPr="00973E36" w:rsidRDefault="00071D1C" w:rsidP="00B46D58">
      <w:pPr>
        <w:widowControl w:val="0"/>
        <w:tabs>
          <w:tab w:val="left" w:pos="360"/>
          <w:tab w:val="left" w:pos="540"/>
        </w:tabs>
        <w:spacing w:after="160"/>
        <w:jc w:val="both"/>
        <w:rPr>
          <w:rFonts w:ascii="Sylfaen" w:hAnsi="Sylfaen" w:cs="Sylfaen"/>
          <w:sz w:val="20"/>
          <w:szCs w:val="20"/>
        </w:rPr>
      </w:pPr>
    </w:p>
    <w:p w:rsidR="00071D1C" w:rsidRPr="00973E36" w:rsidRDefault="00071D1C" w:rsidP="00B46D58">
      <w:pPr>
        <w:widowControl w:val="0"/>
        <w:spacing w:after="160"/>
        <w:ind w:firstLine="567"/>
        <w:jc w:val="both"/>
        <w:rPr>
          <w:rFonts w:ascii="Sylfaen" w:hAnsi="Sylfaen" w:cs="Sylfaen"/>
          <w:sz w:val="20"/>
          <w:szCs w:val="20"/>
        </w:rPr>
      </w:pPr>
      <w:r w:rsidRPr="00973E36">
        <w:rPr>
          <w:rFonts w:ascii="Sylfaen" w:hAnsi="Sylfaen"/>
          <w:sz w:val="20"/>
          <w:szCs w:val="20"/>
        </w:rPr>
        <w:t>Настоящий акт составлен в 2 экземплярах, каждой из сторон предоставляется по одному экземпляру.</w:t>
      </w:r>
    </w:p>
    <w:p w:rsidR="00B138F3" w:rsidRPr="00973E36" w:rsidRDefault="00B138F3" w:rsidP="00B138F3">
      <w:pPr>
        <w:rPr>
          <w:rFonts w:ascii="Sylfaen" w:hAnsi="Sylfaen"/>
          <w:sz w:val="20"/>
          <w:szCs w:val="20"/>
        </w:rPr>
      </w:pPr>
      <w:r w:rsidRPr="00973E36">
        <w:rPr>
          <w:rFonts w:ascii="Sylfaen" w:hAnsi="Sylfaen"/>
          <w:sz w:val="20"/>
          <w:szCs w:val="20"/>
        </w:rPr>
        <w:t xml:space="preserve">                                                       </w:t>
      </w:r>
    </w:p>
    <w:p w:rsidR="00071D1C" w:rsidRPr="00973E36" w:rsidRDefault="00B138F3" w:rsidP="00B138F3">
      <w:pPr>
        <w:rPr>
          <w:rFonts w:ascii="Sylfaen" w:hAnsi="Sylfaen"/>
          <w:sz w:val="20"/>
          <w:szCs w:val="20"/>
          <w:lang w:val="en-US"/>
        </w:rPr>
      </w:pPr>
      <w:r w:rsidRPr="00973E36">
        <w:rPr>
          <w:rFonts w:ascii="Sylfaen" w:hAnsi="Sylfaen"/>
          <w:sz w:val="20"/>
          <w:szCs w:val="20"/>
        </w:rPr>
        <w:t xml:space="preserve">                                                          </w:t>
      </w:r>
      <w:r w:rsidR="00071D1C" w:rsidRPr="00973E36">
        <w:rPr>
          <w:rFonts w:ascii="Sylfaen" w:hAnsi="Sylfaen"/>
          <w:sz w:val="20"/>
          <w:szCs w:val="20"/>
        </w:rPr>
        <w:t>СТОРОНЫ</w:t>
      </w:r>
    </w:p>
    <w:p w:rsidR="007072C5" w:rsidRPr="00973E36" w:rsidRDefault="007072C5" w:rsidP="00B46D58">
      <w:pPr>
        <w:widowControl w:val="0"/>
        <w:spacing w:after="160"/>
        <w:jc w:val="center"/>
        <w:rPr>
          <w:rFonts w:ascii="Sylfaen" w:hAnsi="Sylfaen" w:cs="Sylfaen"/>
          <w:sz w:val="20"/>
          <w:szCs w:val="20"/>
          <w:lang w:val="en-US"/>
        </w:rPr>
      </w:pPr>
    </w:p>
    <w:tbl>
      <w:tblPr>
        <w:tblW w:w="0" w:type="auto"/>
        <w:tblLook w:val="00A0" w:firstRow="1" w:lastRow="0" w:firstColumn="1" w:lastColumn="0" w:noHBand="0" w:noVBand="0"/>
      </w:tblPr>
      <w:tblGrid>
        <w:gridCol w:w="4450"/>
        <w:gridCol w:w="4836"/>
      </w:tblGrid>
      <w:tr w:rsidR="00B138F3" w:rsidRPr="00973E36" w:rsidTr="007072C5">
        <w:tc>
          <w:tcPr>
            <w:tcW w:w="4450" w:type="dxa"/>
          </w:tcPr>
          <w:p w:rsidR="00071D1C" w:rsidRPr="00973E36" w:rsidRDefault="00071D1C" w:rsidP="00B46D58">
            <w:pPr>
              <w:widowControl w:val="0"/>
              <w:tabs>
                <w:tab w:val="left" w:pos="360"/>
                <w:tab w:val="left" w:pos="540"/>
              </w:tabs>
              <w:spacing w:after="160"/>
              <w:jc w:val="center"/>
              <w:rPr>
                <w:rFonts w:ascii="Sylfaen" w:hAnsi="Sylfaen" w:cs="Sylfaen"/>
                <w:b/>
                <w:bCs/>
                <w:sz w:val="20"/>
                <w:szCs w:val="20"/>
              </w:rPr>
            </w:pPr>
            <w:r w:rsidRPr="00973E36">
              <w:rPr>
                <w:rFonts w:ascii="Sylfaen" w:hAnsi="Sylfaen"/>
                <w:b/>
                <w:sz w:val="20"/>
                <w:szCs w:val="20"/>
              </w:rPr>
              <w:t>Передал</w:t>
            </w:r>
          </w:p>
        </w:tc>
        <w:tc>
          <w:tcPr>
            <w:tcW w:w="4836" w:type="dxa"/>
          </w:tcPr>
          <w:p w:rsidR="00071D1C" w:rsidRPr="00973E36" w:rsidRDefault="00071D1C" w:rsidP="00B46D58">
            <w:pPr>
              <w:widowControl w:val="0"/>
              <w:tabs>
                <w:tab w:val="left" w:pos="360"/>
                <w:tab w:val="left" w:pos="540"/>
              </w:tabs>
              <w:spacing w:after="160"/>
              <w:jc w:val="center"/>
              <w:rPr>
                <w:rFonts w:ascii="Sylfaen" w:hAnsi="Sylfaen" w:cs="Sylfaen"/>
                <w:b/>
                <w:bCs/>
                <w:sz w:val="20"/>
                <w:szCs w:val="20"/>
              </w:rPr>
            </w:pPr>
            <w:r w:rsidRPr="00973E36">
              <w:rPr>
                <w:rFonts w:ascii="Sylfaen" w:hAnsi="Sylfaen"/>
                <w:b/>
                <w:sz w:val="20"/>
                <w:szCs w:val="20"/>
              </w:rPr>
              <w:t>Принял</w:t>
            </w:r>
          </w:p>
        </w:tc>
      </w:tr>
    </w:tbl>
    <w:p w:rsidR="00071D1C" w:rsidRPr="00973E36" w:rsidRDefault="00071D1C" w:rsidP="00B46D58">
      <w:pPr>
        <w:widowControl w:val="0"/>
        <w:tabs>
          <w:tab w:val="left" w:pos="360"/>
          <w:tab w:val="left" w:pos="540"/>
        </w:tabs>
        <w:spacing w:after="160"/>
        <w:jc w:val="right"/>
        <w:rPr>
          <w:rFonts w:ascii="Sylfaen" w:hAnsi="Sylfaen" w:cs="Sylfaen"/>
          <w:sz w:val="20"/>
          <w:szCs w:val="20"/>
        </w:rPr>
      </w:pPr>
      <w:r w:rsidRPr="00973E36">
        <w:rPr>
          <w:rFonts w:ascii="Sylfaen" w:hAnsi="Sylfaen"/>
          <w:sz w:val="20"/>
          <w:szCs w:val="20"/>
        </w:rPr>
        <w:t>представитель, спроектировавший заявку:</w:t>
      </w:r>
    </w:p>
    <w:p w:rsidR="00071D1C" w:rsidRPr="00973E36" w:rsidRDefault="00071D1C" w:rsidP="00B46D58">
      <w:pPr>
        <w:widowControl w:val="0"/>
        <w:tabs>
          <w:tab w:val="left" w:pos="360"/>
          <w:tab w:val="left" w:pos="540"/>
        </w:tabs>
        <w:spacing w:after="160"/>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973E36" w:rsidTr="00E22E51">
        <w:trPr>
          <w:tblCellSpacing w:w="7" w:type="dxa"/>
          <w:jc w:val="center"/>
        </w:trPr>
        <w:tc>
          <w:tcPr>
            <w:tcW w:w="0" w:type="auto"/>
            <w:vAlign w:val="center"/>
          </w:tcPr>
          <w:p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lastRenderedPageBreak/>
              <w:t xml:space="preserve">___________________________ </w:t>
            </w:r>
          </w:p>
          <w:p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фамилия, имя</w:t>
            </w:r>
          </w:p>
        </w:tc>
        <w:tc>
          <w:tcPr>
            <w:tcW w:w="0" w:type="auto"/>
            <w:vAlign w:val="center"/>
          </w:tcPr>
          <w:p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___________________________</w:t>
            </w:r>
          </w:p>
          <w:p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фамилия, имя</w:t>
            </w:r>
          </w:p>
        </w:tc>
      </w:tr>
      <w:tr w:rsidR="00B138F3" w:rsidRPr="00973E36" w:rsidTr="00E22E51">
        <w:trPr>
          <w:tblCellSpacing w:w="7" w:type="dxa"/>
          <w:jc w:val="center"/>
        </w:trPr>
        <w:tc>
          <w:tcPr>
            <w:tcW w:w="0" w:type="auto"/>
            <w:vAlign w:val="center"/>
          </w:tcPr>
          <w:p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 xml:space="preserve">___________________________ </w:t>
            </w:r>
          </w:p>
          <w:p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подпись</w:t>
            </w:r>
          </w:p>
        </w:tc>
        <w:tc>
          <w:tcPr>
            <w:tcW w:w="0" w:type="auto"/>
            <w:vAlign w:val="center"/>
          </w:tcPr>
          <w:p w:rsidR="00071D1C" w:rsidRPr="00973E36" w:rsidRDefault="00071D1C" w:rsidP="00B46D58">
            <w:pPr>
              <w:widowControl w:val="0"/>
              <w:jc w:val="center"/>
              <w:rPr>
                <w:rFonts w:ascii="Sylfaen" w:hAnsi="Sylfaen" w:cs="GHEA Grapalat"/>
                <w:sz w:val="20"/>
                <w:szCs w:val="20"/>
              </w:rPr>
            </w:pPr>
            <w:r w:rsidRPr="00973E36">
              <w:rPr>
                <w:rFonts w:ascii="Sylfaen" w:hAnsi="Sylfaen"/>
                <w:sz w:val="20"/>
                <w:szCs w:val="20"/>
              </w:rPr>
              <w:t>___________________________</w:t>
            </w:r>
          </w:p>
          <w:p w:rsidR="00071D1C" w:rsidRPr="00973E36" w:rsidRDefault="00071D1C" w:rsidP="00B46D58">
            <w:pPr>
              <w:widowControl w:val="0"/>
              <w:spacing w:after="160"/>
              <w:jc w:val="center"/>
              <w:rPr>
                <w:rFonts w:ascii="Sylfaen" w:hAnsi="Sylfaen" w:cs="GHEA Grapalat"/>
                <w:sz w:val="20"/>
                <w:szCs w:val="20"/>
                <w:vertAlign w:val="superscript"/>
              </w:rPr>
            </w:pPr>
            <w:r w:rsidRPr="00973E36">
              <w:rPr>
                <w:rFonts w:ascii="Sylfaen" w:hAnsi="Sylfaen"/>
                <w:sz w:val="20"/>
                <w:szCs w:val="20"/>
                <w:vertAlign w:val="superscript"/>
              </w:rPr>
              <w:t>подпись</w:t>
            </w:r>
          </w:p>
        </w:tc>
      </w:tr>
    </w:tbl>
    <w:p w:rsidR="00071D1C" w:rsidRPr="00973E36" w:rsidRDefault="00071D1C" w:rsidP="00B46D58">
      <w:pPr>
        <w:widowControl w:val="0"/>
        <w:spacing w:after="160"/>
        <w:ind w:left="-142" w:firstLine="142"/>
        <w:jc w:val="center"/>
        <w:rPr>
          <w:rFonts w:ascii="Sylfaen" w:hAnsi="Sylfaen" w:cs="Sylfaen"/>
          <w:b/>
          <w:sz w:val="20"/>
          <w:szCs w:val="20"/>
        </w:rPr>
      </w:pPr>
    </w:p>
    <w:sectPr w:rsidR="00071D1C" w:rsidRPr="00973E36" w:rsidSect="00CB3BB3">
      <w:pgSz w:w="16838" w:h="11906" w:orient="landscape" w:code="9"/>
      <w:pgMar w:top="720" w:right="720" w:bottom="720" w:left="720"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2B6" w:rsidRDefault="00B242B6">
      <w:r>
        <w:separator/>
      </w:r>
    </w:p>
  </w:endnote>
  <w:endnote w:type="continuationSeparator" w:id="0">
    <w:p w:rsidR="00B242B6" w:rsidRDefault="00B2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1C6EFF" w:rsidRPr="00C861E9" w:rsidRDefault="001C6EF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17656">
          <w:rPr>
            <w:rFonts w:ascii="GHEA Grapalat" w:hAnsi="GHEA Grapalat"/>
            <w:noProof/>
            <w:sz w:val="24"/>
            <w:szCs w:val="24"/>
          </w:rPr>
          <w:t>58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2B6" w:rsidRDefault="00B242B6">
      <w:r>
        <w:separator/>
      </w:r>
    </w:p>
  </w:footnote>
  <w:footnote w:type="continuationSeparator" w:id="0">
    <w:p w:rsidR="00B242B6" w:rsidRDefault="00B242B6">
      <w:r>
        <w:continuationSeparator/>
      </w:r>
    </w:p>
  </w:footnote>
  <w:footnote w:id="1">
    <w:p w:rsidR="001C6EFF" w:rsidRPr="00CD6B60" w:rsidRDefault="001C6EF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C6EFF" w:rsidRPr="00CD6B60" w:rsidRDefault="001C6EF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C6EFF" w:rsidRPr="00CD6B60" w:rsidRDefault="001C6EF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C6EFF" w:rsidRPr="00CD6B60" w:rsidRDefault="001C6EF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1C6EFF" w:rsidRPr="0049623A" w:rsidDel="00932115" w:rsidRDefault="001C6EFF"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3">
    <w:p w:rsidR="001C6EFF" w:rsidRPr="008842CE" w:rsidRDefault="001C6EF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C6EFF" w:rsidRPr="000811C1" w:rsidRDefault="001C6EFF">
      <w:pPr>
        <w:pStyle w:val="af2"/>
        <w:rPr>
          <w:lang w:val="af-ZA"/>
        </w:rPr>
      </w:pPr>
    </w:p>
  </w:footnote>
  <w:footnote w:id="4">
    <w:p w:rsidR="001C6EFF" w:rsidRPr="0092041F" w:rsidRDefault="001C6EFF" w:rsidP="008A68A2">
      <w:pPr>
        <w:pStyle w:val="af2"/>
        <w:jc w:val="both"/>
        <w:rPr>
          <w:rFonts w:ascii="GHEA Grapalat" w:hAnsi="GHEA Grapalat"/>
          <w:i/>
        </w:rPr>
      </w:pPr>
    </w:p>
  </w:footnote>
  <w:footnote w:id="5">
    <w:p w:rsidR="001C6EFF" w:rsidRPr="00511966" w:rsidRDefault="001C6EFF" w:rsidP="008A68A2">
      <w:pPr>
        <w:pStyle w:val="af2"/>
        <w:jc w:val="both"/>
        <w:rPr>
          <w:rFonts w:ascii="GHEA Grapalat" w:hAnsi="GHEA Grapalat"/>
          <w:i/>
        </w:rPr>
      </w:pPr>
    </w:p>
  </w:footnote>
  <w:footnote w:id="6">
    <w:p w:rsidR="001C6EFF" w:rsidRPr="00A31673" w:rsidRDefault="001C6EF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1C6EFF" w:rsidRDefault="001C6EFF"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C6EFF" w:rsidRDefault="001C6EFF" w:rsidP="006B3E56">
      <w:pPr>
        <w:pStyle w:val="af2"/>
        <w:rPr>
          <w:rFonts w:asciiTheme="minorHAnsi" w:hAnsiTheme="minorHAnsi"/>
          <w:lang w:val="af-ZA"/>
        </w:rPr>
      </w:pPr>
    </w:p>
  </w:footnote>
  <w:footnote w:id="8">
    <w:p w:rsidR="001C6EFF" w:rsidRPr="00DC619D" w:rsidRDefault="001C6EFF" w:rsidP="00F411D4">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rsidR="001C6EFF" w:rsidRPr="00D3436F" w:rsidRDefault="001C6EFF" w:rsidP="00F411D4">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C6EFF" w:rsidRPr="00D3436F" w:rsidRDefault="001C6EFF" w:rsidP="00F411D4">
      <w:pPr>
        <w:pStyle w:val="af2"/>
        <w:rPr>
          <w:lang w:val="es-ES"/>
        </w:rPr>
      </w:pPr>
    </w:p>
  </w:footnote>
  <w:footnote w:id="10">
    <w:p w:rsidR="001C6EFF" w:rsidRPr="00217344" w:rsidRDefault="001C6EFF" w:rsidP="002454D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1C6EFF" w:rsidRPr="008842CE" w:rsidRDefault="001C6EFF" w:rsidP="002454DA">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C6EFF" w:rsidRPr="008842CE" w:rsidRDefault="001C6EFF" w:rsidP="002454DA">
      <w:pPr>
        <w:pStyle w:val="af2"/>
        <w:jc w:val="both"/>
        <w:rPr>
          <w:rFonts w:ascii="GHEA Grapalat" w:hAnsi="GHEA Grapalat"/>
        </w:rPr>
      </w:pPr>
    </w:p>
  </w:footnote>
  <w:footnote w:id="12">
    <w:p w:rsidR="001C6EFF" w:rsidRPr="008842CE" w:rsidRDefault="001C6EFF" w:rsidP="002454DA">
      <w:pPr>
        <w:pStyle w:val="af2"/>
        <w:jc w:val="both"/>
      </w:pPr>
    </w:p>
  </w:footnote>
  <w:footnote w:id="13">
    <w:p w:rsidR="001C6EFF" w:rsidRPr="008842CE" w:rsidRDefault="001C6EFF" w:rsidP="002454DA">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C6EFF" w:rsidRPr="008842CE" w:rsidRDefault="001C6EFF" w:rsidP="002454DA">
      <w:pPr>
        <w:pStyle w:val="af2"/>
        <w:jc w:val="both"/>
        <w:rPr>
          <w:rFonts w:ascii="GHEA Grapalat" w:hAnsi="GHEA Grapalat"/>
        </w:rPr>
      </w:pPr>
    </w:p>
  </w:footnote>
  <w:footnote w:id="14">
    <w:p w:rsidR="001C6EFF" w:rsidRPr="008842CE" w:rsidRDefault="001C6EFF" w:rsidP="002454DA">
      <w:pPr>
        <w:pStyle w:val="af2"/>
        <w:jc w:val="both"/>
      </w:pPr>
    </w:p>
  </w:footnote>
  <w:footnote w:id="15">
    <w:p w:rsidR="001C6EFF" w:rsidRPr="00D3436F" w:rsidRDefault="001C6EFF"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rsidR="001C6EFF" w:rsidRPr="00402BC3" w:rsidRDefault="001C6EF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C6EFF" w:rsidRPr="00552088" w:rsidRDefault="001C6EF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C6EFF" w:rsidRPr="00D3436F" w:rsidRDefault="001C6EFF">
      <w:pPr>
        <w:pStyle w:val="af2"/>
        <w:rPr>
          <w:lang w:val="hy-AM"/>
        </w:rPr>
      </w:pPr>
    </w:p>
  </w:footnote>
  <w:footnote w:id="17">
    <w:p w:rsidR="001C6EFF" w:rsidRPr="00D3436F" w:rsidRDefault="001C6EF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1C6EFF" w:rsidRPr="008842CE" w:rsidRDefault="001C6EF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C6EFF" w:rsidRPr="00D3436F" w:rsidRDefault="001C6EFF">
      <w:pPr>
        <w:pStyle w:val="af2"/>
        <w:rPr>
          <w:lang w:val="hy-AM"/>
        </w:rPr>
      </w:pPr>
    </w:p>
  </w:footnote>
  <w:footnote w:id="19">
    <w:p w:rsidR="001C6EFF" w:rsidRPr="008842CE" w:rsidRDefault="001C6EFF"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1C6EFF" w:rsidRPr="008842CE" w:rsidRDefault="001C6EFF"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1C6EFF" w:rsidRPr="00D3436F" w:rsidRDefault="001C6EFF">
      <w:pPr>
        <w:pStyle w:val="af2"/>
        <w:rPr>
          <w:lang w:val="hy-AM"/>
        </w:rPr>
      </w:pPr>
    </w:p>
  </w:footnote>
  <w:footnote w:id="20">
    <w:p w:rsidR="001C6EFF" w:rsidRPr="00E40AC8" w:rsidRDefault="001C6EFF" w:rsidP="00C73E11">
      <w:pPr>
        <w:pStyle w:val="af2"/>
        <w:jc w:val="both"/>
      </w:pPr>
      <w:r>
        <w:rPr>
          <w:rStyle w:val="af6"/>
        </w:rPr>
        <w:t>*</w:t>
      </w:r>
      <w:r>
        <w:t xml:space="preserve"> </w:t>
      </w:r>
      <w:proofErr w:type="gramStart"/>
      <w:r w:rsidRPr="00AD29CE">
        <w:rPr>
          <w:rFonts w:ascii="GHEA Grapalat" w:hAnsi="GHEA Grapalat"/>
          <w:i/>
        </w:rPr>
        <w:t>O</w:t>
      </w:r>
      <w:proofErr w:type="gramEnd"/>
      <w:r w:rsidRPr="00AD29CE">
        <w:rPr>
          <w:rFonts w:ascii="GHEA Grapalat" w:hAnsi="GHEA Grapalat"/>
          <w:i/>
        </w:rPr>
        <w:t xml:space="preserve">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71A"/>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3F3"/>
    <w:rsid w:val="000408D8"/>
    <w:rsid w:val="000424BA"/>
    <w:rsid w:val="00042BD4"/>
    <w:rsid w:val="00043225"/>
    <w:rsid w:val="0004387F"/>
    <w:rsid w:val="00046BAC"/>
    <w:rsid w:val="000473EF"/>
    <w:rsid w:val="00051490"/>
    <w:rsid w:val="00051B7F"/>
    <w:rsid w:val="00052084"/>
    <w:rsid w:val="000537FF"/>
    <w:rsid w:val="00053BFB"/>
    <w:rsid w:val="00053DDD"/>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6764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4ED8"/>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8A2"/>
    <w:rsid w:val="00101C9A"/>
    <w:rsid w:val="00101F06"/>
    <w:rsid w:val="0010213D"/>
    <w:rsid w:val="0010323D"/>
    <w:rsid w:val="00103763"/>
    <w:rsid w:val="00104861"/>
    <w:rsid w:val="00106365"/>
    <w:rsid w:val="00106D44"/>
    <w:rsid w:val="00106DEE"/>
    <w:rsid w:val="001074B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31F"/>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69FE"/>
    <w:rsid w:val="001377BA"/>
    <w:rsid w:val="00137A5C"/>
    <w:rsid w:val="001403AE"/>
    <w:rsid w:val="00142496"/>
    <w:rsid w:val="00142594"/>
    <w:rsid w:val="001439BD"/>
    <w:rsid w:val="00143BD7"/>
    <w:rsid w:val="00143E8C"/>
    <w:rsid w:val="0014472E"/>
    <w:rsid w:val="00144C09"/>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2D4F"/>
    <w:rsid w:val="00153A85"/>
    <w:rsid w:val="00153B9F"/>
    <w:rsid w:val="00153C87"/>
    <w:rsid w:val="0015583C"/>
    <w:rsid w:val="0015589E"/>
    <w:rsid w:val="00155C35"/>
    <w:rsid w:val="00155E93"/>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DAA"/>
    <w:rsid w:val="001B6FCF"/>
    <w:rsid w:val="001C07C6"/>
    <w:rsid w:val="001C0849"/>
    <w:rsid w:val="001C1570"/>
    <w:rsid w:val="001C3D83"/>
    <w:rsid w:val="001C3F6C"/>
    <w:rsid w:val="001C6688"/>
    <w:rsid w:val="001C6EFF"/>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B9D"/>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5834"/>
    <w:rsid w:val="001F5FDE"/>
    <w:rsid w:val="001F6578"/>
    <w:rsid w:val="001F760C"/>
    <w:rsid w:val="001F7821"/>
    <w:rsid w:val="002004DB"/>
    <w:rsid w:val="00200E7A"/>
    <w:rsid w:val="002017CB"/>
    <w:rsid w:val="00201BD7"/>
    <w:rsid w:val="00201DA0"/>
    <w:rsid w:val="00201F2E"/>
    <w:rsid w:val="00202F4D"/>
    <w:rsid w:val="002032CE"/>
    <w:rsid w:val="00203917"/>
    <w:rsid w:val="0020400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54DA"/>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C7"/>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4D4"/>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608D"/>
    <w:rsid w:val="002A058F"/>
    <w:rsid w:val="002A0700"/>
    <w:rsid w:val="002A0C06"/>
    <w:rsid w:val="002A0F45"/>
    <w:rsid w:val="002A10B2"/>
    <w:rsid w:val="002A1FAC"/>
    <w:rsid w:val="002A2F79"/>
    <w:rsid w:val="002A3785"/>
    <w:rsid w:val="002A3FC1"/>
    <w:rsid w:val="002A464D"/>
    <w:rsid w:val="002A4BE0"/>
    <w:rsid w:val="002A4E14"/>
    <w:rsid w:val="002A560E"/>
    <w:rsid w:val="002A665D"/>
    <w:rsid w:val="002A7380"/>
    <w:rsid w:val="002A76C6"/>
    <w:rsid w:val="002A7A40"/>
    <w:rsid w:val="002B0631"/>
    <w:rsid w:val="002B0AEA"/>
    <w:rsid w:val="002B103D"/>
    <w:rsid w:val="002B121D"/>
    <w:rsid w:val="002B155B"/>
    <w:rsid w:val="002B1ABE"/>
    <w:rsid w:val="002B24A4"/>
    <w:rsid w:val="002B24C3"/>
    <w:rsid w:val="002B24E8"/>
    <w:rsid w:val="002B32D6"/>
    <w:rsid w:val="002B372D"/>
    <w:rsid w:val="002B3E53"/>
    <w:rsid w:val="002B4FD9"/>
    <w:rsid w:val="002B51FB"/>
    <w:rsid w:val="002B5F87"/>
    <w:rsid w:val="002B6548"/>
    <w:rsid w:val="002B7388"/>
    <w:rsid w:val="002B7545"/>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659"/>
    <w:rsid w:val="002D3C61"/>
    <w:rsid w:val="002D4250"/>
    <w:rsid w:val="002D4575"/>
    <w:rsid w:val="002D4EEB"/>
    <w:rsid w:val="002D5580"/>
    <w:rsid w:val="002D5CF0"/>
    <w:rsid w:val="002D601F"/>
    <w:rsid w:val="002D6A4F"/>
    <w:rsid w:val="002D7D70"/>
    <w:rsid w:val="002D7FFC"/>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4F9"/>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6AB"/>
    <w:rsid w:val="003169A4"/>
    <w:rsid w:val="00317BD2"/>
    <w:rsid w:val="0032071C"/>
    <w:rsid w:val="00320C1C"/>
    <w:rsid w:val="00321A56"/>
    <w:rsid w:val="00321B20"/>
    <w:rsid w:val="003240F7"/>
    <w:rsid w:val="00325043"/>
    <w:rsid w:val="00325546"/>
    <w:rsid w:val="003259C5"/>
    <w:rsid w:val="00325CC0"/>
    <w:rsid w:val="00326507"/>
    <w:rsid w:val="003267C8"/>
    <w:rsid w:val="00327436"/>
    <w:rsid w:val="003307D9"/>
    <w:rsid w:val="0033253D"/>
    <w:rsid w:val="00333223"/>
    <w:rsid w:val="00333266"/>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D07"/>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5B0"/>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E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051"/>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799"/>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6D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266"/>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5E87"/>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5CE3"/>
    <w:rsid w:val="004862B6"/>
    <w:rsid w:val="00486B55"/>
    <w:rsid w:val="00487402"/>
    <w:rsid w:val="004874EC"/>
    <w:rsid w:val="00490743"/>
    <w:rsid w:val="004918C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4DDC"/>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5CE"/>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6CE"/>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6364"/>
    <w:rsid w:val="00567040"/>
    <w:rsid w:val="00567893"/>
    <w:rsid w:val="005700F1"/>
    <w:rsid w:val="005716B8"/>
    <w:rsid w:val="00571702"/>
    <w:rsid w:val="00571F29"/>
    <w:rsid w:val="005739AB"/>
    <w:rsid w:val="005744FC"/>
    <w:rsid w:val="00575C75"/>
    <w:rsid w:val="005765FF"/>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9700F"/>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62E"/>
    <w:rsid w:val="005E3FC4"/>
    <w:rsid w:val="005E4C8D"/>
    <w:rsid w:val="005E52ED"/>
    <w:rsid w:val="005E573E"/>
    <w:rsid w:val="005E6606"/>
    <w:rsid w:val="005E693E"/>
    <w:rsid w:val="005E6D42"/>
    <w:rsid w:val="005E7A78"/>
    <w:rsid w:val="005F0715"/>
    <w:rsid w:val="005F09CE"/>
    <w:rsid w:val="005F1793"/>
    <w:rsid w:val="005F1DBB"/>
    <w:rsid w:val="005F1F95"/>
    <w:rsid w:val="005F25EF"/>
    <w:rsid w:val="005F2F3B"/>
    <w:rsid w:val="005F53F2"/>
    <w:rsid w:val="005F581A"/>
    <w:rsid w:val="005F7C1D"/>
    <w:rsid w:val="006040A8"/>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47F"/>
    <w:rsid w:val="00621D3B"/>
    <w:rsid w:val="00621F8D"/>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1FDD"/>
    <w:rsid w:val="00642172"/>
    <w:rsid w:val="00642EFE"/>
    <w:rsid w:val="00643D35"/>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49B"/>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1CCD"/>
    <w:rsid w:val="00692C09"/>
    <w:rsid w:val="00692FA3"/>
    <w:rsid w:val="00693101"/>
    <w:rsid w:val="00693C4E"/>
    <w:rsid w:val="00694B21"/>
    <w:rsid w:val="006953B6"/>
    <w:rsid w:val="006968E8"/>
    <w:rsid w:val="00696900"/>
    <w:rsid w:val="00697C38"/>
    <w:rsid w:val="006A0D8B"/>
    <w:rsid w:val="006A134C"/>
    <w:rsid w:val="006A13FB"/>
    <w:rsid w:val="006A14B3"/>
    <w:rsid w:val="006A1566"/>
    <w:rsid w:val="006A18D4"/>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6F7788"/>
    <w:rsid w:val="00700C81"/>
    <w:rsid w:val="00701157"/>
    <w:rsid w:val="007017E0"/>
    <w:rsid w:val="007019EA"/>
    <w:rsid w:val="00702A06"/>
    <w:rsid w:val="007032AC"/>
    <w:rsid w:val="007035C9"/>
    <w:rsid w:val="00704898"/>
    <w:rsid w:val="00705492"/>
    <w:rsid w:val="00705706"/>
    <w:rsid w:val="007072C5"/>
    <w:rsid w:val="0070731F"/>
    <w:rsid w:val="0070760E"/>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6CE8"/>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2C73"/>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76"/>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8AE"/>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6DC"/>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159"/>
    <w:rsid w:val="008A120F"/>
    <w:rsid w:val="008A1E8D"/>
    <w:rsid w:val="008A24FA"/>
    <w:rsid w:val="008A3366"/>
    <w:rsid w:val="008A345D"/>
    <w:rsid w:val="008A3C60"/>
    <w:rsid w:val="008A4DA3"/>
    <w:rsid w:val="008A5CEA"/>
    <w:rsid w:val="008A68A2"/>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8C0"/>
    <w:rsid w:val="00940C2A"/>
    <w:rsid w:val="009414B2"/>
    <w:rsid w:val="00941728"/>
    <w:rsid w:val="00941924"/>
    <w:rsid w:val="00941E17"/>
    <w:rsid w:val="0094684E"/>
    <w:rsid w:val="009471C4"/>
    <w:rsid w:val="00947B00"/>
    <w:rsid w:val="00947D03"/>
    <w:rsid w:val="0095176C"/>
    <w:rsid w:val="0095199F"/>
    <w:rsid w:val="00951CE5"/>
    <w:rsid w:val="00952531"/>
    <w:rsid w:val="009533B5"/>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8E3"/>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E36"/>
    <w:rsid w:val="00973FB1"/>
    <w:rsid w:val="009771B9"/>
    <w:rsid w:val="009775DB"/>
    <w:rsid w:val="009808D0"/>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453"/>
    <w:rsid w:val="009B0824"/>
    <w:rsid w:val="009B0DA1"/>
    <w:rsid w:val="009B127B"/>
    <w:rsid w:val="009B13C3"/>
    <w:rsid w:val="009B18AF"/>
    <w:rsid w:val="009B29FB"/>
    <w:rsid w:val="009B3CA3"/>
    <w:rsid w:val="009B57D0"/>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5255"/>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3C32"/>
    <w:rsid w:val="009E45F3"/>
    <w:rsid w:val="009E49AB"/>
    <w:rsid w:val="009E4A0F"/>
    <w:rsid w:val="009E5048"/>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71A5"/>
    <w:rsid w:val="009F7683"/>
    <w:rsid w:val="009F7BD5"/>
    <w:rsid w:val="009F7C54"/>
    <w:rsid w:val="009F7D78"/>
    <w:rsid w:val="00A00A1F"/>
    <w:rsid w:val="00A00BCA"/>
    <w:rsid w:val="00A00E74"/>
    <w:rsid w:val="00A010F5"/>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537"/>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6EAB"/>
    <w:rsid w:val="00A779D8"/>
    <w:rsid w:val="00A8081F"/>
    <w:rsid w:val="00A80ECD"/>
    <w:rsid w:val="00A8134C"/>
    <w:rsid w:val="00A81620"/>
    <w:rsid w:val="00A81DD5"/>
    <w:rsid w:val="00A8328A"/>
    <w:rsid w:val="00A84C9D"/>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CED"/>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42B6"/>
    <w:rsid w:val="00B25447"/>
    <w:rsid w:val="00B2561E"/>
    <w:rsid w:val="00B2572B"/>
    <w:rsid w:val="00B25FC4"/>
    <w:rsid w:val="00B2681D"/>
    <w:rsid w:val="00B27485"/>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4B4"/>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0F1A"/>
    <w:rsid w:val="00B716B0"/>
    <w:rsid w:val="00B71D73"/>
    <w:rsid w:val="00B73AB8"/>
    <w:rsid w:val="00B73DE0"/>
    <w:rsid w:val="00B744F6"/>
    <w:rsid w:val="00B74B63"/>
    <w:rsid w:val="00B75687"/>
    <w:rsid w:val="00B81197"/>
    <w:rsid w:val="00B81AD3"/>
    <w:rsid w:val="00B8277D"/>
    <w:rsid w:val="00B853BF"/>
    <w:rsid w:val="00B8636F"/>
    <w:rsid w:val="00B86BCB"/>
    <w:rsid w:val="00B86C5F"/>
    <w:rsid w:val="00B9100A"/>
    <w:rsid w:val="00B916D0"/>
    <w:rsid w:val="00B925B0"/>
    <w:rsid w:val="00B92CA7"/>
    <w:rsid w:val="00B932B8"/>
    <w:rsid w:val="00B941D0"/>
    <w:rsid w:val="00B95EFE"/>
    <w:rsid w:val="00B95FE0"/>
    <w:rsid w:val="00B96B73"/>
    <w:rsid w:val="00B975FA"/>
    <w:rsid w:val="00B9778A"/>
    <w:rsid w:val="00B9796D"/>
    <w:rsid w:val="00BA0A55"/>
    <w:rsid w:val="00BA17C2"/>
    <w:rsid w:val="00BA2853"/>
    <w:rsid w:val="00BA3554"/>
    <w:rsid w:val="00BA4FD1"/>
    <w:rsid w:val="00BA5C5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A58"/>
    <w:rsid w:val="00BD5F94"/>
    <w:rsid w:val="00BD6BF7"/>
    <w:rsid w:val="00BD728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2881"/>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79D"/>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11"/>
    <w:rsid w:val="00C73E62"/>
    <w:rsid w:val="00C752FC"/>
    <w:rsid w:val="00C76FEA"/>
    <w:rsid w:val="00C8055A"/>
    <w:rsid w:val="00C806B2"/>
    <w:rsid w:val="00C807D9"/>
    <w:rsid w:val="00C80B25"/>
    <w:rsid w:val="00C81187"/>
    <w:rsid w:val="00C813A9"/>
    <w:rsid w:val="00C816CA"/>
    <w:rsid w:val="00C81FE2"/>
    <w:rsid w:val="00C82B8E"/>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669"/>
    <w:rsid w:val="00CB3BB3"/>
    <w:rsid w:val="00CB3CB1"/>
    <w:rsid w:val="00CB41AB"/>
    <w:rsid w:val="00CB4B5C"/>
    <w:rsid w:val="00CB4C1E"/>
    <w:rsid w:val="00CB5290"/>
    <w:rsid w:val="00CB5D7D"/>
    <w:rsid w:val="00CB68EF"/>
    <w:rsid w:val="00CB759C"/>
    <w:rsid w:val="00CB79A4"/>
    <w:rsid w:val="00CC0326"/>
    <w:rsid w:val="00CC0A8D"/>
    <w:rsid w:val="00CC3097"/>
    <w:rsid w:val="00CC3BAC"/>
    <w:rsid w:val="00CC518E"/>
    <w:rsid w:val="00CC5F97"/>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24AC"/>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0"/>
    <w:rsid w:val="00D13026"/>
    <w:rsid w:val="00D132BC"/>
    <w:rsid w:val="00D13662"/>
    <w:rsid w:val="00D139F4"/>
    <w:rsid w:val="00D13E20"/>
    <w:rsid w:val="00D14FAA"/>
    <w:rsid w:val="00D150B0"/>
    <w:rsid w:val="00D15272"/>
    <w:rsid w:val="00D161B8"/>
    <w:rsid w:val="00D17258"/>
    <w:rsid w:val="00D17CD1"/>
    <w:rsid w:val="00D21019"/>
    <w:rsid w:val="00D21080"/>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791"/>
    <w:rsid w:val="00D359EB"/>
    <w:rsid w:val="00D35E05"/>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C46"/>
    <w:rsid w:val="00D91B2B"/>
    <w:rsid w:val="00D91C7E"/>
    <w:rsid w:val="00D927EB"/>
    <w:rsid w:val="00D9546D"/>
    <w:rsid w:val="00D970D2"/>
    <w:rsid w:val="00D976EB"/>
    <w:rsid w:val="00DA0948"/>
    <w:rsid w:val="00DA0A4E"/>
    <w:rsid w:val="00DA0F94"/>
    <w:rsid w:val="00DA0FDD"/>
    <w:rsid w:val="00DA13B2"/>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18A"/>
    <w:rsid w:val="00DE65EA"/>
    <w:rsid w:val="00DE7706"/>
    <w:rsid w:val="00DE7753"/>
    <w:rsid w:val="00DE7F8F"/>
    <w:rsid w:val="00DF09E7"/>
    <w:rsid w:val="00DF0BD2"/>
    <w:rsid w:val="00DF11C4"/>
    <w:rsid w:val="00DF1625"/>
    <w:rsid w:val="00DF19A1"/>
    <w:rsid w:val="00DF260E"/>
    <w:rsid w:val="00DF3688"/>
    <w:rsid w:val="00DF44E3"/>
    <w:rsid w:val="00DF5182"/>
    <w:rsid w:val="00DF749E"/>
    <w:rsid w:val="00DF7FA9"/>
    <w:rsid w:val="00E00AD1"/>
    <w:rsid w:val="00E01503"/>
    <w:rsid w:val="00E020C1"/>
    <w:rsid w:val="00E020E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6C0"/>
    <w:rsid w:val="00E31A0F"/>
    <w:rsid w:val="00E326DD"/>
    <w:rsid w:val="00E327B8"/>
    <w:rsid w:val="00E32CC2"/>
    <w:rsid w:val="00E32D5B"/>
    <w:rsid w:val="00E32F1E"/>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569C0"/>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2B5"/>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144A"/>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656"/>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3AAC"/>
    <w:rsid w:val="00F34417"/>
    <w:rsid w:val="00F36AD3"/>
    <w:rsid w:val="00F36E1F"/>
    <w:rsid w:val="00F377C0"/>
    <w:rsid w:val="00F37C10"/>
    <w:rsid w:val="00F37F2C"/>
    <w:rsid w:val="00F40235"/>
    <w:rsid w:val="00F403A5"/>
    <w:rsid w:val="00F406AC"/>
    <w:rsid w:val="00F40C7C"/>
    <w:rsid w:val="00F40D4D"/>
    <w:rsid w:val="00F411D4"/>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2B"/>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38F"/>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36CA"/>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2FC"/>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HTML Preformatted"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uiPriority w:val="9"/>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3">
    <w:name w:val="Emphasis"/>
    <w:uiPriority w:val="20"/>
    <w:qFormat/>
    <w:rsid w:val="00C91F69"/>
    <w:rPr>
      <w:i/>
      <w:iCs/>
    </w:rPr>
  </w:style>
  <w:style w:type="paragraph" w:styleId="HTML">
    <w:name w:val="HTML Preformatted"/>
    <w:basedOn w:val="a"/>
    <w:link w:val="HTML0"/>
    <w:uiPriority w:val="99"/>
    <w:unhideWhenUsed/>
    <w:rsid w:val="00973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973E36"/>
    <w:rPr>
      <w:rFonts w:ascii="Courier New"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1055989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399514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5028313">
      <w:bodyDiv w:val="1"/>
      <w:marLeft w:val="0"/>
      <w:marRight w:val="0"/>
      <w:marTop w:val="0"/>
      <w:marBottom w:val="0"/>
      <w:divBdr>
        <w:top w:val="none" w:sz="0" w:space="0" w:color="auto"/>
        <w:left w:val="none" w:sz="0" w:space="0" w:color="auto"/>
        <w:bottom w:val="none" w:sz="0" w:space="0" w:color="auto"/>
        <w:right w:val="none" w:sz="0" w:space="0" w:color="auto"/>
      </w:divBdr>
    </w:div>
    <w:div w:id="44122006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9177022">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1854990">
      <w:bodyDiv w:val="1"/>
      <w:marLeft w:val="0"/>
      <w:marRight w:val="0"/>
      <w:marTop w:val="0"/>
      <w:marBottom w:val="0"/>
      <w:divBdr>
        <w:top w:val="none" w:sz="0" w:space="0" w:color="auto"/>
        <w:left w:val="none" w:sz="0" w:space="0" w:color="auto"/>
        <w:bottom w:val="none" w:sz="0" w:space="0" w:color="auto"/>
        <w:right w:val="none" w:sz="0" w:space="0" w:color="auto"/>
      </w:divBdr>
    </w:div>
    <w:div w:id="71874742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5796895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4495458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694237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34889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9020536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22688-CC02-4381-92E6-1FED9859F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64</Pages>
  <Words>18893</Words>
  <Characters>107695</Characters>
  <Application>Microsoft Office Word</Application>
  <DocSecurity>0</DocSecurity>
  <Lines>897</Lines>
  <Paragraphs>252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126336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PacardBell</cp:lastModifiedBy>
  <cp:revision>794</cp:revision>
  <cp:lastPrinted>2018-02-16T07:12:00Z</cp:lastPrinted>
  <dcterms:created xsi:type="dcterms:W3CDTF">2019-10-28T07:04:00Z</dcterms:created>
  <dcterms:modified xsi:type="dcterms:W3CDTF">2020-12-30T10:16:00Z</dcterms:modified>
</cp:coreProperties>
</file>